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2E3" w:rsidRPr="004D64E0" w:rsidRDefault="00B062E3" w:rsidP="00B062E3">
      <w:pPr>
        <w:widowControl w:val="0"/>
        <w:ind w:firstLine="567"/>
        <w:contextualSpacing/>
        <w:jc w:val="right"/>
        <w:rPr>
          <w:rFonts w:ascii="Sylfaen" w:hAnsi="Sylfaen" w:cs="Sylfaen"/>
          <w:i/>
          <w:sz w:val="16"/>
          <w:szCs w:val="16"/>
        </w:rPr>
      </w:pPr>
      <w:r w:rsidRPr="004D64E0">
        <w:rPr>
          <w:rFonts w:ascii="Sylfaen" w:hAnsi="Sylfaen"/>
          <w:i/>
          <w:sz w:val="16"/>
          <w:szCs w:val="16"/>
        </w:rPr>
        <w:t>Приложение №9</w:t>
      </w:r>
    </w:p>
    <w:p w:rsidR="00B062E3" w:rsidRPr="004D64E0" w:rsidRDefault="00B062E3" w:rsidP="00B062E3">
      <w:pPr>
        <w:widowControl w:val="0"/>
        <w:ind w:firstLine="567"/>
        <w:contextualSpacing/>
        <w:jc w:val="right"/>
        <w:rPr>
          <w:rFonts w:ascii="Sylfaen" w:hAnsi="Sylfaen" w:cs="Sylfaen"/>
          <w:i/>
          <w:sz w:val="16"/>
          <w:szCs w:val="16"/>
        </w:rPr>
      </w:pPr>
      <w:r w:rsidRPr="004D64E0">
        <w:rPr>
          <w:rFonts w:ascii="Sylfaen" w:hAnsi="Sylfaen"/>
          <w:i/>
          <w:sz w:val="16"/>
          <w:szCs w:val="16"/>
        </w:rPr>
        <w:t xml:space="preserve">к приказу Министра финансов РА </w:t>
      </w:r>
      <w:r w:rsidRPr="004D64E0">
        <w:rPr>
          <w:rFonts w:ascii="Sylfaen" w:hAnsi="Sylfaen" w:cs="Sylfaen"/>
          <w:i/>
          <w:sz w:val="16"/>
          <w:szCs w:val="16"/>
        </w:rPr>
        <w:br/>
      </w:r>
      <w:r w:rsidRPr="004D64E0">
        <w:rPr>
          <w:rFonts w:ascii="Sylfaen" w:hAnsi="Sylfaen"/>
          <w:i/>
          <w:sz w:val="16"/>
          <w:szCs w:val="16"/>
        </w:rPr>
        <w:t>от 31</w:t>
      </w:r>
      <w:r w:rsidRPr="004D64E0">
        <w:rPr>
          <w:rFonts w:ascii="Sylfaen" w:hAnsi="Sylfaen"/>
          <w:i/>
          <w:sz w:val="16"/>
          <w:szCs w:val="16"/>
          <w:lang w:val="hy-AM"/>
        </w:rPr>
        <w:t xml:space="preserve"> </w:t>
      </w:r>
      <w:r w:rsidRPr="004D64E0">
        <w:rPr>
          <w:rFonts w:ascii="Sylfaen" w:hAnsi="Sylfaen"/>
          <w:i/>
          <w:sz w:val="16"/>
          <w:szCs w:val="16"/>
        </w:rPr>
        <w:t>м</w:t>
      </w:r>
      <w:proofErr w:type="gramStart"/>
      <w:r w:rsidRPr="004D64E0">
        <w:rPr>
          <w:rFonts w:ascii="Sylfaen" w:hAnsi="Sylfaen"/>
          <w:i/>
          <w:sz w:val="16"/>
          <w:szCs w:val="16"/>
          <w:lang w:val="en-US"/>
        </w:rPr>
        <w:t>a</w:t>
      </w:r>
      <w:proofErr w:type="gramEnd"/>
      <w:r w:rsidRPr="004D64E0">
        <w:rPr>
          <w:rFonts w:ascii="Sylfaen" w:hAnsi="Sylfaen"/>
          <w:i/>
          <w:sz w:val="16"/>
          <w:szCs w:val="16"/>
        </w:rPr>
        <w:t xml:space="preserve">я 2022 года № 235-A </w:t>
      </w:r>
    </w:p>
    <w:p w:rsidR="00B062E3" w:rsidRPr="00166ED8" w:rsidRDefault="00B062E3" w:rsidP="00B062E3">
      <w:pPr>
        <w:pStyle w:val="a3"/>
        <w:widowControl w:val="0"/>
        <w:spacing w:line="240" w:lineRule="auto"/>
        <w:ind w:firstLine="0"/>
        <w:jc w:val="center"/>
        <w:rPr>
          <w:rFonts w:ascii="Sylfaen" w:hAnsi="Sylfaen"/>
          <w:b/>
          <w:i w:val="0"/>
        </w:rPr>
      </w:pPr>
      <w:r w:rsidRPr="00166ED8">
        <w:rPr>
          <w:rFonts w:ascii="Sylfaen" w:hAnsi="Sylfaen"/>
          <w:b/>
          <w:i w:val="0"/>
        </w:rPr>
        <w:t xml:space="preserve">ОБЪЯВЛЕНИЕ  </w:t>
      </w:r>
    </w:p>
    <w:p w:rsidR="00B062E3" w:rsidRPr="00166ED8" w:rsidRDefault="00B062E3" w:rsidP="00B062E3">
      <w:pPr>
        <w:pStyle w:val="a3"/>
        <w:widowControl w:val="0"/>
        <w:spacing w:line="240" w:lineRule="auto"/>
        <w:ind w:firstLine="0"/>
        <w:jc w:val="center"/>
        <w:rPr>
          <w:rFonts w:ascii="Sylfaen" w:hAnsi="Sylfaen"/>
          <w:b/>
          <w:i w:val="0"/>
          <w:sz w:val="22"/>
          <w:szCs w:val="22"/>
        </w:rPr>
      </w:pPr>
      <w:r w:rsidRPr="00166ED8">
        <w:rPr>
          <w:rFonts w:ascii="Sylfaen" w:hAnsi="Sylfaen"/>
          <w:b/>
          <w:i w:val="0"/>
        </w:rPr>
        <w:t>О   ЗАПРОСЕ   КОТИРОВОК</w:t>
      </w:r>
      <w:r w:rsidRPr="004D64E0">
        <w:rPr>
          <w:rStyle w:val="af6"/>
          <w:rFonts w:ascii="Sylfaen" w:hAnsi="Sylfaen"/>
          <w:b/>
          <w:i w:val="0"/>
          <w:sz w:val="22"/>
          <w:szCs w:val="22"/>
        </w:rPr>
        <w:footnoteReference w:customMarkFollows="1" w:id="1"/>
        <w:t>*</w:t>
      </w:r>
    </w:p>
    <w:p w:rsidR="00B062E3" w:rsidRPr="00166ED8" w:rsidRDefault="00B062E3" w:rsidP="00B062E3">
      <w:pPr>
        <w:pStyle w:val="a3"/>
        <w:widowControl w:val="0"/>
        <w:spacing w:line="240" w:lineRule="auto"/>
        <w:ind w:firstLine="0"/>
        <w:jc w:val="center"/>
        <w:rPr>
          <w:rFonts w:ascii="Sylfaen" w:hAnsi="Sylfaen"/>
          <w:b/>
          <w:i w:val="0"/>
          <w:sz w:val="22"/>
          <w:szCs w:val="22"/>
        </w:rPr>
      </w:pPr>
    </w:p>
    <w:p w:rsidR="00B062E3" w:rsidRPr="00166ED8" w:rsidRDefault="00B062E3" w:rsidP="00B062E3">
      <w:pPr>
        <w:pStyle w:val="a3"/>
        <w:widowControl w:val="0"/>
        <w:spacing w:line="240" w:lineRule="auto"/>
        <w:ind w:firstLine="0"/>
        <w:jc w:val="center"/>
        <w:rPr>
          <w:rFonts w:ascii="Sylfaen" w:hAnsi="Sylfaen"/>
          <w:b/>
          <w:i w:val="0"/>
        </w:rPr>
      </w:pPr>
      <w:r w:rsidRPr="00166ED8">
        <w:rPr>
          <w:rFonts w:ascii="Sylfaen" w:hAnsi="Sylfaen"/>
          <w:b/>
          <w:i w:val="0"/>
        </w:rPr>
        <w:t xml:space="preserve">Настоящий текст объявления утвержден Решением Оценочной Комиссии </w:t>
      </w:r>
    </w:p>
    <w:p w:rsidR="00B062E3" w:rsidRPr="00166ED8" w:rsidRDefault="00B062E3" w:rsidP="00B062E3">
      <w:pPr>
        <w:pStyle w:val="a3"/>
        <w:widowControl w:val="0"/>
        <w:spacing w:line="240" w:lineRule="auto"/>
        <w:ind w:firstLine="0"/>
        <w:jc w:val="center"/>
        <w:rPr>
          <w:rFonts w:ascii="Sylfaen" w:hAnsi="Sylfaen"/>
          <w:b/>
          <w:i w:val="0"/>
        </w:rPr>
      </w:pPr>
      <w:r w:rsidRPr="00166ED8">
        <w:rPr>
          <w:rFonts w:ascii="Sylfaen" w:hAnsi="Sylfaen"/>
          <w:b/>
          <w:i w:val="0"/>
        </w:rPr>
        <w:t>от "</w:t>
      </w:r>
      <w:r w:rsidR="00513C78" w:rsidRPr="00D40C02">
        <w:rPr>
          <w:rFonts w:ascii="Sylfaen" w:hAnsi="Sylfaen"/>
          <w:b/>
          <w:i w:val="0"/>
        </w:rPr>
        <w:t>2</w:t>
      </w:r>
      <w:r w:rsidR="00AD2D45" w:rsidRPr="00D20FB5">
        <w:rPr>
          <w:rFonts w:ascii="Sylfaen" w:hAnsi="Sylfaen"/>
          <w:b/>
          <w:i w:val="0"/>
        </w:rPr>
        <w:t>8</w:t>
      </w:r>
      <w:r w:rsidRPr="00166ED8">
        <w:rPr>
          <w:rFonts w:ascii="Sylfaen" w:hAnsi="Sylfaen"/>
          <w:b/>
          <w:i w:val="0"/>
        </w:rPr>
        <w:t>"</w:t>
      </w:r>
      <w:r w:rsidR="00840F67" w:rsidRPr="003F08DD">
        <w:rPr>
          <w:rFonts w:ascii="Sylfaen" w:hAnsi="Sylfaen"/>
          <w:b/>
          <w:i w:val="0"/>
        </w:rPr>
        <w:t xml:space="preserve"> </w:t>
      </w:r>
      <w:r w:rsidR="00623AC3" w:rsidRPr="00623AC3">
        <w:rPr>
          <w:rFonts w:ascii="Sylfaen" w:hAnsi="Sylfaen"/>
          <w:b/>
          <w:i w:val="0"/>
        </w:rPr>
        <w:t>октября</w:t>
      </w:r>
      <w:r w:rsidRPr="00166ED8">
        <w:rPr>
          <w:rFonts w:ascii="Sylfaen" w:hAnsi="Sylfaen"/>
          <w:b/>
          <w:i w:val="0"/>
        </w:rPr>
        <w:t xml:space="preserve"> 2022 года "01" </w:t>
      </w:r>
    </w:p>
    <w:p w:rsidR="00B062E3" w:rsidRDefault="00B062E3" w:rsidP="00B062E3">
      <w:pPr>
        <w:pStyle w:val="a3"/>
        <w:widowControl w:val="0"/>
        <w:spacing w:line="240" w:lineRule="auto"/>
        <w:ind w:firstLine="0"/>
        <w:jc w:val="center"/>
        <w:rPr>
          <w:rFonts w:ascii="Sylfaen" w:hAnsi="Sylfaen"/>
          <w:b/>
          <w:i w:val="0"/>
          <w:sz w:val="18"/>
          <w:szCs w:val="18"/>
          <w:lang w:val="af-ZA"/>
        </w:rPr>
      </w:pPr>
      <w:r w:rsidRPr="00166ED8">
        <w:rPr>
          <w:rFonts w:ascii="Sylfaen" w:hAnsi="Sylfaen"/>
          <w:b/>
          <w:i w:val="0"/>
        </w:rPr>
        <w:t xml:space="preserve">Код процедуры  </w:t>
      </w:r>
      <w:r w:rsidR="009201F2">
        <w:rPr>
          <w:rFonts w:ascii="GHEA Grapalat" w:hAnsi="GHEA Grapalat"/>
          <w:b/>
          <w:i w:val="0"/>
          <w:lang w:val="af-ZA"/>
        </w:rPr>
        <w:t>ԱՄԱՀ-</w:t>
      </w:r>
      <w:r w:rsidR="00513C78">
        <w:rPr>
          <w:rFonts w:ascii="GHEA Grapalat" w:hAnsi="GHEA Grapalat"/>
          <w:b/>
          <w:i w:val="0"/>
          <w:lang w:val="af-ZA"/>
        </w:rPr>
        <w:t>ՓՔ-ԳՀԾՁԲ-22/71</w:t>
      </w:r>
    </w:p>
    <w:p w:rsidR="00B062E3" w:rsidRPr="00166ED8" w:rsidRDefault="00B062E3" w:rsidP="00B062E3">
      <w:pPr>
        <w:pStyle w:val="a3"/>
        <w:widowControl w:val="0"/>
        <w:spacing w:line="240" w:lineRule="auto"/>
        <w:ind w:firstLine="0"/>
        <w:jc w:val="center"/>
        <w:rPr>
          <w:rFonts w:ascii="Sylfaen" w:hAnsi="Sylfaen"/>
          <w:b/>
          <w:i w:val="0"/>
        </w:rPr>
      </w:pPr>
      <w:r>
        <w:rPr>
          <w:rFonts w:ascii="Sylfaen" w:hAnsi="Sylfaen"/>
          <w:b/>
          <w:i w:val="0"/>
          <w:sz w:val="18"/>
          <w:szCs w:val="18"/>
          <w:lang w:val="af-ZA"/>
        </w:rPr>
        <w:t xml:space="preserve"> </w:t>
      </w:r>
      <w:r w:rsidRPr="00166ED8">
        <w:rPr>
          <w:rFonts w:ascii="Sylfaen" w:hAnsi="Sylfaen"/>
          <w:b/>
          <w:i w:val="0"/>
        </w:rPr>
        <w:t>Процедура  закупки  организована  на основании  части  6 статьи  15    Закона  РА &lt;&lt;О закупках&gt;&gt;.</w:t>
      </w:r>
      <w:r w:rsidRPr="00166ED8">
        <w:rPr>
          <w:rFonts w:ascii="Sylfaen" w:hAnsi="Sylfaen"/>
          <w:b/>
          <w:i w:val="0"/>
          <w:lang w:val="af-ZA"/>
        </w:rPr>
        <w:t xml:space="preserve"> </w:t>
      </w:r>
    </w:p>
    <w:p w:rsidR="00B062E3" w:rsidRPr="00574BD8" w:rsidRDefault="00B062E3" w:rsidP="00B062E3">
      <w:pPr>
        <w:pStyle w:val="a3"/>
        <w:widowControl w:val="0"/>
        <w:spacing w:line="240" w:lineRule="auto"/>
        <w:rPr>
          <w:rFonts w:ascii="Sylfaen" w:hAnsi="Sylfaen"/>
          <w:b/>
          <w:i w:val="0"/>
          <w:sz w:val="22"/>
          <w:szCs w:val="22"/>
        </w:rPr>
      </w:pPr>
    </w:p>
    <w:p w:rsidR="00B062E3" w:rsidRPr="00166ED8" w:rsidRDefault="00B062E3" w:rsidP="00B062E3">
      <w:pPr>
        <w:pStyle w:val="a3"/>
        <w:widowControl w:val="0"/>
        <w:spacing w:line="240" w:lineRule="auto"/>
        <w:rPr>
          <w:rFonts w:ascii="Sylfaen" w:hAnsi="Sylfaen"/>
          <w:b/>
        </w:rPr>
      </w:pPr>
      <w:r w:rsidRPr="00166ED8">
        <w:rPr>
          <w:rFonts w:ascii="Sylfaen" w:hAnsi="Sylfaen"/>
          <w:i w:val="0"/>
        </w:rPr>
        <w:t xml:space="preserve">Заказчик Муниципалитет Аракс  </w:t>
      </w:r>
      <w:proofErr w:type="spellStart"/>
      <w:r w:rsidRPr="00166ED8">
        <w:rPr>
          <w:rFonts w:ascii="Sylfaen" w:hAnsi="Sylfaen"/>
          <w:i w:val="0"/>
        </w:rPr>
        <w:t>Армавирской</w:t>
      </w:r>
      <w:proofErr w:type="spellEnd"/>
      <w:r w:rsidRPr="00166ED8">
        <w:rPr>
          <w:rFonts w:ascii="Sylfaen" w:hAnsi="Sylfaen"/>
          <w:i w:val="0"/>
        </w:rPr>
        <w:t xml:space="preserve">  области, находящийся по адресу: </w:t>
      </w:r>
      <w:proofErr w:type="spellStart"/>
      <w:r w:rsidRPr="00166ED8">
        <w:rPr>
          <w:rFonts w:ascii="Sylfaen" w:hAnsi="Sylfaen"/>
          <w:i w:val="0"/>
        </w:rPr>
        <w:t>Армавирская</w:t>
      </w:r>
      <w:proofErr w:type="spellEnd"/>
      <w:r w:rsidRPr="00166ED8">
        <w:rPr>
          <w:rFonts w:ascii="Sylfaen" w:hAnsi="Sylfaen"/>
          <w:i w:val="0"/>
        </w:rPr>
        <w:t xml:space="preserve">   область, община Аракс, </w:t>
      </w:r>
      <w:r>
        <w:rPr>
          <w:rFonts w:ascii="Sylfaen" w:hAnsi="Sylfaen"/>
          <w:i w:val="0"/>
        </w:rPr>
        <w:t xml:space="preserve">село </w:t>
      </w:r>
      <w:proofErr w:type="spellStart"/>
      <w:r w:rsidRPr="00FC5812">
        <w:rPr>
          <w:rFonts w:ascii="Sylfaen" w:hAnsi="Sylfaen"/>
          <w:i w:val="0"/>
        </w:rPr>
        <w:t>Араташен</w:t>
      </w:r>
      <w:proofErr w:type="spellEnd"/>
      <w:r w:rsidRPr="00166ED8">
        <w:rPr>
          <w:rFonts w:ascii="Sylfaen" w:hAnsi="Sylfaen"/>
          <w:i w:val="0"/>
        </w:rPr>
        <w:t xml:space="preserve">, ул. </w:t>
      </w:r>
      <w:r w:rsidRPr="00B062E3">
        <w:rPr>
          <w:rFonts w:ascii="Sylfaen" w:hAnsi="Sylfaen"/>
          <w:i w:val="0"/>
        </w:rPr>
        <w:t>Маштоца - 3,</w:t>
      </w:r>
      <w:r w:rsidRPr="00166ED8">
        <w:rPr>
          <w:rFonts w:ascii="Sylfaen" w:hAnsi="Sylfaen"/>
          <w:i w:val="0"/>
        </w:rPr>
        <w:t xml:space="preserve"> объявляет   запрос  кот</w:t>
      </w:r>
      <w:r>
        <w:rPr>
          <w:rFonts w:ascii="Sylfaen" w:hAnsi="Sylfaen"/>
          <w:i w:val="0"/>
        </w:rPr>
        <w:t xml:space="preserve">ировок, который проводится </w:t>
      </w:r>
      <w:r w:rsidR="00086352">
        <w:rPr>
          <w:rFonts w:ascii="Sylfaen" w:hAnsi="Sylfaen"/>
          <w:i w:val="0"/>
        </w:rPr>
        <w:t>т</w:t>
      </w:r>
      <w:r w:rsidR="00086352" w:rsidRPr="00A05871">
        <w:rPr>
          <w:rFonts w:ascii="Sylfaen" w:hAnsi="Sylfaen"/>
          <w:i w:val="0"/>
        </w:rPr>
        <w:t xml:space="preserve"> одним</w:t>
      </w:r>
      <w:r w:rsidRPr="00B062E3">
        <w:rPr>
          <w:rFonts w:ascii="Sylfaen" w:hAnsi="Sylfaen"/>
          <w:i w:val="0"/>
        </w:rPr>
        <w:t xml:space="preserve"> </w:t>
      </w:r>
      <w:r w:rsidRPr="00166ED8">
        <w:rPr>
          <w:rFonts w:ascii="Sylfaen" w:hAnsi="Sylfaen"/>
          <w:i w:val="0"/>
        </w:rPr>
        <w:t xml:space="preserve"> этапом</w:t>
      </w:r>
      <w:r w:rsidRPr="00166ED8">
        <w:rPr>
          <w:rFonts w:ascii="Sylfaen" w:hAnsi="Sylfaen"/>
        </w:rPr>
        <w:t>.</w:t>
      </w:r>
    </w:p>
    <w:p w:rsidR="00DB0920" w:rsidRPr="00DB0920" w:rsidRDefault="00A05871" w:rsidP="00266404">
      <w:pPr>
        <w:pStyle w:val="HTML"/>
        <w:shd w:val="clear" w:color="auto" w:fill="F8F9FA"/>
        <w:rPr>
          <w:rFonts w:ascii="inherit" w:hAnsi="inherit"/>
          <w:color w:val="202124"/>
        </w:rPr>
      </w:pPr>
      <w:r w:rsidRPr="00A05871">
        <w:rPr>
          <w:rFonts w:ascii="inherit" w:hAnsi="inherit"/>
          <w:color w:val="202124"/>
        </w:rPr>
        <w:t xml:space="preserve">  </w:t>
      </w:r>
      <w:r w:rsidR="00680182" w:rsidRPr="00680182">
        <w:rPr>
          <w:rFonts w:ascii="inherit" w:hAnsi="inherit"/>
          <w:color w:val="202124"/>
        </w:rPr>
        <w:t xml:space="preserve">     </w:t>
      </w:r>
      <w:r w:rsidRPr="00A05871">
        <w:rPr>
          <w:rFonts w:ascii="inherit" w:hAnsi="inherit"/>
          <w:color w:val="202124"/>
        </w:rPr>
        <w:t xml:space="preserve">  </w:t>
      </w:r>
      <w:proofErr w:type="gramStart"/>
      <w:r w:rsidRPr="000A7CA7">
        <w:rPr>
          <w:rFonts w:ascii="inherit" w:hAnsi="inherit"/>
          <w:color w:val="202124"/>
        </w:rPr>
        <w:t xml:space="preserve">По итогам данной процедуры участнику, выбранному в результате процедуры, будет предложено заключить договор на </w:t>
      </w:r>
      <w:r w:rsidR="00266404" w:rsidRPr="00266404">
        <w:rPr>
          <w:rFonts w:ascii="inherit" w:hAnsi="inherit"/>
          <w:color w:val="202124"/>
        </w:rPr>
        <w:t xml:space="preserve">экспертных услуг по разработке проектно-сметной документации и сметных услуг для нужд общины </w:t>
      </w:r>
      <w:r w:rsidR="00DB0920" w:rsidRPr="000A7CA7">
        <w:rPr>
          <w:rFonts w:ascii="inherit" w:hAnsi="inherit"/>
          <w:color w:val="202124"/>
        </w:rPr>
        <w:t xml:space="preserve"> Аракс </w:t>
      </w:r>
      <w:proofErr w:type="spellStart"/>
      <w:r w:rsidR="00DB0920" w:rsidRPr="000A7CA7">
        <w:rPr>
          <w:rFonts w:ascii="inherit" w:hAnsi="inherit"/>
          <w:color w:val="202124"/>
        </w:rPr>
        <w:t>Армавирской</w:t>
      </w:r>
      <w:proofErr w:type="spellEnd"/>
      <w:r w:rsidR="00DB0920" w:rsidRPr="000A7CA7">
        <w:rPr>
          <w:rFonts w:ascii="inherit" w:hAnsi="inherit"/>
          <w:color w:val="202124"/>
        </w:rPr>
        <w:t xml:space="preserve"> области РА </w:t>
      </w:r>
      <w:r w:rsidRPr="000A7CA7">
        <w:rPr>
          <w:rFonts w:ascii="inherit" w:hAnsi="inherit"/>
          <w:color w:val="202124"/>
        </w:rPr>
        <w:t>(далее – договор).</w:t>
      </w:r>
      <w:r w:rsidR="00DB0920" w:rsidRPr="00DB0920">
        <w:rPr>
          <w:rFonts w:ascii="inherit" w:hAnsi="inherit"/>
          <w:color w:val="202124"/>
        </w:rPr>
        <w:t xml:space="preserve">          </w:t>
      </w:r>
      <w:proofErr w:type="gramEnd"/>
    </w:p>
    <w:p w:rsidR="00B062E3" w:rsidRPr="00166ED8" w:rsidRDefault="00B062E3" w:rsidP="00B062E3">
      <w:pPr>
        <w:pStyle w:val="HTML"/>
        <w:shd w:val="clear" w:color="auto" w:fill="F8F9FA"/>
        <w:rPr>
          <w:rFonts w:ascii="Sylfaen" w:hAnsi="Sylfaen"/>
          <w:i/>
        </w:rPr>
      </w:pPr>
      <w:r w:rsidRPr="00FC5812">
        <w:rPr>
          <w:rFonts w:ascii="Sylfaen" w:hAnsi="Sylfaen"/>
        </w:rPr>
        <w:t xml:space="preserve">        </w:t>
      </w:r>
      <w:r w:rsidRPr="00166ED8">
        <w:rPr>
          <w:rFonts w:ascii="Sylfaen" w:hAnsi="Sylfaen"/>
        </w:rPr>
        <w:t xml:space="preserve">Согласно </w:t>
      </w:r>
      <w:r w:rsidRPr="00F34535">
        <w:rPr>
          <w:rFonts w:ascii="Sylfaen" w:hAnsi="Sylfaen"/>
        </w:rPr>
        <w:t xml:space="preserve"> </w:t>
      </w:r>
      <w:r w:rsidRPr="00166ED8">
        <w:rPr>
          <w:rFonts w:ascii="Sylfaen" w:hAnsi="Sylfaen"/>
        </w:rPr>
        <w:t xml:space="preserve">статье </w:t>
      </w:r>
      <w:r w:rsidRPr="00F34535">
        <w:rPr>
          <w:rFonts w:ascii="Sylfaen" w:hAnsi="Sylfaen"/>
        </w:rPr>
        <w:t xml:space="preserve"> </w:t>
      </w:r>
      <w:r w:rsidRPr="00166ED8">
        <w:rPr>
          <w:rFonts w:ascii="Sylfaen" w:hAnsi="Sylfaen"/>
        </w:rPr>
        <w:t xml:space="preserve">7 </w:t>
      </w:r>
      <w:r w:rsidRPr="00F34535">
        <w:rPr>
          <w:rFonts w:ascii="Sylfaen" w:hAnsi="Sylfaen"/>
        </w:rPr>
        <w:t xml:space="preserve"> </w:t>
      </w:r>
      <w:r w:rsidRPr="00166ED8">
        <w:rPr>
          <w:rFonts w:ascii="Sylfaen" w:hAnsi="Sylfaen"/>
        </w:rPr>
        <w:t>Закона</w:t>
      </w:r>
      <w:r w:rsidRPr="00F34535">
        <w:rPr>
          <w:rFonts w:ascii="Sylfaen" w:hAnsi="Sylfaen"/>
        </w:rPr>
        <w:t xml:space="preserve"> </w:t>
      </w:r>
      <w:r w:rsidRPr="00166ED8">
        <w:rPr>
          <w:rFonts w:ascii="Sylfaen" w:hAnsi="Sylfaen"/>
        </w:rPr>
        <w:t xml:space="preserve"> Республики </w:t>
      </w:r>
      <w:r w:rsidRPr="00F34535">
        <w:rPr>
          <w:rFonts w:ascii="Sylfaen" w:hAnsi="Sylfaen"/>
        </w:rPr>
        <w:t xml:space="preserve"> </w:t>
      </w:r>
      <w:r w:rsidRPr="00166ED8">
        <w:rPr>
          <w:rFonts w:ascii="Sylfaen" w:hAnsi="Sylfaen"/>
        </w:rPr>
        <w:t xml:space="preserve">Армения </w:t>
      </w:r>
      <w:r w:rsidRPr="00F34535">
        <w:rPr>
          <w:rFonts w:ascii="Sylfaen" w:hAnsi="Sylfaen"/>
        </w:rPr>
        <w:t xml:space="preserve"> </w:t>
      </w:r>
      <w:r w:rsidRPr="00166ED8">
        <w:rPr>
          <w:rFonts w:ascii="Sylfaen" w:hAnsi="Sylfaen"/>
        </w:rPr>
        <w:t>"О закупках",</w:t>
      </w:r>
      <w:r w:rsidRPr="00F34535">
        <w:rPr>
          <w:rFonts w:ascii="Sylfaen" w:hAnsi="Sylfaen"/>
        </w:rPr>
        <w:t xml:space="preserve"> </w:t>
      </w:r>
      <w:r w:rsidRPr="00166ED8">
        <w:rPr>
          <w:rFonts w:ascii="Sylfaen" w:hAnsi="Sylfaen"/>
        </w:rPr>
        <w:t xml:space="preserve"> любое </w:t>
      </w:r>
      <w:r w:rsidRPr="00F34535">
        <w:rPr>
          <w:rFonts w:ascii="Sylfaen" w:hAnsi="Sylfaen"/>
        </w:rPr>
        <w:t xml:space="preserve"> </w:t>
      </w:r>
      <w:r w:rsidRPr="00166ED8">
        <w:rPr>
          <w:rFonts w:ascii="Sylfaen" w:hAnsi="Sylfaen"/>
        </w:rPr>
        <w:t xml:space="preserve">лицо, </w:t>
      </w:r>
      <w:r w:rsidRPr="00F34535">
        <w:rPr>
          <w:rFonts w:ascii="Sylfaen" w:hAnsi="Sylfaen"/>
        </w:rPr>
        <w:t xml:space="preserve"> </w:t>
      </w:r>
      <w:r w:rsidRPr="00166ED8">
        <w:rPr>
          <w:rFonts w:ascii="Sylfaen" w:hAnsi="Sylfaen"/>
        </w:rPr>
        <w:t>независимо</w:t>
      </w:r>
      <w:r w:rsidRPr="00F34535">
        <w:rPr>
          <w:rFonts w:ascii="Sylfaen" w:hAnsi="Sylfaen"/>
        </w:rPr>
        <w:t xml:space="preserve"> </w:t>
      </w:r>
      <w:r w:rsidRPr="00166ED8">
        <w:rPr>
          <w:rFonts w:ascii="Sylfaen" w:hAnsi="Sylfaen"/>
        </w:rPr>
        <w:t xml:space="preserve"> от</w:t>
      </w:r>
      <w:r w:rsidRPr="00F34535">
        <w:rPr>
          <w:rFonts w:ascii="Sylfaen" w:hAnsi="Sylfaen"/>
        </w:rPr>
        <w:t xml:space="preserve"> </w:t>
      </w:r>
      <w:r w:rsidRPr="00166ED8">
        <w:rPr>
          <w:rFonts w:ascii="Sylfaen" w:hAnsi="Sylfaen"/>
        </w:rPr>
        <w:t xml:space="preserve"> того, является ли оно иностранным физическим лицом, организацией или лицом без гражданства, имеет равное право </w:t>
      </w:r>
      <w:r w:rsidRPr="00F34535">
        <w:rPr>
          <w:rFonts w:ascii="Sylfaen" w:hAnsi="Sylfaen"/>
        </w:rPr>
        <w:t xml:space="preserve"> </w:t>
      </w:r>
      <w:r w:rsidRPr="00166ED8">
        <w:rPr>
          <w:rFonts w:ascii="Sylfaen" w:hAnsi="Sylfaen"/>
        </w:rPr>
        <w:t>на</w:t>
      </w:r>
      <w:r w:rsidRPr="00F34535">
        <w:rPr>
          <w:rFonts w:ascii="Sylfaen" w:hAnsi="Sylfaen"/>
        </w:rPr>
        <w:t xml:space="preserve"> </w:t>
      </w:r>
      <w:r w:rsidRPr="00166ED8">
        <w:rPr>
          <w:rFonts w:ascii="Sylfaen" w:hAnsi="Sylfaen"/>
        </w:rPr>
        <w:t xml:space="preserve"> участие в</w:t>
      </w:r>
      <w:r w:rsidRPr="00166ED8">
        <w:rPr>
          <w:rFonts w:ascii="Sylfaen" w:hAnsi="Sylfaen"/>
          <w:lang w:val="en-US"/>
        </w:rPr>
        <w:t> </w:t>
      </w:r>
      <w:r w:rsidRPr="00166ED8">
        <w:rPr>
          <w:rFonts w:ascii="Sylfaen" w:hAnsi="Sylfaen"/>
        </w:rPr>
        <w:t>настоящей процедуре.</w:t>
      </w:r>
    </w:p>
    <w:p w:rsidR="00B062E3" w:rsidRPr="00166ED8" w:rsidRDefault="00B062E3" w:rsidP="00B062E3">
      <w:pPr>
        <w:pStyle w:val="a3"/>
        <w:widowControl w:val="0"/>
        <w:spacing w:line="240" w:lineRule="auto"/>
        <w:ind w:firstLine="567"/>
        <w:rPr>
          <w:rFonts w:ascii="Sylfaen" w:hAnsi="Sylfaen"/>
          <w:i w:val="0"/>
        </w:rPr>
      </w:pPr>
      <w:proofErr w:type="gramStart"/>
      <w:r w:rsidRPr="00166ED8">
        <w:rPr>
          <w:rFonts w:ascii="Sylfaen" w:hAnsi="Sylfaen"/>
          <w:i w:val="0"/>
        </w:rPr>
        <w:t>Условия</w:t>
      </w:r>
      <w:proofErr w:type="gramEnd"/>
      <w:r w:rsidRPr="00166ED8">
        <w:rPr>
          <w:rFonts w:ascii="Sylfaen" w:hAnsi="Sylfaen"/>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166ED8" w:rsidDel="00052084">
        <w:rPr>
          <w:rFonts w:ascii="Sylfaen" w:hAnsi="Sylfaen"/>
          <w:i w:val="0"/>
        </w:rPr>
        <w:t xml:space="preserve"> </w:t>
      </w:r>
    </w:p>
    <w:p w:rsidR="00B062E3" w:rsidRPr="00166ED8" w:rsidRDefault="00B062E3" w:rsidP="00B062E3">
      <w:pPr>
        <w:pStyle w:val="a3"/>
        <w:widowControl w:val="0"/>
        <w:spacing w:line="240" w:lineRule="auto"/>
        <w:ind w:firstLine="567"/>
        <w:rPr>
          <w:rFonts w:ascii="Sylfaen" w:hAnsi="Sylfaen"/>
          <w:i w:val="0"/>
        </w:rPr>
      </w:pPr>
      <w:r w:rsidRPr="00166ED8">
        <w:rPr>
          <w:rFonts w:ascii="Sylfaen" w:hAnsi="Sylfaen"/>
          <w:i w:val="0"/>
        </w:rPr>
        <w:t>Отобранный участник определяется из числа участников, подавших заявки, оцененные удовлетворительно</w:t>
      </w:r>
      <w:r w:rsidRPr="00166ED8">
        <w:rPr>
          <w:rFonts w:ascii="Sylfaen" w:hAnsi="Sylfaen"/>
          <w:i w:val="0"/>
          <w:lang w:val="hy-AM"/>
        </w:rPr>
        <w:t xml:space="preserve"> </w:t>
      </w:r>
      <w:r w:rsidRPr="00166ED8">
        <w:rPr>
          <w:rFonts w:ascii="Sylfaen" w:hAnsi="Sylfaen"/>
          <w:i w:val="0"/>
        </w:rPr>
        <w:t>по неценовым условиям, по принципу предпочтения, отдаваемого участнику, представившему минимальное ценовое предложение.</w:t>
      </w:r>
    </w:p>
    <w:p w:rsidR="00B062E3" w:rsidRPr="00166ED8" w:rsidRDefault="00B062E3" w:rsidP="00B062E3">
      <w:pPr>
        <w:pStyle w:val="a3"/>
        <w:widowControl w:val="0"/>
        <w:spacing w:line="240" w:lineRule="auto"/>
        <w:ind w:firstLine="567"/>
        <w:rPr>
          <w:rFonts w:ascii="Sylfaen" w:hAnsi="Sylfaen"/>
          <w:i w:val="0"/>
        </w:rPr>
      </w:pPr>
      <w:r w:rsidRPr="00166ED8">
        <w:rPr>
          <w:rFonts w:ascii="Sylfaen" w:hAnsi="Sylfaen"/>
          <w:i w:val="0"/>
        </w:rPr>
        <w:t>В отношении настоящей процедуры применяются положения Соглашения Всемирной торговой организации по правительственным закупкам.</w:t>
      </w:r>
      <w:r w:rsidRPr="00166ED8">
        <w:rPr>
          <w:rStyle w:val="af6"/>
          <w:rFonts w:ascii="Sylfaen" w:hAnsi="Sylfaen"/>
          <w:i w:val="0"/>
        </w:rPr>
        <w:footnoteReference w:id="2"/>
      </w:r>
    </w:p>
    <w:p w:rsidR="00B062E3" w:rsidRPr="00166ED8" w:rsidRDefault="00B062E3" w:rsidP="00B062E3">
      <w:pPr>
        <w:pStyle w:val="a3"/>
        <w:widowControl w:val="0"/>
        <w:spacing w:line="240" w:lineRule="auto"/>
        <w:ind w:firstLine="567"/>
        <w:rPr>
          <w:rFonts w:ascii="Sylfaen" w:hAnsi="Sylfaen"/>
          <w:i w:val="0"/>
          <w:spacing w:val="-6"/>
        </w:rPr>
      </w:pPr>
      <w:r w:rsidRPr="00166ED8">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166ED8">
        <w:rPr>
          <w:rFonts w:ascii="Sylfaen" w:hAnsi="Sylfaen" w:cs="Courier New"/>
          <w:i w:val="0"/>
          <w:spacing w:val="-6"/>
          <w:lang w:val="en-US"/>
        </w:rPr>
        <w:t> </w:t>
      </w:r>
      <w:r w:rsidRPr="00166ED8">
        <w:rPr>
          <w:rFonts w:ascii="Sylfaen" w:hAnsi="Sylfaen"/>
          <w:i w:val="0"/>
          <w:spacing w:val="-6"/>
        </w:rPr>
        <w:t xml:space="preserve">электронной форме в течение рабочего дня, следующего за днем получения заявления. </w:t>
      </w:r>
    </w:p>
    <w:p w:rsidR="00B062E3" w:rsidRPr="00166ED8" w:rsidRDefault="00B062E3" w:rsidP="00B062E3">
      <w:pPr>
        <w:pStyle w:val="a3"/>
        <w:widowControl w:val="0"/>
        <w:spacing w:line="240" w:lineRule="auto"/>
        <w:ind w:firstLine="567"/>
        <w:rPr>
          <w:rFonts w:ascii="Sylfaen" w:hAnsi="Sylfaen"/>
          <w:i w:val="0"/>
        </w:rPr>
      </w:pPr>
      <w:r w:rsidRPr="00166ED8">
        <w:rPr>
          <w:rFonts w:ascii="Sylfaen" w:hAnsi="Sylfaen"/>
          <w:i w:val="0"/>
        </w:rPr>
        <w:t xml:space="preserve">Заявки на  запрос котировок необходимо подавать по адресу  РА </w:t>
      </w:r>
      <w:proofErr w:type="spellStart"/>
      <w:r w:rsidRPr="00166ED8">
        <w:rPr>
          <w:rFonts w:ascii="Sylfaen" w:hAnsi="Sylfaen"/>
          <w:i w:val="0"/>
        </w:rPr>
        <w:t>Армавирская</w:t>
      </w:r>
      <w:proofErr w:type="spellEnd"/>
      <w:r w:rsidRPr="00166ED8">
        <w:rPr>
          <w:rFonts w:ascii="Sylfaen" w:hAnsi="Sylfaen"/>
          <w:i w:val="0"/>
        </w:rPr>
        <w:t xml:space="preserve"> область, община  Аракс,  </w:t>
      </w:r>
      <w:r>
        <w:rPr>
          <w:rFonts w:ascii="Sylfaen" w:hAnsi="Sylfaen"/>
          <w:i w:val="0"/>
        </w:rPr>
        <w:t xml:space="preserve">село </w:t>
      </w:r>
      <w:proofErr w:type="spellStart"/>
      <w:r w:rsidRPr="00FC5812">
        <w:rPr>
          <w:rFonts w:ascii="Sylfaen" w:hAnsi="Sylfaen"/>
          <w:i w:val="0"/>
        </w:rPr>
        <w:t>Араташен</w:t>
      </w:r>
      <w:proofErr w:type="spellEnd"/>
      <w:r w:rsidRPr="00166ED8">
        <w:rPr>
          <w:rFonts w:ascii="Sylfaen" w:hAnsi="Sylfaen"/>
          <w:i w:val="0"/>
        </w:rPr>
        <w:t xml:space="preserve">, ул. </w:t>
      </w:r>
      <w:r w:rsidRPr="00A50B0E">
        <w:rPr>
          <w:rFonts w:ascii="Sylfaen" w:hAnsi="Sylfaen"/>
          <w:i w:val="0"/>
        </w:rPr>
        <w:t>Маштоца 3</w:t>
      </w:r>
      <w:r w:rsidRPr="00166ED8">
        <w:rPr>
          <w:rFonts w:ascii="Sylfaen" w:hAnsi="Sylfaen"/>
          <w:i w:val="0"/>
        </w:rPr>
        <w:t>,  документарной форме,  до 1</w:t>
      </w:r>
      <w:r w:rsidRPr="00A50B0E">
        <w:rPr>
          <w:rFonts w:ascii="Sylfaen" w:hAnsi="Sylfaen"/>
          <w:i w:val="0"/>
        </w:rPr>
        <w:t>1</w:t>
      </w:r>
      <w:r w:rsidRPr="00166ED8">
        <w:rPr>
          <w:rFonts w:ascii="Sylfaen" w:hAnsi="Sylfaen"/>
          <w:i w:val="0"/>
        </w:rPr>
        <w:t>.</w:t>
      </w:r>
      <w:r w:rsidRPr="00A50B0E">
        <w:rPr>
          <w:rFonts w:ascii="Sylfaen" w:hAnsi="Sylfaen"/>
          <w:i w:val="0"/>
        </w:rPr>
        <w:t>0</w:t>
      </w:r>
      <w:r w:rsidRPr="00166ED8">
        <w:rPr>
          <w:rFonts w:ascii="Sylfaen" w:hAnsi="Sylfaen"/>
          <w:i w:val="0"/>
        </w:rPr>
        <w:t>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B062E3" w:rsidRPr="00166ED8" w:rsidRDefault="00B062E3" w:rsidP="00B062E3">
      <w:pPr>
        <w:pStyle w:val="a3"/>
        <w:widowControl w:val="0"/>
        <w:spacing w:line="240" w:lineRule="auto"/>
        <w:ind w:firstLine="567"/>
        <w:rPr>
          <w:rFonts w:ascii="Sylfaen" w:hAnsi="Sylfaen"/>
          <w:i w:val="0"/>
        </w:rPr>
      </w:pPr>
      <w:r w:rsidRPr="00166ED8">
        <w:rPr>
          <w:rFonts w:ascii="Sylfaen" w:hAnsi="Sylfaen"/>
          <w:i w:val="0"/>
        </w:rPr>
        <w:t>Вскрытие заявок будет проводиться по адресу</w:t>
      </w:r>
      <w:proofErr w:type="gramStart"/>
      <w:r w:rsidRPr="00166ED8">
        <w:rPr>
          <w:rFonts w:ascii="Sylfaen" w:hAnsi="Sylfaen"/>
          <w:i w:val="0"/>
        </w:rPr>
        <w:t xml:space="preserve"> ,</w:t>
      </w:r>
      <w:proofErr w:type="gramEnd"/>
      <w:r w:rsidRPr="00166ED8">
        <w:rPr>
          <w:rFonts w:ascii="Sylfaen" w:hAnsi="Sylfaen"/>
          <w:i w:val="0"/>
        </w:rPr>
        <w:t xml:space="preserve"> РА,  </w:t>
      </w:r>
      <w:proofErr w:type="spellStart"/>
      <w:r w:rsidRPr="00166ED8">
        <w:rPr>
          <w:rFonts w:ascii="Sylfaen" w:hAnsi="Sylfaen"/>
          <w:i w:val="0"/>
        </w:rPr>
        <w:t>Армавирская</w:t>
      </w:r>
      <w:proofErr w:type="spellEnd"/>
      <w:r w:rsidRPr="00166ED8">
        <w:rPr>
          <w:rFonts w:ascii="Sylfaen" w:hAnsi="Sylfaen"/>
          <w:i w:val="0"/>
        </w:rPr>
        <w:t xml:space="preserve"> область, община  Аракс</w:t>
      </w:r>
      <w:r w:rsidRPr="00A50B0E">
        <w:rPr>
          <w:rFonts w:ascii="Sylfaen" w:hAnsi="Sylfaen"/>
          <w:i w:val="0"/>
        </w:rPr>
        <w:t xml:space="preserve"> </w:t>
      </w:r>
      <w:r>
        <w:rPr>
          <w:rFonts w:ascii="Sylfaen" w:hAnsi="Sylfaen"/>
          <w:i w:val="0"/>
        </w:rPr>
        <w:t xml:space="preserve">село </w:t>
      </w:r>
      <w:proofErr w:type="spellStart"/>
      <w:r w:rsidRPr="00FC5812">
        <w:rPr>
          <w:rFonts w:ascii="Sylfaen" w:hAnsi="Sylfaen"/>
          <w:i w:val="0"/>
        </w:rPr>
        <w:t>Араташен</w:t>
      </w:r>
      <w:proofErr w:type="spellEnd"/>
      <w:r w:rsidRPr="00166ED8">
        <w:rPr>
          <w:rFonts w:ascii="Sylfaen" w:hAnsi="Sylfaen"/>
          <w:i w:val="0"/>
        </w:rPr>
        <w:t xml:space="preserve">, ул. </w:t>
      </w:r>
      <w:r>
        <w:rPr>
          <w:rFonts w:ascii="Sylfaen" w:hAnsi="Sylfaen"/>
          <w:i w:val="0"/>
        </w:rPr>
        <w:t>Маштоца</w:t>
      </w:r>
      <w:r w:rsidRPr="007542BC">
        <w:rPr>
          <w:rFonts w:ascii="Sylfaen" w:hAnsi="Sylfaen"/>
          <w:i w:val="0"/>
        </w:rPr>
        <w:t>-</w:t>
      </w:r>
      <w:r w:rsidRPr="003E583B">
        <w:rPr>
          <w:rFonts w:ascii="Sylfaen" w:hAnsi="Sylfaen"/>
          <w:i w:val="0"/>
        </w:rPr>
        <w:t>3</w:t>
      </w:r>
      <w:r w:rsidRPr="00166ED8">
        <w:rPr>
          <w:rFonts w:ascii="Sylfaen" w:hAnsi="Sylfaen"/>
          <w:i w:val="0"/>
        </w:rPr>
        <w:t>, в   1</w:t>
      </w:r>
      <w:r w:rsidRPr="003E583B">
        <w:rPr>
          <w:rFonts w:ascii="Sylfaen" w:hAnsi="Sylfaen"/>
          <w:i w:val="0"/>
        </w:rPr>
        <w:t>1</w:t>
      </w:r>
      <w:r w:rsidRPr="00166ED8">
        <w:rPr>
          <w:rFonts w:ascii="Sylfaen" w:hAnsi="Sylfaen"/>
          <w:i w:val="0"/>
        </w:rPr>
        <w:t>.</w:t>
      </w:r>
      <w:r w:rsidRPr="003E583B">
        <w:rPr>
          <w:rFonts w:ascii="Sylfaen" w:hAnsi="Sylfaen"/>
          <w:i w:val="0"/>
        </w:rPr>
        <w:t>0</w:t>
      </w:r>
      <w:r w:rsidRPr="00166ED8">
        <w:rPr>
          <w:rFonts w:ascii="Sylfaen" w:hAnsi="Sylfaen"/>
          <w:i w:val="0"/>
        </w:rPr>
        <w:t xml:space="preserve">0   часов, </w:t>
      </w:r>
      <w:r w:rsidR="00D20FB5">
        <w:rPr>
          <w:rFonts w:ascii="Sylfaen" w:hAnsi="Sylfaen"/>
          <w:i w:val="0"/>
          <w:lang w:val="en-US"/>
        </w:rPr>
        <w:t>10</w:t>
      </w:r>
      <w:bookmarkStart w:id="0" w:name="_GoBack"/>
      <w:bookmarkEnd w:id="0"/>
      <w:r w:rsidR="000A7CA7" w:rsidRPr="000D3C3A">
        <w:rPr>
          <w:rFonts w:ascii="Sylfaen" w:hAnsi="Sylfaen"/>
          <w:i w:val="0"/>
        </w:rPr>
        <w:t>-</w:t>
      </w:r>
      <w:r w:rsidRPr="00BB6323">
        <w:rPr>
          <w:rFonts w:ascii="Sylfaen" w:hAnsi="Sylfaen"/>
          <w:i w:val="0"/>
        </w:rPr>
        <w:t>ого</w:t>
      </w:r>
      <w:r w:rsidRPr="003E583B">
        <w:rPr>
          <w:rFonts w:ascii="Sylfaen" w:hAnsi="Sylfaen"/>
          <w:i w:val="0"/>
        </w:rPr>
        <w:t xml:space="preserve"> </w:t>
      </w:r>
      <w:r w:rsidRPr="00166ED8">
        <w:rPr>
          <w:rFonts w:ascii="Sylfaen" w:hAnsi="Sylfaen"/>
          <w:i w:val="0"/>
        </w:rPr>
        <w:t xml:space="preserve"> </w:t>
      </w:r>
      <w:r w:rsidR="00513C78" w:rsidRPr="00D40C02">
        <w:rPr>
          <w:rFonts w:ascii="Sylfaen" w:hAnsi="Sylfaen"/>
          <w:i w:val="0"/>
        </w:rPr>
        <w:t>ноя</w:t>
      </w:r>
      <w:r w:rsidR="009028A4" w:rsidRPr="00DB0920">
        <w:rPr>
          <w:rFonts w:ascii="Sylfaen" w:hAnsi="Sylfaen"/>
          <w:i w:val="0"/>
        </w:rPr>
        <w:t>бря</w:t>
      </w:r>
      <w:r w:rsidRPr="00166ED8">
        <w:rPr>
          <w:rFonts w:ascii="Sylfaen" w:hAnsi="Sylfaen"/>
          <w:i w:val="0"/>
        </w:rPr>
        <w:t xml:space="preserve">  2022 года.       </w:t>
      </w:r>
    </w:p>
    <w:p w:rsidR="00B062E3" w:rsidRPr="00166ED8" w:rsidRDefault="00B062E3" w:rsidP="00B062E3">
      <w:pPr>
        <w:pStyle w:val="a3"/>
        <w:widowControl w:val="0"/>
        <w:spacing w:line="240" w:lineRule="auto"/>
        <w:ind w:firstLine="567"/>
        <w:rPr>
          <w:rFonts w:ascii="Sylfaen" w:hAnsi="Sylfaen"/>
          <w:i w:val="0"/>
        </w:rPr>
      </w:pPr>
      <w:r w:rsidRPr="00166ED8">
        <w:rPr>
          <w:rFonts w:ascii="Sylfaen" w:hAnsi="Sylfaen"/>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B062E3" w:rsidRPr="00166ED8" w:rsidRDefault="00B062E3" w:rsidP="00B062E3">
      <w:pPr>
        <w:pStyle w:val="a3"/>
        <w:widowControl w:val="0"/>
        <w:spacing w:line="240" w:lineRule="auto"/>
        <w:ind w:firstLine="567"/>
        <w:rPr>
          <w:rFonts w:ascii="Sylfaen" w:hAnsi="Sylfaen"/>
          <w:i w:val="0"/>
        </w:rPr>
      </w:pPr>
      <w:r w:rsidRPr="00166ED8">
        <w:rPr>
          <w:rFonts w:ascii="Sylfaen" w:hAnsi="Sylfaen"/>
          <w:i w:val="0"/>
        </w:rPr>
        <w:t>Для получения дополнительной информации, связанной с настоящим</w:t>
      </w:r>
      <w:r w:rsidRPr="00166ED8">
        <w:rPr>
          <w:rFonts w:ascii="Sylfaen" w:hAnsi="Sylfaen" w:cs="Courier New"/>
          <w:i w:val="0"/>
          <w:lang w:val="en-US"/>
        </w:rPr>
        <w:t> </w:t>
      </w:r>
      <w:r w:rsidRPr="00166ED8">
        <w:rPr>
          <w:rFonts w:ascii="Sylfaen" w:hAnsi="Sylfaen"/>
          <w:i w:val="0"/>
        </w:rPr>
        <w:t xml:space="preserve">объявлением, можете обратиться к секретарю Оценочной комиссии    </w:t>
      </w:r>
      <w:proofErr w:type="spellStart"/>
      <w:r w:rsidRPr="00166ED8">
        <w:rPr>
          <w:rFonts w:ascii="Sylfaen" w:hAnsi="Sylfaen"/>
          <w:i w:val="0"/>
        </w:rPr>
        <w:t>Лусик</w:t>
      </w:r>
      <w:proofErr w:type="spellEnd"/>
      <w:r w:rsidRPr="00166ED8">
        <w:rPr>
          <w:rFonts w:ascii="Sylfaen" w:hAnsi="Sylfaen"/>
          <w:i w:val="0"/>
        </w:rPr>
        <w:t xml:space="preserve">  </w:t>
      </w:r>
      <w:proofErr w:type="spellStart"/>
      <w:r w:rsidRPr="00166ED8">
        <w:rPr>
          <w:rFonts w:ascii="Sylfaen" w:hAnsi="Sylfaen"/>
          <w:i w:val="0"/>
        </w:rPr>
        <w:t>Агаджанян</w:t>
      </w:r>
      <w:proofErr w:type="spellEnd"/>
      <w:r w:rsidRPr="00166ED8">
        <w:rPr>
          <w:rFonts w:ascii="Sylfaen" w:hAnsi="Sylfaen"/>
          <w:i w:val="0"/>
        </w:rPr>
        <w:t>.</w:t>
      </w:r>
    </w:p>
    <w:p w:rsidR="00B062E3" w:rsidRPr="00166ED8" w:rsidRDefault="00B062E3" w:rsidP="00B062E3">
      <w:pPr>
        <w:pStyle w:val="a3"/>
        <w:widowControl w:val="0"/>
        <w:spacing w:line="240" w:lineRule="auto"/>
        <w:ind w:firstLine="0"/>
        <w:jc w:val="left"/>
        <w:rPr>
          <w:rFonts w:ascii="Sylfaen" w:hAnsi="Sylfaen"/>
          <w:i w:val="0"/>
          <w:u w:val="single"/>
        </w:rPr>
      </w:pPr>
      <w:r w:rsidRPr="00166ED8">
        <w:rPr>
          <w:rFonts w:ascii="Sylfaen" w:hAnsi="Sylfaen"/>
          <w:i w:val="0"/>
        </w:rPr>
        <w:t xml:space="preserve">          Телефон:                         094 31 32 51</w:t>
      </w:r>
    </w:p>
    <w:p w:rsidR="00B062E3" w:rsidRPr="003E583B" w:rsidRDefault="00B062E3" w:rsidP="00B062E3">
      <w:pPr>
        <w:pStyle w:val="a3"/>
        <w:widowControl w:val="0"/>
        <w:spacing w:line="240" w:lineRule="auto"/>
        <w:ind w:firstLine="0"/>
        <w:jc w:val="left"/>
        <w:rPr>
          <w:rFonts w:ascii="Sylfaen" w:hAnsi="Sylfaen"/>
          <w:i w:val="0"/>
          <w:u w:val="single"/>
        </w:rPr>
      </w:pPr>
      <w:r w:rsidRPr="00166ED8">
        <w:rPr>
          <w:rFonts w:ascii="Sylfaen" w:hAnsi="Sylfaen"/>
          <w:i w:val="0"/>
        </w:rPr>
        <w:t xml:space="preserve">          Электронная почта:      </w:t>
      </w:r>
      <w:proofErr w:type="spellStart"/>
      <w:r w:rsidRPr="00166ED8">
        <w:rPr>
          <w:rFonts w:ascii="Sylfaen" w:hAnsi="Sylfaen"/>
          <w:i w:val="0"/>
        </w:rPr>
        <w:t>araks</w:t>
      </w:r>
      <w:r>
        <w:rPr>
          <w:rFonts w:ascii="Sylfaen" w:hAnsi="Sylfaen"/>
          <w:i w:val="0"/>
          <w:lang w:val="en-US"/>
        </w:rPr>
        <w:t>finans</w:t>
      </w:r>
      <w:proofErr w:type="spellEnd"/>
      <w:r w:rsidRPr="00166ED8">
        <w:rPr>
          <w:rFonts w:ascii="Sylfaen" w:hAnsi="Sylfaen"/>
          <w:i w:val="0"/>
          <w:lang w:val="af-ZA"/>
        </w:rPr>
        <w:t>@mail.</w:t>
      </w:r>
      <w:proofErr w:type="spellStart"/>
      <w:r>
        <w:rPr>
          <w:rFonts w:ascii="Sylfaen" w:hAnsi="Sylfaen"/>
          <w:i w:val="0"/>
          <w:lang w:val="en-US"/>
        </w:rPr>
        <w:t>ru</w:t>
      </w:r>
      <w:proofErr w:type="spellEnd"/>
    </w:p>
    <w:p w:rsidR="00B062E3" w:rsidRPr="00166ED8" w:rsidRDefault="00B062E3" w:rsidP="00B062E3">
      <w:pPr>
        <w:pStyle w:val="a3"/>
        <w:widowControl w:val="0"/>
        <w:spacing w:line="240" w:lineRule="auto"/>
        <w:ind w:firstLine="0"/>
        <w:jc w:val="left"/>
        <w:rPr>
          <w:rFonts w:ascii="Sylfaen" w:hAnsi="Sylfaen" w:cs="Sylfaen"/>
          <w:i w:val="0"/>
          <w:iCs/>
        </w:rPr>
      </w:pPr>
      <w:r w:rsidRPr="00166ED8">
        <w:rPr>
          <w:rFonts w:ascii="Sylfaen" w:hAnsi="Sylfaen"/>
          <w:i w:val="0"/>
          <w:iCs/>
        </w:rPr>
        <w:t xml:space="preserve">          Заказчик:                        М</w:t>
      </w:r>
      <w:r w:rsidRPr="00166ED8">
        <w:rPr>
          <w:rFonts w:ascii="Sylfaen" w:hAnsi="Sylfaen" w:cs="Courier New"/>
          <w:i w:val="0"/>
          <w:color w:val="202124"/>
          <w:lang w:bidi="ar-SA"/>
        </w:rPr>
        <w:t xml:space="preserve">униципалитет  </w:t>
      </w:r>
      <w:r w:rsidRPr="00166ED8">
        <w:rPr>
          <w:rFonts w:ascii="Sylfaen" w:hAnsi="Sylfaen"/>
          <w:i w:val="0"/>
          <w:iCs/>
        </w:rPr>
        <w:t>Аракс</w:t>
      </w:r>
      <w:r w:rsidRPr="00166ED8">
        <w:rPr>
          <w:rFonts w:ascii="Sylfaen" w:hAnsi="Sylfaen" w:cs="Courier New"/>
          <w:i w:val="0"/>
          <w:color w:val="202124"/>
          <w:lang w:bidi="ar-SA"/>
        </w:rPr>
        <w:t xml:space="preserve">  </w:t>
      </w:r>
      <w:proofErr w:type="spellStart"/>
      <w:r w:rsidRPr="00166ED8">
        <w:rPr>
          <w:rFonts w:ascii="Sylfaen" w:hAnsi="Sylfaen"/>
          <w:i w:val="0"/>
        </w:rPr>
        <w:t>Армавирской</w:t>
      </w:r>
      <w:proofErr w:type="spellEnd"/>
      <w:r w:rsidRPr="00166ED8">
        <w:rPr>
          <w:rFonts w:ascii="Sylfaen" w:hAnsi="Sylfaen"/>
          <w:i w:val="0"/>
        </w:rPr>
        <w:t xml:space="preserve">  области  РА.</w:t>
      </w:r>
    </w:p>
    <w:p w:rsidR="00B062E3" w:rsidRPr="006B4482" w:rsidRDefault="00B062E3" w:rsidP="00B062E3">
      <w:pPr>
        <w:pStyle w:val="aa"/>
        <w:widowControl w:val="0"/>
        <w:spacing w:after="0"/>
        <w:ind w:firstLine="567"/>
        <w:jc w:val="right"/>
        <w:rPr>
          <w:rFonts w:ascii="Sylfaen" w:hAnsi="Sylfaen"/>
          <w:i/>
          <w:sz w:val="22"/>
          <w:szCs w:val="22"/>
        </w:rPr>
      </w:pPr>
    </w:p>
    <w:p w:rsidR="00B062E3" w:rsidRPr="006B4482" w:rsidRDefault="00B062E3" w:rsidP="00B062E3">
      <w:pPr>
        <w:pStyle w:val="aa"/>
        <w:widowControl w:val="0"/>
        <w:spacing w:after="0"/>
        <w:ind w:firstLine="567"/>
        <w:jc w:val="right"/>
        <w:rPr>
          <w:rFonts w:ascii="Sylfaen" w:hAnsi="Sylfaen"/>
          <w:i/>
          <w:sz w:val="22"/>
          <w:szCs w:val="22"/>
        </w:rPr>
      </w:pPr>
    </w:p>
    <w:p w:rsidR="00B062E3" w:rsidRPr="00166ED8" w:rsidRDefault="00B062E3" w:rsidP="00B062E3">
      <w:pPr>
        <w:pStyle w:val="aa"/>
        <w:widowControl w:val="0"/>
        <w:spacing w:after="0"/>
        <w:ind w:firstLine="567"/>
        <w:jc w:val="right"/>
        <w:rPr>
          <w:rFonts w:ascii="Sylfaen" w:hAnsi="Sylfaen"/>
          <w:i/>
          <w:sz w:val="22"/>
          <w:szCs w:val="22"/>
        </w:rPr>
      </w:pPr>
    </w:p>
    <w:p w:rsidR="00B062E3" w:rsidRPr="003E583B" w:rsidRDefault="00B062E3" w:rsidP="00B062E3">
      <w:pPr>
        <w:pStyle w:val="aa"/>
        <w:widowControl w:val="0"/>
        <w:spacing w:after="0"/>
        <w:ind w:firstLine="567"/>
        <w:jc w:val="right"/>
        <w:rPr>
          <w:rFonts w:ascii="Sylfaen" w:hAnsi="Sylfaen"/>
          <w:i/>
          <w:sz w:val="22"/>
          <w:szCs w:val="22"/>
        </w:rPr>
      </w:pPr>
    </w:p>
    <w:p w:rsidR="00B062E3" w:rsidRPr="003E583B" w:rsidRDefault="00B062E3" w:rsidP="00B062E3">
      <w:pPr>
        <w:pStyle w:val="aa"/>
        <w:widowControl w:val="0"/>
        <w:spacing w:after="0"/>
        <w:ind w:firstLine="567"/>
        <w:jc w:val="right"/>
        <w:rPr>
          <w:rFonts w:ascii="Sylfaen" w:hAnsi="Sylfaen"/>
          <w:i/>
          <w:sz w:val="22"/>
          <w:szCs w:val="22"/>
        </w:rPr>
      </w:pPr>
    </w:p>
    <w:p w:rsidR="00824D86" w:rsidRPr="00DB0920" w:rsidRDefault="00824D86" w:rsidP="00B062E3">
      <w:pPr>
        <w:pStyle w:val="aa"/>
        <w:widowControl w:val="0"/>
        <w:spacing w:after="0"/>
        <w:ind w:firstLine="567"/>
        <w:jc w:val="right"/>
        <w:rPr>
          <w:rFonts w:ascii="Sylfaen" w:hAnsi="Sylfaen"/>
          <w:i/>
          <w:sz w:val="22"/>
          <w:szCs w:val="22"/>
        </w:rPr>
      </w:pPr>
    </w:p>
    <w:p w:rsidR="00824D86" w:rsidRPr="00DB0920" w:rsidRDefault="00824D86" w:rsidP="00B062E3">
      <w:pPr>
        <w:pStyle w:val="aa"/>
        <w:widowControl w:val="0"/>
        <w:spacing w:after="0"/>
        <w:ind w:firstLine="567"/>
        <w:jc w:val="right"/>
        <w:rPr>
          <w:rFonts w:ascii="Sylfaen" w:hAnsi="Sylfaen"/>
          <w:i/>
          <w:sz w:val="22"/>
          <w:szCs w:val="22"/>
        </w:rPr>
      </w:pPr>
    </w:p>
    <w:p w:rsidR="00824D86" w:rsidRPr="00DB0920" w:rsidRDefault="00824D86" w:rsidP="00B062E3">
      <w:pPr>
        <w:pStyle w:val="aa"/>
        <w:widowControl w:val="0"/>
        <w:spacing w:after="0"/>
        <w:ind w:firstLine="567"/>
        <w:jc w:val="right"/>
        <w:rPr>
          <w:rFonts w:ascii="Sylfaen" w:hAnsi="Sylfaen"/>
          <w:i/>
          <w:sz w:val="22"/>
          <w:szCs w:val="22"/>
        </w:rPr>
      </w:pPr>
    </w:p>
    <w:p w:rsidR="00824D86" w:rsidRPr="00DB0920" w:rsidRDefault="00824D86" w:rsidP="00B062E3">
      <w:pPr>
        <w:pStyle w:val="aa"/>
        <w:widowControl w:val="0"/>
        <w:spacing w:after="0"/>
        <w:ind w:firstLine="567"/>
        <w:jc w:val="right"/>
        <w:rPr>
          <w:rFonts w:ascii="Sylfaen" w:hAnsi="Sylfaen"/>
          <w:i/>
          <w:sz w:val="22"/>
          <w:szCs w:val="22"/>
        </w:rPr>
      </w:pPr>
    </w:p>
    <w:p w:rsidR="000D1B3C" w:rsidRPr="00CC0996" w:rsidRDefault="000D1B3C" w:rsidP="00B062E3">
      <w:pPr>
        <w:pStyle w:val="aa"/>
        <w:widowControl w:val="0"/>
        <w:spacing w:after="0"/>
        <w:ind w:firstLine="567"/>
        <w:jc w:val="right"/>
        <w:rPr>
          <w:rFonts w:ascii="Sylfaen" w:hAnsi="Sylfaen"/>
          <w:i/>
          <w:sz w:val="22"/>
          <w:szCs w:val="22"/>
        </w:rPr>
      </w:pPr>
    </w:p>
    <w:p w:rsidR="00B062E3" w:rsidRPr="004D64E0" w:rsidRDefault="00B062E3" w:rsidP="00B062E3">
      <w:pPr>
        <w:pStyle w:val="aa"/>
        <w:widowControl w:val="0"/>
        <w:spacing w:after="0"/>
        <w:ind w:firstLine="567"/>
        <w:jc w:val="right"/>
        <w:rPr>
          <w:rFonts w:ascii="Sylfaen" w:hAnsi="Sylfaen"/>
          <w:i/>
          <w:sz w:val="22"/>
          <w:szCs w:val="22"/>
        </w:rPr>
      </w:pPr>
      <w:r w:rsidRPr="004D64E0">
        <w:rPr>
          <w:rFonts w:ascii="Sylfaen" w:hAnsi="Sylfaen"/>
          <w:i/>
          <w:sz w:val="22"/>
          <w:szCs w:val="22"/>
        </w:rPr>
        <w:t>Утверждено</w:t>
      </w:r>
    </w:p>
    <w:p w:rsidR="009028A4" w:rsidRPr="00DC08CF" w:rsidRDefault="00DC08CF" w:rsidP="009028A4">
      <w:pPr>
        <w:pStyle w:val="aa"/>
        <w:widowControl w:val="0"/>
        <w:spacing w:after="0"/>
        <w:ind w:firstLine="567"/>
        <w:jc w:val="right"/>
        <w:rPr>
          <w:rFonts w:ascii="Sylfaen" w:hAnsi="Sylfaen"/>
          <w:b/>
          <w:sz w:val="20"/>
          <w:szCs w:val="20"/>
          <w:lang w:val="af-ZA"/>
        </w:rPr>
      </w:pPr>
      <w:r w:rsidRPr="00DC08CF">
        <w:rPr>
          <w:rFonts w:ascii="Sylfaen" w:hAnsi="Sylfaen"/>
          <w:sz w:val="20"/>
          <w:szCs w:val="20"/>
        </w:rPr>
        <w:t>Решением о</w:t>
      </w:r>
      <w:r w:rsidR="00B062E3" w:rsidRPr="00DC08CF">
        <w:rPr>
          <w:rFonts w:ascii="Sylfaen" w:hAnsi="Sylfaen"/>
          <w:sz w:val="20"/>
          <w:szCs w:val="20"/>
        </w:rPr>
        <w:t xml:space="preserve">ценочной комиссии о </w:t>
      </w:r>
      <w:r w:rsidR="00B062E3" w:rsidRPr="00DC08CF">
        <w:rPr>
          <w:rFonts w:ascii="Sylfaen" w:hAnsi="Sylfaen"/>
          <w:i/>
          <w:sz w:val="20"/>
          <w:szCs w:val="20"/>
        </w:rPr>
        <w:t>запросе  котировок</w:t>
      </w:r>
      <w:r w:rsidR="00B062E3" w:rsidRPr="00DC08CF">
        <w:rPr>
          <w:rFonts w:ascii="Sylfaen" w:hAnsi="Sylfaen" w:cs="Sylfaen"/>
          <w:i/>
          <w:sz w:val="20"/>
          <w:szCs w:val="20"/>
        </w:rPr>
        <w:br/>
      </w:r>
      <w:r w:rsidR="00B062E3" w:rsidRPr="00DC08CF">
        <w:rPr>
          <w:rFonts w:ascii="Sylfaen" w:hAnsi="Sylfaen"/>
          <w:sz w:val="20"/>
          <w:szCs w:val="20"/>
        </w:rPr>
        <w:t xml:space="preserve">под кодом </w:t>
      </w:r>
      <w:r w:rsidR="00EE070F" w:rsidRPr="00EE070F">
        <w:rPr>
          <w:rFonts w:ascii="GHEA Grapalat" w:hAnsi="GHEA Grapalat"/>
          <w:b/>
          <w:sz w:val="16"/>
          <w:szCs w:val="16"/>
          <w:lang w:val="af-ZA"/>
        </w:rPr>
        <w:t>ԱՄԱՀ-ՓՔ-ԳՀԾՁԲ-22/71</w:t>
      </w:r>
    </w:p>
    <w:p w:rsidR="00B062E3" w:rsidRPr="00DC08CF" w:rsidRDefault="000D1B3C" w:rsidP="009028A4">
      <w:pPr>
        <w:pStyle w:val="aa"/>
        <w:widowControl w:val="0"/>
        <w:spacing w:after="160"/>
        <w:ind w:firstLine="567"/>
        <w:jc w:val="right"/>
        <w:rPr>
          <w:rFonts w:ascii="Sylfaen" w:hAnsi="Sylfaen"/>
          <w:sz w:val="20"/>
          <w:szCs w:val="20"/>
        </w:rPr>
      </w:pPr>
      <w:r>
        <w:rPr>
          <w:rFonts w:ascii="Sylfaen" w:hAnsi="Sylfaen"/>
          <w:iCs/>
          <w:sz w:val="20"/>
          <w:szCs w:val="20"/>
        </w:rPr>
        <w:t xml:space="preserve">№ </w:t>
      </w:r>
      <w:r w:rsidRPr="00CC0996">
        <w:rPr>
          <w:rFonts w:ascii="Sylfaen" w:hAnsi="Sylfaen"/>
          <w:iCs/>
          <w:sz w:val="20"/>
          <w:szCs w:val="20"/>
        </w:rPr>
        <w:t>01</w:t>
      </w:r>
      <w:r w:rsidR="00086352" w:rsidRPr="00DC08CF">
        <w:rPr>
          <w:rFonts w:ascii="Sylfaen" w:hAnsi="Sylfaen"/>
          <w:iCs/>
          <w:sz w:val="20"/>
          <w:szCs w:val="20"/>
        </w:rPr>
        <w:t xml:space="preserve"> </w:t>
      </w:r>
      <w:r w:rsidR="00B062E3" w:rsidRPr="00DC08CF">
        <w:rPr>
          <w:rFonts w:ascii="Sylfaen" w:hAnsi="Sylfaen"/>
          <w:iCs/>
          <w:sz w:val="20"/>
          <w:szCs w:val="20"/>
        </w:rPr>
        <w:t xml:space="preserve"> от </w:t>
      </w:r>
      <w:r w:rsidR="00986AD6" w:rsidRPr="00D20FB5">
        <w:rPr>
          <w:rFonts w:ascii="Sylfaen" w:hAnsi="Sylfaen"/>
          <w:iCs/>
          <w:sz w:val="20"/>
          <w:szCs w:val="20"/>
        </w:rPr>
        <w:t>28</w:t>
      </w:r>
      <w:r w:rsidR="00B062E3" w:rsidRPr="00DC08CF">
        <w:rPr>
          <w:rFonts w:ascii="Sylfaen" w:hAnsi="Sylfaen"/>
          <w:iCs/>
          <w:sz w:val="20"/>
          <w:szCs w:val="20"/>
        </w:rPr>
        <w:t xml:space="preserve">  </w:t>
      </w:r>
      <w:r w:rsidRPr="00CC0996">
        <w:rPr>
          <w:rFonts w:ascii="Sylfaen" w:hAnsi="Sylfaen"/>
          <w:iCs/>
          <w:sz w:val="20"/>
          <w:szCs w:val="20"/>
        </w:rPr>
        <w:t>октября</w:t>
      </w:r>
      <w:r w:rsidR="00086352" w:rsidRPr="00DC08CF">
        <w:rPr>
          <w:rFonts w:ascii="Sylfaen" w:hAnsi="Sylfaen"/>
          <w:iCs/>
          <w:sz w:val="20"/>
          <w:szCs w:val="20"/>
        </w:rPr>
        <w:t xml:space="preserve"> </w:t>
      </w:r>
      <w:r w:rsidR="00B062E3" w:rsidRPr="00DC08CF">
        <w:rPr>
          <w:rFonts w:ascii="Sylfaen" w:hAnsi="Sylfaen"/>
          <w:iCs/>
          <w:sz w:val="20"/>
          <w:szCs w:val="20"/>
        </w:rPr>
        <w:t xml:space="preserve"> 2022г</w:t>
      </w:r>
      <w:proofErr w:type="gramStart"/>
      <w:r w:rsidR="00B062E3" w:rsidRPr="00DC08CF">
        <w:rPr>
          <w:rFonts w:ascii="Sylfaen" w:hAnsi="Sylfaen"/>
          <w:sz w:val="20"/>
          <w:szCs w:val="20"/>
        </w:rPr>
        <w:t xml:space="preserve"> .</w:t>
      </w:r>
      <w:proofErr w:type="gramEnd"/>
    </w:p>
    <w:p w:rsidR="00B062E3" w:rsidRPr="004D64E0" w:rsidRDefault="00B062E3" w:rsidP="00B062E3">
      <w:pPr>
        <w:pStyle w:val="aa"/>
        <w:widowControl w:val="0"/>
        <w:spacing w:after="160"/>
        <w:ind w:right="-7" w:firstLine="567"/>
        <w:jc w:val="center"/>
        <w:rPr>
          <w:rFonts w:ascii="Sylfaen" w:hAnsi="Sylfaen"/>
          <w:sz w:val="22"/>
          <w:szCs w:val="22"/>
        </w:rPr>
      </w:pPr>
    </w:p>
    <w:p w:rsidR="00B062E3" w:rsidRPr="004D64E0" w:rsidRDefault="00B062E3" w:rsidP="00B062E3">
      <w:pPr>
        <w:pStyle w:val="aa"/>
        <w:widowControl w:val="0"/>
        <w:spacing w:after="160"/>
        <w:ind w:right="-7" w:firstLine="567"/>
        <w:jc w:val="center"/>
        <w:rPr>
          <w:rFonts w:ascii="Sylfaen" w:hAnsi="Sylfaen"/>
          <w:sz w:val="22"/>
          <w:szCs w:val="22"/>
        </w:rPr>
      </w:pPr>
    </w:p>
    <w:p w:rsidR="00B062E3" w:rsidRPr="004D64E0" w:rsidRDefault="00B062E3" w:rsidP="00B062E3">
      <w:pPr>
        <w:pStyle w:val="aa"/>
        <w:widowControl w:val="0"/>
        <w:spacing w:after="160"/>
        <w:ind w:right="-7" w:firstLine="567"/>
        <w:jc w:val="center"/>
        <w:rPr>
          <w:rFonts w:ascii="Sylfaen" w:hAnsi="Sylfaen"/>
          <w:sz w:val="22"/>
          <w:szCs w:val="22"/>
        </w:rPr>
      </w:pPr>
    </w:p>
    <w:p w:rsidR="00B062E3" w:rsidRPr="004D64E0" w:rsidRDefault="00B062E3" w:rsidP="00B062E3">
      <w:pPr>
        <w:pStyle w:val="aa"/>
        <w:widowControl w:val="0"/>
        <w:spacing w:after="160"/>
        <w:ind w:right="-7" w:firstLine="567"/>
        <w:jc w:val="center"/>
        <w:rPr>
          <w:rFonts w:ascii="Sylfaen" w:hAnsi="Sylfaen"/>
          <w:i/>
          <w:sz w:val="22"/>
          <w:szCs w:val="22"/>
        </w:rPr>
      </w:pPr>
    </w:p>
    <w:p w:rsidR="00B062E3" w:rsidRPr="004D64E0" w:rsidRDefault="00B062E3" w:rsidP="00B062E3">
      <w:pPr>
        <w:pStyle w:val="aa"/>
        <w:widowControl w:val="0"/>
        <w:spacing w:after="160"/>
        <w:ind w:right="-7" w:firstLine="567"/>
        <w:jc w:val="center"/>
        <w:rPr>
          <w:rFonts w:ascii="Sylfaen" w:hAnsi="Sylfaen"/>
          <w:i/>
          <w:sz w:val="22"/>
          <w:szCs w:val="22"/>
        </w:rPr>
      </w:pPr>
    </w:p>
    <w:p w:rsidR="00B062E3" w:rsidRPr="004D64E0" w:rsidRDefault="00B062E3" w:rsidP="00B062E3">
      <w:pPr>
        <w:pStyle w:val="aa"/>
        <w:widowControl w:val="0"/>
        <w:spacing w:after="160"/>
        <w:ind w:right="-7" w:firstLine="567"/>
        <w:jc w:val="center"/>
        <w:rPr>
          <w:rFonts w:ascii="Sylfaen" w:hAnsi="Sylfaen"/>
          <w:i/>
          <w:sz w:val="22"/>
          <w:szCs w:val="22"/>
        </w:rPr>
      </w:pPr>
    </w:p>
    <w:p w:rsidR="00B062E3" w:rsidRPr="004D64E0" w:rsidRDefault="00B062E3" w:rsidP="00B062E3">
      <w:pPr>
        <w:pStyle w:val="aa"/>
        <w:widowControl w:val="0"/>
        <w:spacing w:after="160"/>
        <w:ind w:right="-7" w:firstLine="567"/>
        <w:jc w:val="center"/>
        <w:rPr>
          <w:rFonts w:ascii="Sylfaen" w:hAnsi="Sylfaen"/>
          <w:i/>
          <w:sz w:val="22"/>
          <w:szCs w:val="22"/>
        </w:rPr>
      </w:pPr>
    </w:p>
    <w:p w:rsidR="00B062E3" w:rsidRPr="00033CF7" w:rsidRDefault="00B062E3" w:rsidP="00B062E3">
      <w:pPr>
        <w:pStyle w:val="aa"/>
        <w:widowControl w:val="0"/>
        <w:spacing w:after="160"/>
        <w:ind w:right="-7" w:firstLine="567"/>
        <w:jc w:val="center"/>
        <w:rPr>
          <w:rFonts w:ascii="Sylfaen" w:hAnsi="Sylfaen"/>
          <w:b/>
          <w:sz w:val="22"/>
          <w:szCs w:val="22"/>
        </w:rPr>
      </w:pPr>
      <w:r w:rsidRPr="00033CF7">
        <w:rPr>
          <w:rFonts w:ascii="Sylfaen" w:hAnsi="Sylfaen"/>
          <w:b/>
          <w:sz w:val="22"/>
          <w:szCs w:val="22"/>
        </w:rPr>
        <w:t>МУНИЦИПАЛИТЕТ  АРАКС  АРМАВИРСКОЙ  ОБЛАСТИ</w:t>
      </w:r>
      <w:r w:rsidRPr="00033CF7">
        <w:rPr>
          <w:rFonts w:ascii="Sylfaen" w:hAnsi="Sylfaen"/>
          <w:b/>
          <w:sz w:val="22"/>
          <w:szCs w:val="22"/>
          <w:lang w:val="hy-AM"/>
        </w:rPr>
        <w:t xml:space="preserve"> </w:t>
      </w:r>
    </w:p>
    <w:p w:rsidR="00B062E3" w:rsidRPr="004D64E0" w:rsidRDefault="00B062E3" w:rsidP="00B062E3">
      <w:pPr>
        <w:pStyle w:val="aa"/>
        <w:widowControl w:val="0"/>
        <w:spacing w:after="160"/>
        <w:ind w:right="-7" w:firstLine="567"/>
        <w:jc w:val="center"/>
        <w:rPr>
          <w:rFonts w:ascii="Sylfaen" w:hAnsi="Sylfaen"/>
          <w:sz w:val="22"/>
          <w:szCs w:val="22"/>
        </w:rPr>
      </w:pPr>
    </w:p>
    <w:p w:rsidR="00B062E3" w:rsidRPr="004D64E0" w:rsidRDefault="00B062E3" w:rsidP="00B062E3">
      <w:pPr>
        <w:pStyle w:val="aa"/>
        <w:widowControl w:val="0"/>
        <w:spacing w:after="160"/>
        <w:ind w:right="-7" w:firstLine="567"/>
        <w:jc w:val="center"/>
        <w:rPr>
          <w:rFonts w:ascii="Sylfaen" w:hAnsi="Sylfaen"/>
          <w:sz w:val="22"/>
          <w:szCs w:val="22"/>
        </w:rPr>
      </w:pPr>
    </w:p>
    <w:p w:rsidR="00B062E3" w:rsidRPr="004D64E0" w:rsidRDefault="00B062E3" w:rsidP="00B062E3">
      <w:pPr>
        <w:pStyle w:val="aa"/>
        <w:widowControl w:val="0"/>
        <w:spacing w:after="160"/>
        <w:ind w:right="-7" w:firstLine="567"/>
        <w:jc w:val="center"/>
        <w:rPr>
          <w:rFonts w:ascii="Sylfaen" w:hAnsi="Sylfaen"/>
          <w:sz w:val="22"/>
          <w:szCs w:val="22"/>
        </w:rPr>
      </w:pPr>
    </w:p>
    <w:p w:rsidR="00B062E3" w:rsidRPr="004D64E0" w:rsidRDefault="00B062E3" w:rsidP="00B062E3">
      <w:pPr>
        <w:pStyle w:val="aa"/>
        <w:widowControl w:val="0"/>
        <w:spacing w:after="160"/>
        <w:ind w:right="-7" w:firstLine="567"/>
        <w:jc w:val="center"/>
        <w:rPr>
          <w:rFonts w:ascii="Sylfaen" w:hAnsi="Sylfaen"/>
          <w:sz w:val="22"/>
          <w:szCs w:val="22"/>
        </w:rPr>
      </w:pPr>
    </w:p>
    <w:p w:rsidR="00B062E3" w:rsidRPr="00291713" w:rsidRDefault="00B062E3" w:rsidP="00B062E3">
      <w:pPr>
        <w:pStyle w:val="aa"/>
        <w:widowControl w:val="0"/>
        <w:spacing w:after="160"/>
        <w:ind w:right="-7" w:firstLine="567"/>
        <w:jc w:val="center"/>
        <w:rPr>
          <w:rFonts w:ascii="Sylfaen" w:hAnsi="Sylfaen" w:cs="Sylfaen"/>
          <w:b/>
          <w:sz w:val="22"/>
          <w:szCs w:val="22"/>
        </w:rPr>
      </w:pPr>
      <w:r w:rsidRPr="00291713">
        <w:rPr>
          <w:rFonts w:ascii="Sylfaen" w:hAnsi="Sylfaen"/>
          <w:b/>
          <w:sz w:val="22"/>
          <w:szCs w:val="22"/>
        </w:rPr>
        <w:t>ПРИГЛАШЕНИЕ</w:t>
      </w:r>
    </w:p>
    <w:p w:rsidR="00B062E3" w:rsidRPr="0017794E" w:rsidRDefault="00EE070F" w:rsidP="00B062E3">
      <w:pPr>
        <w:pStyle w:val="HTML"/>
        <w:shd w:val="clear" w:color="auto" w:fill="F8F9FA"/>
        <w:jc w:val="center"/>
        <w:rPr>
          <w:rFonts w:ascii="Sylfaen" w:hAnsi="Sylfaen" w:cs="Sylfaen"/>
          <w:b/>
          <w:sz w:val="22"/>
          <w:szCs w:val="22"/>
        </w:rPr>
      </w:pPr>
      <w:r w:rsidRPr="00EE070F">
        <w:rPr>
          <w:rFonts w:ascii="Sylfaen" w:hAnsi="Sylfaen" w:cs="Sylfaen"/>
          <w:b/>
          <w:sz w:val="22"/>
          <w:szCs w:val="22"/>
        </w:rPr>
        <w:t xml:space="preserve">    </w:t>
      </w:r>
      <w:r w:rsidR="00824D86" w:rsidRPr="0017794E">
        <w:rPr>
          <w:rFonts w:ascii="Sylfaen" w:hAnsi="Sylfaen" w:cs="Sylfaen"/>
          <w:b/>
          <w:sz w:val="22"/>
          <w:szCs w:val="22"/>
        </w:rPr>
        <w:t xml:space="preserve">НА  ЗАПРОС   КОТИРОВОК,  ОБЪЯВЛЕННЫЙ  </w:t>
      </w:r>
      <w:proofErr w:type="gramStart"/>
      <w:r w:rsidR="00824D86" w:rsidRPr="0017794E">
        <w:rPr>
          <w:rFonts w:ascii="Sylfaen" w:hAnsi="Sylfaen"/>
          <w:b/>
          <w:spacing w:val="6"/>
          <w:sz w:val="22"/>
          <w:szCs w:val="22"/>
        </w:rPr>
        <w:t>НА</w:t>
      </w:r>
      <w:proofErr w:type="gramEnd"/>
      <w:r w:rsidR="00824D86" w:rsidRPr="0017794E">
        <w:rPr>
          <w:rFonts w:ascii="Sylfaen" w:hAnsi="Sylfaen"/>
          <w:b/>
          <w:spacing w:val="6"/>
          <w:sz w:val="22"/>
          <w:szCs w:val="22"/>
        </w:rPr>
        <w:t xml:space="preserve"> </w:t>
      </w:r>
      <w:r w:rsidR="00824D86" w:rsidRPr="0017794E">
        <w:rPr>
          <w:rFonts w:ascii="Sylfaen" w:hAnsi="Sylfaen"/>
          <w:b/>
          <w:sz w:val="22"/>
          <w:szCs w:val="22"/>
        </w:rPr>
        <w:t xml:space="preserve"> </w:t>
      </w:r>
      <w:r w:rsidR="00D40C02" w:rsidRPr="00D40C02">
        <w:rPr>
          <w:rFonts w:ascii="Sylfaen" w:hAnsi="Sylfaen" w:cs="Sylfaen"/>
          <w:b/>
          <w:sz w:val="22"/>
          <w:szCs w:val="22"/>
        </w:rPr>
        <w:t xml:space="preserve">  </w:t>
      </w:r>
      <w:proofErr w:type="gramStart"/>
      <w:r w:rsidR="00D40C02" w:rsidRPr="00D40C02">
        <w:rPr>
          <w:rFonts w:ascii="Sylfaen" w:hAnsi="Sylfaen" w:cs="Sylfaen"/>
          <w:b/>
          <w:sz w:val="22"/>
          <w:szCs w:val="22"/>
        </w:rPr>
        <w:t>ЭКСПЕРТНЫХ</w:t>
      </w:r>
      <w:proofErr w:type="gramEnd"/>
      <w:r w:rsidR="00D40C02" w:rsidRPr="00D40C02">
        <w:rPr>
          <w:rFonts w:ascii="Sylfaen" w:hAnsi="Sylfaen" w:cs="Sylfaen"/>
          <w:b/>
          <w:sz w:val="22"/>
          <w:szCs w:val="22"/>
        </w:rPr>
        <w:t xml:space="preserve"> УСЛУГ ПО РАЗРАБОТКЕ ПРОЕКТНО-СМЕТНОЙ ДОКУМЕНТАЦИИ И СМЕТНЫХ УСЛУГ ДЛЯ НУЖД ОБЩИНЫ  АРАКС АРМАВИРСКОЙ ОБЛАСТИ РА</w:t>
      </w:r>
      <w:r w:rsidR="00D40C02" w:rsidRPr="000D1B3C">
        <w:rPr>
          <w:rFonts w:ascii="Sylfaen" w:hAnsi="Sylfaen" w:cs="Sylfaen"/>
          <w:b/>
          <w:sz w:val="22"/>
          <w:szCs w:val="22"/>
        </w:rPr>
        <w:t xml:space="preserve">  </w:t>
      </w:r>
    </w:p>
    <w:p w:rsidR="00B062E3" w:rsidRPr="00DC08CF" w:rsidRDefault="00B062E3" w:rsidP="00B062E3">
      <w:pPr>
        <w:rPr>
          <w:rFonts w:ascii="Sylfaen" w:hAnsi="Sylfaen" w:cs="Sylfaen"/>
          <w:b/>
          <w:lang w:bidi="ar-SA"/>
        </w:rPr>
      </w:pPr>
    </w:p>
    <w:p w:rsidR="00B062E3" w:rsidRPr="00C775B9" w:rsidRDefault="00B062E3" w:rsidP="00B062E3">
      <w:pPr>
        <w:widowControl w:val="0"/>
        <w:spacing w:after="160"/>
        <w:ind w:firstLine="567"/>
        <w:jc w:val="both"/>
        <w:rPr>
          <w:rFonts w:ascii="Sylfaen" w:hAnsi="Sylfaen"/>
          <w:i/>
          <w:sz w:val="22"/>
          <w:szCs w:val="22"/>
        </w:rPr>
      </w:pPr>
    </w:p>
    <w:p w:rsidR="00B062E3" w:rsidRPr="004D64E0" w:rsidRDefault="00B062E3" w:rsidP="00B062E3">
      <w:pPr>
        <w:widowControl w:val="0"/>
        <w:spacing w:after="160"/>
        <w:ind w:firstLine="567"/>
        <w:jc w:val="both"/>
        <w:rPr>
          <w:rFonts w:ascii="Sylfaen" w:hAnsi="Sylfaen"/>
          <w:i/>
          <w:sz w:val="22"/>
          <w:szCs w:val="22"/>
        </w:rPr>
      </w:pPr>
    </w:p>
    <w:p w:rsidR="00B062E3" w:rsidRPr="004D64E0" w:rsidRDefault="00B062E3" w:rsidP="00B062E3">
      <w:pPr>
        <w:widowControl w:val="0"/>
        <w:spacing w:after="160"/>
        <w:ind w:firstLine="567"/>
        <w:jc w:val="both"/>
        <w:rPr>
          <w:rFonts w:ascii="Sylfaen" w:hAnsi="Sylfaen"/>
          <w:i/>
          <w:sz w:val="22"/>
          <w:szCs w:val="22"/>
        </w:rPr>
      </w:pPr>
    </w:p>
    <w:p w:rsidR="00B062E3" w:rsidRPr="004D64E0" w:rsidRDefault="00B062E3" w:rsidP="00B062E3">
      <w:pPr>
        <w:widowControl w:val="0"/>
        <w:spacing w:after="160"/>
        <w:ind w:firstLine="567"/>
        <w:jc w:val="both"/>
        <w:rPr>
          <w:rFonts w:ascii="Sylfaen" w:hAnsi="Sylfaen"/>
          <w:i/>
          <w:sz w:val="22"/>
          <w:szCs w:val="22"/>
        </w:rPr>
      </w:pPr>
    </w:p>
    <w:p w:rsidR="00B062E3" w:rsidRPr="004D64E0" w:rsidRDefault="00B062E3" w:rsidP="00B062E3">
      <w:pPr>
        <w:widowControl w:val="0"/>
        <w:spacing w:after="160"/>
        <w:ind w:firstLine="567"/>
        <w:jc w:val="both"/>
        <w:rPr>
          <w:rFonts w:ascii="Sylfaen" w:hAnsi="Sylfaen"/>
          <w:i/>
          <w:sz w:val="22"/>
          <w:szCs w:val="22"/>
        </w:rPr>
      </w:pPr>
    </w:p>
    <w:p w:rsidR="00B062E3" w:rsidRPr="004D64E0" w:rsidRDefault="00B062E3" w:rsidP="00B062E3">
      <w:pPr>
        <w:widowControl w:val="0"/>
        <w:spacing w:after="160"/>
        <w:ind w:firstLine="567"/>
        <w:jc w:val="both"/>
        <w:rPr>
          <w:rFonts w:ascii="Sylfaen" w:hAnsi="Sylfaen"/>
          <w:i/>
          <w:sz w:val="22"/>
          <w:szCs w:val="22"/>
        </w:rPr>
      </w:pPr>
    </w:p>
    <w:p w:rsidR="00B062E3" w:rsidRPr="004D64E0" w:rsidRDefault="00B062E3" w:rsidP="00B062E3">
      <w:pPr>
        <w:widowControl w:val="0"/>
        <w:spacing w:after="160"/>
        <w:ind w:firstLine="567"/>
        <w:jc w:val="both"/>
        <w:rPr>
          <w:rFonts w:ascii="Sylfaen" w:hAnsi="Sylfaen"/>
          <w:i/>
          <w:sz w:val="22"/>
          <w:szCs w:val="22"/>
        </w:rPr>
      </w:pPr>
    </w:p>
    <w:p w:rsidR="00B062E3" w:rsidRPr="004D64E0" w:rsidRDefault="00B062E3" w:rsidP="00B062E3">
      <w:pPr>
        <w:widowControl w:val="0"/>
        <w:spacing w:after="160"/>
        <w:ind w:firstLine="567"/>
        <w:jc w:val="both"/>
        <w:rPr>
          <w:rFonts w:ascii="Sylfaen" w:hAnsi="Sylfaen"/>
          <w:i/>
          <w:sz w:val="22"/>
          <w:szCs w:val="22"/>
        </w:rPr>
      </w:pPr>
    </w:p>
    <w:p w:rsidR="00B062E3" w:rsidRPr="004D64E0" w:rsidRDefault="00B062E3" w:rsidP="00B062E3">
      <w:pPr>
        <w:widowControl w:val="0"/>
        <w:spacing w:after="160"/>
        <w:ind w:firstLine="567"/>
        <w:jc w:val="both"/>
        <w:rPr>
          <w:rFonts w:ascii="Sylfaen" w:hAnsi="Sylfaen"/>
          <w:i/>
          <w:sz w:val="22"/>
          <w:szCs w:val="22"/>
        </w:rPr>
      </w:pPr>
    </w:p>
    <w:p w:rsidR="00B062E3" w:rsidRPr="004D64E0" w:rsidRDefault="00B062E3" w:rsidP="00B062E3">
      <w:pPr>
        <w:widowControl w:val="0"/>
        <w:spacing w:after="160"/>
        <w:ind w:firstLine="567"/>
        <w:jc w:val="both"/>
        <w:rPr>
          <w:rFonts w:ascii="Sylfaen" w:hAnsi="Sylfaen"/>
          <w:i/>
          <w:sz w:val="22"/>
          <w:szCs w:val="22"/>
        </w:rPr>
      </w:pPr>
    </w:p>
    <w:p w:rsidR="00B062E3" w:rsidRPr="004D64E0" w:rsidRDefault="00B062E3" w:rsidP="00B062E3">
      <w:pPr>
        <w:widowControl w:val="0"/>
        <w:spacing w:after="160"/>
        <w:ind w:firstLine="567"/>
        <w:jc w:val="both"/>
        <w:rPr>
          <w:rFonts w:ascii="Sylfaen" w:hAnsi="Sylfaen"/>
          <w:i/>
          <w:sz w:val="22"/>
          <w:szCs w:val="22"/>
        </w:rPr>
      </w:pPr>
    </w:p>
    <w:p w:rsidR="00B062E3" w:rsidRPr="00AC3114" w:rsidRDefault="00B062E3" w:rsidP="00B062E3">
      <w:pPr>
        <w:widowControl w:val="0"/>
        <w:spacing w:after="160"/>
        <w:ind w:firstLine="567"/>
        <w:jc w:val="both"/>
        <w:rPr>
          <w:rFonts w:ascii="Sylfaen" w:hAnsi="Sylfaen"/>
          <w:i/>
          <w:sz w:val="22"/>
          <w:szCs w:val="22"/>
        </w:rPr>
      </w:pPr>
    </w:p>
    <w:p w:rsidR="00B062E3" w:rsidRPr="00AC3114" w:rsidRDefault="00B062E3" w:rsidP="00B062E3">
      <w:pPr>
        <w:widowControl w:val="0"/>
        <w:spacing w:after="160"/>
        <w:ind w:firstLine="567"/>
        <w:jc w:val="both"/>
        <w:rPr>
          <w:rFonts w:ascii="Sylfaen" w:hAnsi="Sylfaen"/>
          <w:i/>
          <w:sz w:val="22"/>
          <w:szCs w:val="22"/>
        </w:rPr>
      </w:pPr>
    </w:p>
    <w:p w:rsidR="00B062E3" w:rsidRPr="004D64E0" w:rsidRDefault="00B062E3" w:rsidP="00B062E3">
      <w:pPr>
        <w:widowControl w:val="0"/>
        <w:spacing w:after="160"/>
        <w:ind w:firstLine="567"/>
        <w:jc w:val="both"/>
        <w:rPr>
          <w:rFonts w:ascii="Sylfaen" w:hAnsi="Sylfaen" w:cs="Sylfaen"/>
          <w:i/>
          <w:sz w:val="22"/>
          <w:szCs w:val="22"/>
        </w:rPr>
      </w:pPr>
      <w:r w:rsidRPr="004D64E0">
        <w:rPr>
          <w:rFonts w:ascii="Sylfaen" w:hAnsi="Sylfaen"/>
          <w:i/>
          <w:sz w:val="22"/>
          <w:szCs w:val="22"/>
        </w:rPr>
        <w:lastRenderedPageBreak/>
        <w:t>Уважаемый участник, прежде чем составить и подать заявку просим Вас</w:t>
      </w:r>
      <w:r w:rsidRPr="004D64E0">
        <w:rPr>
          <w:rFonts w:ascii="Sylfaen" w:hAnsi="Sylfaen" w:cs="Courier New"/>
          <w:i/>
          <w:sz w:val="22"/>
          <w:szCs w:val="22"/>
          <w:lang w:val="en-US"/>
        </w:rPr>
        <w:t> </w:t>
      </w:r>
      <w:r w:rsidRPr="004D64E0">
        <w:rPr>
          <w:rFonts w:ascii="Sylfaen" w:hAnsi="Sylfaen"/>
          <w:i/>
          <w:sz w:val="22"/>
          <w:szCs w:val="22"/>
        </w:rPr>
        <w:t xml:space="preserve">подробно изучить настоящее Приглашение, поскольку не соответствующие Приглашению заявки подлежат отклонению. </w:t>
      </w:r>
    </w:p>
    <w:p w:rsidR="00B062E3" w:rsidRPr="004D64E0" w:rsidRDefault="00B062E3" w:rsidP="00B062E3">
      <w:pPr>
        <w:widowControl w:val="0"/>
        <w:spacing w:after="160"/>
        <w:ind w:firstLine="567"/>
        <w:jc w:val="center"/>
        <w:rPr>
          <w:rFonts w:ascii="Sylfaen" w:hAnsi="Sylfaen" w:cs="Sylfaen"/>
          <w:b/>
          <w:sz w:val="22"/>
          <w:szCs w:val="22"/>
        </w:rPr>
      </w:pPr>
    </w:p>
    <w:p w:rsidR="00B062E3" w:rsidRPr="004D64E0" w:rsidRDefault="00B062E3" w:rsidP="00B062E3">
      <w:pPr>
        <w:widowControl w:val="0"/>
        <w:spacing w:after="160"/>
        <w:jc w:val="center"/>
        <w:rPr>
          <w:rFonts w:ascii="Sylfaen" w:hAnsi="Sylfaen"/>
          <w:b/>
          <w:sz w:val="22"/>
          <w:szCs w:val="22"/>
        </w:rPr>
      </w:pPr>
      <w:r w:rsidRPr="004D64E0">
        <w:rPr>
          <w:rFonts w:ascii="Sylfaen" w:hAnsi="Sylfaen"/>
          <w:b/>
          <w:sz w:val="22"/>
          <w:szCs w:val="22"/>
        </w:rPr>
        <w:t>СОДЕРЖАНИЕ</w:t>
      </w:r>
    </w:p>
    <w:p w:rsidR="000D1B3C" w:rsidRPr="0017794E" w:rsidRDefault="0017794E" w:rsidP="000D1B3C">
      <w:pPr>
        <w:pStyle w:val="HTML"/>
        <w:shd w:val="clear" w:color="auto" w:fill="F8F9FA"/>
        <w:jc w:val="center"/>
        <w:rPr>
          <w:rFonts w:ascii="Sylfaen" w:hAnsi="Sylfaen" w:cs="Sylfaen"/>
          <w:b/>
          <w:sz w:val="22"/>
          <w:szCs w:val="22"/>
        </w:rPr>
      </w:pPr>
      <w:r w:rsidRPr="0017794E">
        <w:rPr>
          <w:rFonts w:ascii="Sylfaen" w:hAnsi="Sylfaen"/>
          <w:b/>
          <w:sz w:val="22"/>
          <w:szCs w:val="22"/>
        </w:rPr>
        <w:t xml:space="preserve">         </w:t>
      </w:r>
      <w:r w:rsidR="00680182" w:rsidRPr="0017794E">
        <w:rPr>
          <w:rFonts w:ascii="Sylfaen" w:hAnsi="Sylfaen"/>
          <w:b/>
          <w:sz w:val="22"/>
          <w:szCs w:val="22"/>
        </w:rPr>
        <w:t xml:space="preserve">ПРИГЛАШЕНИЕ </w:t>
      </w:r>
      <w:r w:rsidR="00DC08CF" w:rsidRPr="0017794E">
        <w:rPr>
          <w:rFonts w:ascii="Sylfaen" w:hAnsi="Sylfaen"/>
          <w:b/>
          <w:sz w:val="22"/>
          <w:szCs w:val="22"/>
        </w:rPr>
        <w:t xml:space="preserve"> </w:t>
      </w:r>
      <w:r w:rsidR="00680182" w:rsidRPr="0017794E">
        <w:rPr>
          <w:rFonts w:ascii="Sylfaen" w:hAnsi="Sylfaen"/>
          <w:b/>
          <w:sz w:val="22"/>
          <w:szCs w:val="22"/>
        </w:rPr>
        <w:t xml:space="preserve"> </w:t>
      </w:r>
      <w:r w:rsidR="00EE070F" w:rsidRPr="0017794E">
        <w:rPr>
          <w:rFonts w:ascii="Sylfaen" w:hAnsi="Sylfaen" w:cs="Sylfaen"/>
          <w:b/>
          <w:sz w:val="22"/>
          <w:szCs w:val="22"/>
        </w:rPr>
        <w:t xml:space="preserve">НА  ЗАПРОС   КОТИРОВОК,  ОБЪЯВЛЕННЫЙ  </w:t>
      </w:r>
      <w:proofErr w:type="gramStart"/>
      <w:r w:rsidR="00EE070F" w:rsidRPr="0017794E">
        <w:rPr>
          <w:rFonts w:ascii="Sylfaen" w:hAnsi="Sylfaen"/>
          <w:b/>
          <w:spacing w:val="6"/>
          <w:sz w:val="22"/>
          <w:szCs w:val="22"/>
        </w:rPr>
        <w:t>НА</w:t>
      </w:r>
      <w:proofErr w:type="gramEnd"/>
      <w:r w:rsidR="00EE070F" w:rsidRPr="0017794E">
        <w:rPr>
          <w:rFonts w:ascii="Sylfaen" w:hAnsi="Sylfaen"/>
          <w:b/>
          <w:spacing w:val="6"/>
          <w:sz w:val="22"/>
          <w:szCs w:val="22"/>
        </w:rPr>
        <w:t xml:space="preserve"> </w:t>
      </w:r>
      <w:r w:rsidR="00EE070F" w:rsidRPr="00D40C02">
        <w:rPr>
          <w:rFonts w:ascii="Sylfaen" w:hAnsi="Sylfaen" w:cs="Sylfaen"/>
          <w:b/>
          <w:sz w:val="22"/>
          <w:szCs w:val="22"/>
        </w:rPr>
        <w:t xml:space="preserve"> </w:t>
      </w:r>
      <w:proofErr w:type="gramStart"/>
      <w:r w:rsidR="00EE070F" w:rsidRPr="00D40C02">
        <w:rPr>
          <w:rFonts w:ascii="Sylfaen" w:hAnsi="Sylfaen" w:cs="Sylfaen"/>
          <w:b/>
          <w:sz w:val="22"/>
          <w:szCs w:val="22"/>
        </w:rPr>
        <w:t>ЭКСПЕРТНЫХ</w:t>
      </w:r>
      <w:proofErr w:type="gramEnd"/>
      <w:r w:rsidR="00EE070F" w:rsidRPr="00D40C02">
        <w:rPr>
          <w:rFonts w:ascii="Sylfaen" w:hAnsi="Sylfaen" w:cs="Sylfaen"/>
          <w:b/>
          <w:sz w:val="22"/>
          <w:szCs w:val="22"/>
        </w:rPr>
        <w:t xml:space="preserve"> УСЛУГ </w:t>
      </w:r>
      <w:r w:rsidR="00710D52" w:rsidRPr="00710D52">
        <w:rPr>
          <w:rFonts w:ascii="Sylfaen" w:hAnsi="Sylfaen" w:cs="Sylfaen"/>
          <w:b/>
          <w:sz w:val="22"/>
          <w:szCs w:val="22"/>
        </w:rPr>
        <w:t xml:space="preserve">  </w:t>
      </w:r>
      <w:r w:rsidR="00EE070F" w:rsidRPr="00D40C02">
        <w:rPr>
          <w:rFonts w:ascii="Sylfaen" w:hAnsi="Sylfaen" w:cs="Sylfaen"/>
          <w:b/>
          <w:sz w:val="22"/>
          <w:szCs w:val="22"/>
        </w:rPr>
        <w:t xml:space="preserve">ПО </w:t>
      </w:r>
      <w:r w:rsidR="00710D52" w:rsidRPr="00710D52">
        <w:rPr>
          <w:rFonts w:ascii="Sylfaen" w:hAnsi="Sylfaen" w:cs="Sylfaen"/>
          <w:b/>
          <w:sz w:val="22"/>
          <w:szCs w:val="22"/>
        </w:rPr>
        <w:t xml:space="preserve"> </w:t>
      </w:r>
      <w:r w:rsidR="00EE070F" w:rsidRPr="00D40C02">
        <w:rPr>
          <w:rFonts w:ascii="Sylfaen" w:hAnsi="Sylfaen" w:cs="Sylfaen"/>
          <w:b/>
          <w:sz w:val="22"/>
          <w:szCs w:val="22"/>
        </w:rPr>
        <w:t xml:space="preserve">РАЗРАБОТКЕ </w:t>
      </w:r>
      <w:r w:rsidR="00710D52" w:rsidRPr="00710D52">
        <w:rPr>
          <w:rFonts w:ascii="Sylfaen" w:hAnsi="Sylfaen" w:cs="Sylfaen"/>
          <w:b/>
          <w:sz w:val="22"/>
          <w:szCs w:val="22"/>
        </w:rPr>
        <w:t xml:space="preserve"> </w:t>
      </w:r>
      <w:r w:rsidR="00EE070F" w:rsidRPr="00D40C02">
        <w:rPr>
          <w:rFonts w:ascii="Sylfaen" w:hAnsi="Sylfaen" w:cs="Sylfaen"/>
          <w:b/>
          <w:sz w:val="22"/>
          <w:szCs w:val="22"/>
        </w:rPr>
        <w:t>ПРОЕКТНО-СМЕТНОЙ</w:t>
      </w:r>
      <w:r w:rsidR="00710D52" w:rsidRPr="00710D52">
        <w:rPr>
          <w:rFonts w:ascii="Sylfaen" w:hAnsi="Sylfaen" w:cs="Sylfaen"/>
          <w:b/>
          <w:sz w:val="22"/>
          <w:szCs w:val="22"/>
        </w:rPr>
        <w:t xml:space="preserve">  </w:t>
      </w:r>
      <w:r w:rsidR="00EE070F" w:rsidRPr="00D40C02">
        <w:rPr>
          <w:rFonts w:ascii="Sylfaen" w:hAnsi="Sylfaen" w:cs="Sylfaen"/>
          <w:b/>
          <w:sz w:val="22"/>
          <w:szCs w:val="22"/>
        </w:rPr>
        <w:t xml:space="preserve"> ДОКУМЕНТАЦИИ </w:t>
      </w:r>
      <w:r w:rsidR="00710D52" w:rsidRPr="00710D52">
        <w:rPr>
          <w:rFonts w:ascii="Sylfaen" w:hAnsi="Sylfaen" w:cs="Sylfaen"/>
          <w:b/>
          <w:sz w:val="22"/>
          <w:szCs w:val="22"/>
        </w:rPr>
        <w:t xml:space="preserve">  </w:t>
      </w:r>
      <w:r w:rsidR="00EE070F" w:rsidRPr="00D40C02">
        <w:rPr>
          <w:rFonts w:ascii="Sylfaen" w:hAnsi="Sylfaen" w:cs="Sylfaen"/>
          <w:b/>
          <w:sz w:val="22"/>
          <w:szCs w:val="22"/>
        </w:rPr>
        <w:t>И СМЕТНЫХ УСЛУГ ДЛЯ НУЖД ОБЩИНЫ  АРАКС АРМАВИРСКОЙ ОБЛАСТИ РА</w:t>
      </w:r>
      <w:r w:rsidR="00EE070F" w:rsidRPr="000D1B3C">
        <w:rPr>
          <w:rFonts w:ascii="Sylfaen" w:hAnsi="Sylfaen" w:cs="Sylfaen"/>
          <w:b/>
          <w:sz w:val="22"/>
          <w:szCs w:val="22"/>
        </w:rPr>
        <w:t xml:space="preserve">  </w:t>
      </w:r>
    </w:p>
    <w:p w:rsidR="000A7CA7" w:rsidRPr="0017794E" w:rsidRDefault="000A7CA7" w:rsidP="000A7CA7">
      <w:pPr>
        <w:pStyle w:val="HTML"/>
        <w:shd w:val="clear" w:color="auto" w:fill="F8F9FA"/>
        <w:jc w:val="center"/>
        <w:rPr>
          <w:rFonts w:ascii="Sylfaen" w:hAnsi="Sylfaen" w:cs="Sylfaen"/>
          <w:b/>
          <w:sz w:val="22"/>
          <w:szCs w:val="22"/>
        </w:rPr>
      </w:pPr>
    </w:p>
    <w:p w:rsidR="00806692" w:rsidRPr="0017794E" w:rsidRDefault="00806692" w:rsidP="00806692">
      <w:pPr>
        <w:pStyle w:val="HTML"/>
        <w:shd w:val="clear" w:color="auto" w:fill="F8F9FA"/>
        <w:jc w:val="center"/>
        <w:rPr>
          <w:rFonts w:ascii="Sylfaen" w:hAnsi="Sylfaen" w:cs="Sylfaen"/>
          <w:b/>
          <w:sz w:val="22"/>
          <w:szCs w:val="22"/>
        </w:rPr>
      </w:pPr>
    </w:p>
    <w:p w:rsidR="00B062E3" w:rsidRPr="004D64E0" w:rsidRDefault="00B062E3" w:rsidP="00B062E3">
      <w:pPr>
        <w:widowControl w:val="0"/>
        <w:spacing w:after="160"/>
        <w:jc w:val="center"/>
        <w:rPr>
          <w:rFonts w:ascii="Sylfaen" w:hAnsi="Sylfaen"/>
          <w:b/>
          <w:sz w:val="22"/>
          <w:szCs w:val="22"/>
        </w:rPr>
      </w:pPr>
      <w:r w:rsidRPr="004D64E0">
        <w:rPr>
          <w:rFonts w:ascii="Sylfaen" w:hAnsi="Sylfaen"/>
          <w:b/>
          <w:sz w:val="22"/>
          <w:szCs w:val="22"/>
        </w:rPr>
        <w:t>ЧАСТЬ I.</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1.</w:t>
      </w:r>
      <w:r w:rsidRPr="004D64E0">
        <w:rPr>
          <w:rFonts w:ascii="Sylfaen" w:hAnsi="Sylfaen"/>
          <w:sz w:val="22"/>
          <w:szCs w:val="22"/>
        </w:rPr>
        <w:tab/>
        <w:t xml:space="preserve">Характеристика предмета закупки </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2.</w:t>
      </w:r>
      <w:r w:rsidRPr="004D64E0">
        <w:rPr>
          <w:rFonts w:ascii="Sylfaen" w:hAnsi="Sylfaen"/>
          <w:sz w:val="22"/>
          <w:szCs w:val="22"/>
        </w:rPr>
        <w:tab/>
        <w:t xml:space="preserve">Требования к праву участника на участие и порядок их оценки, в случае признания </w:t>
      </w:r>
      <w:proofErr w:type="gramStart"/>
      <w:r w:rsidRPr="004D64E0">
        <w:rPr>
          <w:rFonts w:ascii="Sylfaen" w:hAnsi="Sylfaen"/>
          <w:sz w:val="22"/>
          <w:szCs w:val="22"/>
        </w:rPr>
        <w:t>отобранным</w:t>
      </w:r>
      <w:proofErr w:type="gramEnd"/>
      <w:r w:rsidRPr="004D64E0">
        <w:rPr>
          <w:rFonts w:ascii="Sylfaen" w:hAnsi="Sylfaen"/>
          <w:sz w:val="22"/>
          <w:szCs w:val="22"/>
        </w:rPr>
        <w:t xml:space="preserve"> участником-условия представления обеспечения квалификации.</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3.</w:t>
      </w:r>
      <w:r w:rsidRPr="004D64E0">
        <w:rPr>
          <w:rFonts w:ascii="Sylfaen" w:hAnsi="Sylfaen"/>
          <w:sz w:val="22"/>
          <w:szCs w:val="22"/>
        </w:rPr>
        <w:tab/>
        <w:t>Разъяснение приглашения и порядок внесения изменения в приглашение</w:t>
      </w:r>
    </w:p>
    <w:p w:rsidR="00B062E3" w:rsidRPr="004D64E0" w:rsidRDefault="00B062E3" w:rsidP="00B062E3">
      <w:pPr>
        <w:widowControl w:val="0"/>
        <w:tabs>
          <w:tab w:val="left" w:pos="1134"/>
        </w:tabs>
        <w:ind w:left="1134" w:hanging="567"/>
        <w:jc w:val="both"/>
        <w:rPr>
          <w:rFonts w:ascii="Sylfaen" w:hAnsi="Sylfaen" w:cs="Sylfaen"/>
          <w:sz w:val="22"/>
          <w:szCs w:val="22"/>
        </w:rPr>
      </w:pPr>
      <w:r w:rsidRPr="004D64E0">
        <w:rPr>
          <w:rFonts w:ascii="Sylfaen" w:hAnsi="Sylfaen"/>
          <w:sz w:val="22"/>
          <w:szCs w:val="22"/>
        </w:rPr>
        <w:t>4.</w:t>
      </w:r>
      <w:r w:rsidRPr="004D64E0">
        <w:rPr>
          <w:rFonts w:ascii="Sylfaen" w:hAnsi="Sylfaen"/>
          <w:sz w:val="22"/>
          <w:szCs w:val="22"/>
        </w:rPr>
        <w:tab/>
        <w:t>Порядок подачи заявки</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5.</w:t>
      </w:r>
      <w:r w:rsidRPr="004D64E0">
        <w:rPr>
          <w:rFonts w:ascii="Sylfaen" w:hAnsi="Sylfaen"/>
          <w:sz w:val="22"/>
          <w:szCs w:val="22"/>
        </w:rPr>
        <w:tab/>
        <w:t xml:space="preserve">Ценовое предложение заявки </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6.</w:t>
      </w:r>
      <w:r w:rsidRPr="004D64E0">
        <w:rPr>
          <w:rFonts w:ascii="Sylfaen" w:hAnsi="Sylfaen"/>
          <w:sz w:val="22"/>
          <w:szCs w:val="22"/>
        </w:rPr>
        <w:tab/>
        <w:t xml:space="preserve">Срок действия заявки, порядок внесения изменений в заявки и их отзыва </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7.</w:t>
      </w:r>
      <w:r w:rsidRPr="004D64E0">
        <w:rPr>
          <w:rFonts w:ascii="Sylfaen" w:hAnsi="Sylfaen"/>
          <w:sz w:val="22"/>
          <w:szCs w:val="22"/>
        </w:rPr>
        <w:tab/>
        <w:t>-</w:t>
      </w:r>
    </w:p>
    <w:p w:rsidR="00B062E3" w:rsidRPr="004D64E0" w:rsidRDefault="00B062E3" w:rsidP="00B062E3">
      <w:pPr>
        <w:widowControl w:val="0"/>
        <w:tabs>
          <w:tab w:val="left" w:pos="1134"/>
        </w:tabs>
        <w:ind w:left="1134" w:hanging="567"/>
        <w:jc w:val="both"/>
        <w:rPr>
          <w:rFonts w:ascii="Sylfaen" w:hAnsi="Sylfaen" w:cs="Sylfaen"/>
          <w:sz w:val="22"/>
          <w:szCs w:val="22"/>
        </w:rPr>
      </w:pPr>
      <w:r w:rsidRPr="004D64E0">
        <w:rPr>
          <w:rFonts w:ascii="Sylfaen" w:hAnsi="Sylfaen"/>
          <w:sz w:val="22"/>
          <w:szCs w:val="22"/>
        </w:rPr>
        <w:t>8.</w:t>
      </w:r>
      <w:r w:rsidRPr="004D64E0">
        <w:rPr>
          <w:rFonts w:ascii="Sylfaen" w:hAnsi="Sylfaen"/>
          <w:sz w:val="22"/>
          <w:szCs w:val="22"/>
        </w:rPr>
        <w:tab/>
        <w:t>Вскрытие, оценка заявок и подведение итогов</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9.</w:t>
      </w:r>
      <w:r w:rsidRPr="004D64E0">
        <w:rPr>
          <w:rFonts w:ascii="Sylfaen" w:hAnsi="Sylfaen"/>
          <w:sz w:val="22"/>
          <w:szCs w:val="22"/>
        </w:rPr>
        <w:tab/>
        <w:t>Заключение договора</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10.</w:t>
      </w:r>
      <w:r w:rsidRPr="004D64E0">
        <w:rPr>
          <w:rFonts w:ascii="Sylfaen" w:hAnsi="Sylfaen"/>
          <w:sz w:val="22"/>
          <w:szCs w:val="22"/>
        </w:rPr>
        <w:tab/>
        <w:t xml:space="preserve">Обеспечения квалификации  и договора </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11.</w:t>
      </w:r>
      <w:r w:rsidRPr="004D64E0">
        <w:rPr>
          <w:rFonts w:ascii="Sylfaen" w:hAnsi="Sylfaen"/>
          <w:sz w:val="22"/>
          <w:szCs w:val="22"/>
        </w:rPr>
        <w:tab/>
        <w:t xml:space="preserve">Объявление процедуры несостоявшейся </w:t>
      </w:r>
    </w:p>
    <w:p w:rsidR="00B062E3" w:rsidRPr="009D6B72"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12.</w:t>
      </w:r>
      <w:r w:rsidRPr="004D64E0">
        <w:rPr>
          <w:rFonts w:ascii="Sylfaen" w:hAnsi="Sylfaen"/>
          <w:sz w:val="22"/>
          <w:szCs w:val="22"/>
        </w:rPr>
        <w:tab/>
        <w:t>Право участника и порядок обжалования им действий и (или) принятых решений, связанных с процессом закупки</w:t>
      </w:r>
    </w:p>
    <w:p w:rsidR="00B062E3" w:rsidRPr="008F75C2" w:rsidRDefault="00B062E3" w:rsidP="00B062E3">
      <w:pPr>
        <w:widowControl w:val="0"/>
        <w:tabs>
          <w:tab w:val="left" w:pos="1134"/>
        </w:tabs>
        <w:ind w:left="1134" w:hanging="567"/>
        <w:jc w:val="both"/>
        <w:rPr>
          <w:rFonts w:ascii="Sylfaen" w:hAnsi="Sylfaen"/>
          <w:sz w:val="22"/>
          <w:szCs w:val="22"/>
        </w:rPr>
      </w:pPr>
    </w:p>
    <w:p w:rsidR="00B062E3" w:rsidRPr="008F75C2" w:rsidRDefault="00B062E3" w:rsidP="00B062E3">
      <w:pPr>
        <w:widowControl w:val="0"/>
        <w:tabs>
          <w:tab w:val="left" w:pos="1134"/>
        </w:tabs>
        <w:ind w:left="1134" w:hanging="567"/>
        <w:jc w:val="both"/>
        <w:rPr>
          <w:rFonts w:ascii="Sylfaen" w:hAnsi="Sylfaen"/>
          <w:sz w:val="22"/>
          <w:szCs w:val="22"/>
        </w:rPr>
      </w:pPr>
    </w:p>
    <w:p w:rsidR="00B062E3" w:rsidRPr="004D64E0" w:rsidRDefault="00B062E3" w:rsidP="00B062E3">
      <w:pPr>
        <w:widowControl w:val="0"/>
        <w:jc w:val="center"/>
        <w:rPr>
          <w:rFonts w:ascii="Sylfaen" w:hAnsi="Sylfaen"/>
          <w:b/>
          <w:sz w:val="22"/>
          <w:szCs w:val="22"/>
        </w:rPr>
      </w:pPr>
    </w:p>
    <w:p w:rsidR="00B062E3" w:rsidRPr="004D64E0" w:rsidRDefault="00B062E3" w:rsidP="00B062E3">
      <w:pPr>
        <w:widowControl w:val="0"/>
        <w:jc w:val="center"/>
        <w:rPr>
          <w:rFonts w:ascii="Sylfaen" w:hAnsi="Sylfaen"/>
          <w:b/>
          <w:sz w:val="22"/>
          <w:szCs w:val="22"/>
        </w:rPr>
      </w:pPr>
      <w:r w:rsidRPr="004D64E0">
        <w:rPr>
          <w:rFonts w:ascii="Sylfaen" w:hAnsi="Sylfaen"/>
          <w:b/>
          <w:sz w:val="22"/>
          <w:szCs w:val="22"/>
        </w:rPr>
        <w:t xml:space="preserve">ЧАСТЬ II. </w:t>
      </w:r>
    </w:p>
    <w:p w:rsidR="00B062E3" w:rsidRPr="004D64E0" w:rsidRDefault="00B062E3" w:rsidP="00B062E3">
      <w:pPr>
        <w:widowControl w:val="0"/>
        <w:jc w:val="center"/>
        <w:rPr>
          <w:rFonts w:ascii="Sylfaen" w:hAnsi="Sylfaen"/>
          <w:b/>
          <w:sz w:val="22"/>
          <w:szCs w:val="22"/>
        </w:rPr>
      </w:pPr>
    </w:p>
    <w:p w:rsidR="00B062E3" w:rsidRPr="004D64E0" w:rsidRDefault="00B062E3" w:rsidP="00B062E3">
      <w:pPr>
        <w:widowControl w:val="0"/>
        <w:jc w:val="center"/>
        <w:rPr>
          <w:rFonts w:ascii="Sylfaen" w:hAnsi="Sylfaen"/>
          <w:b/>
          <w:sz w:val="22"/>
          <w:szCs w:val="22"/>
        </w:rPr>
      </w:pPr>
      <w:r w:rsidRPr="004D64E0">
        <w:rPr>
          <w:rFonts w:ascii="Sylfaen" w:hAnsi="Sylfaen"/>
          <w:b/>
          <w:sz w:val="22"/>
          <w:szCs w:val="22"/>
        </w:rPr>
        <w:t xml:space="preserve">ИНСТРУКЦИЯ ПО ПОДГОТОВКЕ ЗАЯВКИ </w:t>
      </w:r>
      <w:r w:rsidRPr="004D64E0">
        <w:rPr>
          <w:rFonts w:ascii="Sylfaen" w:hAnsi="Sylfaen"/>
          <w:b/>
          <w:sz w:val="22"/>
          <w:szCs w:val="22"/>
        </w:rPr>
        <w:br/>
        <w:t xml:space="preserve">НА </w:t>
      </w:r>
      <w:r w:rsidRPr="00291713">
        <w:rPr>
          <w:rFonts w:ascii="Sylfaen" w:hAnsi="Sylfaen" w:cs="Sylfaen"/>
          <w:b/>
          <w:sz w:val="22"/>
          <w:szCs w:val="22"/>
        </w:rPr>
        <w:t>ЗАПРОС  КОТИРОВОК</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1.</w:t>
      </w:r>
      <w:r w:rsidRPr="004D64E0">
        <w:rPr>
          <w:rFonts w:ascii="Sylfaen" w:hAnsi="Sylfaen"/>
          <w:sz w:val="22"/>
          <w:szCs w:val="22"/>
        </w:rPr>
        <w:tab/>
        <w:t>Общие положения</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2.</w:t>
      </w:r>
      <w:r w:rsidRPr="004D64E0">
        <w:rPr>
          <w:rFonts w:ascii="Sylfaen" w:hAnsi="Sylfaen"/>
          <w:sz w:val="22"/>
          <w:szCs w:val="22"/>
        </w:rPr>
        <w:tab/>
        <w:t>Заявка на процедуру</w:t>
      </w:r>
    </w:p>
    <w:p w:rsidR="00B062E3" w:rsidRPr="004D64E0" w:rsidRDefault="00B062E3" w:rsidP="00B062E3">
      <w:pPr>
        <w:widowControl w:val="0"/>
        <w:tabs>
          <w:tab w:val="left" w:pos="1134"/>
        </w:tabs>
        <w:ind w:left="1134" w:hanging="567"/>
        <w:jc w:val="both"/>
        <w:rPr>
          <w:rFonts w:ascii="Sylfaen" w:hAnsi="Sylfaen"/>
          <w:sz w:val="22"/>
          <w:szCs w:val="22"/>
        </w:rPr>
      </w:pPr>
      <w:r w:rsidRPr="004D64E0">
        <w:rPr>
          <w:rFonts w:ascii="Sylfaen" w:hAnsi="Sylfaen"/>
          <w:sz w:val="22"/>
          <w:szCs w:val="22"/>
        </w:rPr>
        <w:t>3.</w:t>
      </w:r>
      <w:r w:rsidRPr="004D64E0">
        <w:rPr>
          <w:rFonts w:ascii="Sylfaen" w:hAnsi="Sylfaen"/>
          <w:sz w:val="22"/>
          <w:szCs w:val="22"/>
        </w:rPr>
        <w:tab/>
        <w:t>Приложения № 1-6</w:t>
      </w:r>
    </w:p>
    <w:p w:rsidR="00B062E3" w:rsidRPr="004D64E0" w:rsidRDefault="00B062E3" w:rsidP="00B062E3">
      <w:pPr>
        <w:rPr>
          <w:rFonts w:ascii="Sylfaen" w:hAnsi="Sylfaen"/>
          <w:spacing w:val="-6"/>
          <w:sz w:val="22"/>
          <w:szCs w:val="22"/>
        </w:rPr>
      </w:pPr>
      <w:r w:rsidRPr="004D64E0">
        <w:rPr>
          <w:rFonts w:ascii="Sylfaen" w:hAnsi="Sylfaen"/>
          <w:spacing w:val="-6"/>
          <w:sz w:val="22"/>
          <w:szCs w:val="22"/>
        </w:rPr>
        <w:t xml:space="preserve">Настоящее   Приглашение  предоставляется  в  дополнение  к  объявлению  на   </w:t>
      </w:r>
      <w:r w:rsidRPr="004D64E0">
        <w:rPr>
          <w:rFonts w:ascii="Sylfaen" w:hAnsi="Sylfaen"/>
          <w:iCs/>
          <w:sz w:val="22"/>
          <w:szCs w:val="22"/>
        </w:rPr>
        <w:t>запрос  котировок</w:t>
      </w:r>
      <w:r w:rsidRPr="004D64E0">
        <w:rPr>
          <w:rFonts w:ascii="Sylfaen" w:hAnsi="Sylfaen"/>
          <w:spacing w:val="-6"/>
          <w:sz w:val="22"/>
          <w:szCs w:val="22"/>
        </w:rPr>
        <w:t xml:space="preserve">,  </w:t>
      </w:r>
      <w:proofErr w:type="gramStart"/>
      <w:r w:rsidRPr="004D64E0">
        <w:rPr>
          <w:rFonts w:ascii="Sylfaen" w:hAnsi="Sylfaen"/>
          <w:spacing w:val="-6"/>
          <w:sz w:val="22"/>
          <w:szCs w:val="22"/>
        </w:rPr>
        <w:t>проводимом</w:t>
      </w:r>
      <w:proofErr w:type="gramEnd"/>
      <w:r w:rsidRPr="004D64E0">
        <w:rPr>
          <w:rFonts w:ascii="Sylfaen" w:hAnsi="Sylfaen"/>
          <w:spacing w:val="-6"/>
          <w:sz w:val="22"/>
          <w:szCs w:val="22"/>
        </w:rPr>
        <w:t xml:space="preserve">  под  кодом  </w:t>
      </w:r>
      <w:r w:rsidR="00EE070F" w:rsidRPr="00EE070F">
        <w:rPr>
          <w:rFonts w:ascii="GHEA Grapalat" w:hAnsi="GHEA Grapalat"/>
          <w:b/>
          <w:sz w:val="16"/>
          <w:szCs w:val="16"/>
          <w:lang w:val="af-ZA"/>
        </w:rPr>
        <w:t>ԱՄԱՀ-ՓՔ-ԳՀԾՁԲ-22/71</w:t>
      </w:r>
      <w:r w:rsidR="00EE070F" w:rsidRPr="004D64E0">
        <w:rPr>
          <w:rFonts w:ascii="Sylfaen" w:hAnsi="Sylfaen"/>
          <w:spacing w:val="-6"/>
          <w:sz w:val="22"/>
          <w:szCs w:val="22"/>
        </w:rPr>
        <w:t xml:space="preserve"> </w:t>
      </w:r>
      <w:r w:rsidRPr="004D64E0">
        <w:rPr>
          <w:rFonts w:ascii="Sylfaen" w:hAnsi="Sylfaen"/>
          <w:spacing w:val="-6"/>
          <w:sz w:val="22"/>
          <w:szCs w:val="22"/>
        </w:rPr>
        <w:t>(далее — процедура).</w:t>
      </w:r>
    </w:p>
    <w:p w:rsidR="00B062E3" w:rsidRPr="004D64E0" w:rsidRDefault="00B062E3" w:rsidP="00B062E3">
      <w:pPr>
        <w:pStyle w:val="aa"/>
        <w:widowControl w:val="0"/>
        <w:spacing w:after="0"/>
        <w:ind w:right="-7" w:firstLine="567"/>
        <w:rPr>
          <w:rFonts w:ascii="Sylfaen" w:hAnsi="Sylfaen"/>
          <w:sz w:val="22"/>
          <w:szCs w:val="22"/>
        </w:rPr>
      </w:pPr>
      <w:proofErr w:type="gramStart"/>
      <w:r w:rsidRPr="004D64E0">
        <w:rPr>
          <w:rFonts w:ascii="Sylfaen" w:hAnsi="Sylfaen"/>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4D64E0">
        <w:rPr>
          <w:rFonts w:ascii="Sylfaen" w:hAnsi="Sylfaen" w:cs="Courier New"/>
          <w:sz w:val="22"/>
          <w:szCs w:val="22"/>
          <w:lang w:val="en-US"/>
        </w:rPr>
        <w:t> </w:t>
      </w:r>
      <w:r w:rsidRPr="004D64E0">
        <w:rPr>
          <w:rFonts w:ascii="Sylfaen" w:hAnsi="Sylfaen"/>
          <w:sz w:val="22"/>
          <w:szCs w:val="22"/>
        </w:rPr>
        <w:t>4</w:t>
      </w:r>
      <w:r w:rsidRPr="004D64E0">
        <w:rPr>
          <w:rFonts w:ascii="Sylfaen" w:hAnsi="Sylfaen" w:cs="Courier New"/>
          <w:sz w:val="22"/>
          <w:szCs w:val="22"/>
          <w:lang w:val="en-US"/>
        </w:rPr>
        <w:t> </w:t>
      </w:r>
      <w:r w:rsidRPr="004D64E0">
        <w:rPr>
          <w:rFonts w:ascii="Sylfaen" w:hAnsi="Sylfaen"/>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Муниципалитет  Аракс  </w:t>
      </w:r>
      <w:proofErr w:type="spellStart"/>
      <w:r w:rsidRPr="004D64E0">
        <w:rPr>
          <w:rFonts w:ascii="Sylfaen" w:hAnsi="Sylfaen"/>
          <w:sz w:val="22"/>
          <w:szCs w:val="22"/>
        </w:rPr>
        <w:t>Армавирской</w:t>
      </w:r>
      <w:proofErr w:type="spellEnd"/>
      <w:r w:rsidRPr="004D64E0">
        <w:rPr>
          <w:rFonts w:ascii="Sylfaen" w:hAnsi="Sylfaen"/>
          <w:sz w:val="22"/>
          <w:szCs w:val="22"/>
        </w:rPr>
        <w:t xml:space="preserve">  области</w:t>
      </w:r>
      <w:r w:rsidRPr="004D64E0">
        <w:rPr>
          <w:rFonts w:ascii="Sylfaen" w:hAnsi="Sylfaen"/>
          <w:sz w:val="22"/>
          <w:szCs w:val="22"/>
          <w:lang w:val="hy-AM"/>
        </w:rPr>
        <w:t xml:space="preserve"> </w:t>
      </w:r>
      <w:r w:rsidRPr="008F75C2">
        <w:rPr>
          <w:rFonts w:ascii="Sylfaen" w:hAnsi="Sylfaen"/>
          <w:sz w:val="22"/>
          <w:szCs w:val="22"/>
        </w:rPr>
        <w:t xml:space="preserve"> РА</w:t>
      </w:r>
      <w:r w:rsidRPr="004D64E0">
        <w:rPr>
          <w:rFonts w:ascii="Sylfaen" w:hAnsi="Sylfaen"/>
          <w:sz w:val="22"/>
          <w:szCs w:val="22"/>
        </w:rPr>
        <w:t xml:space="preserve"> (далее</w:t>
      </w:r>
      <w:proofErr w:type="gramEnd"/>
      <w:r w:rsidRPr="004D64E0">
        <w:rPr>
          <w:rFonts w:ascii="Sylfaen" w:hAnsi="Sylfaen"/>
          <w:sz w:val="22"/>
          <w:szCs w:val="22"/>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B062E3" w:rsidRPr="004D64E0" w:rsidRDefault="00B062E3" w:rsidP="00B062E3">
      <w:pPr>
        <w:pStyle w:val="aa"/>
        <w:widowControl w:val="0"/>
        <w:spacing w:after="0"/>
        <w:ind w:right="-7" w:firstLine="567"/>
        <w:rPr>
          <w:rFonts w:ascii="Sylfaen" w:hAnsi="Sylfaen"/>
          <w:sz w:val="22"/>
          <w:szCs w:val="22"/>
        </w:rPr>
      </w:pPr>
      <w:r w:rsidRPr="004D64E0">
        <w:rPr>
          <w:rFonts w:ascii="Sylfaen" w:hAnsi="Sylfaen"/>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B062E3" w:rsidRPr="004D64E0" w:rsidRDefault="00B062E3" w:rsidP="00B062E3">
      <w:pPr>
        <w:widowControl w:val="0"/>
        <w:ind w:firstLine="567"/>
        <w:jc w:val="both"/>
        <w:rPr>
          <w:rFonts w:ascii="Sylfaen" w:hAnsi="Sylfaen" w:cs="Times Armenian"/>
          <w:sz w:val="22"/>
          <w:szCs w:val="22"/>
        </w:rPr>
      </w:pPr>
      <w:r w:rsidRPr="004D64E0">
        <w:rPr>
          <w:rFonts w:ascii="Sylfaen" w:hAnsi="Sylfaen"/>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062E3" w:rsidRPr="004D64E0" w:rsidRDefault="00B062E3" w:rsidP="00B062E3">
      <w:pPr>
        <w:pStyle w:val="23"/>
        <w:widowControl w:val="0"/>
        <w:spacing w:line="240" w:lineRule="auto"/>
        <w:ind w:firstLine="567"/>
        <w:rPr>
          <w:rFonts w:ascii="Sylfaen" w:hAnsi="Sylfaen"/>
          <w:sz w:val="22"/>
          <w:szCs w:val="22"/>
        </w:rPr>
      </w:pPr>
      <w:r w:rsidRPr="004D64E0">
        <w:rPr>
          <w:rFonts w:ascii="Sylfaen" w:hAnsi="Sylfaen"/>
          <w:sz w:val="22"/>
          <w:szCs w:val="22"/>
        </w:rPr>
        <w:t>Адрес   электронной почты секретаря оце</w:t>
      </w:r>
      <w:r w:rsidR="00086352">
        <w:rPr>
          <w:rFonts w:ascii="Sylfaen" w:hAnsi="Sylfaen"/>
          <w:sz w:val="22"/>
          <w:szCs w:val="22"/>
        </w:rPr>
        <w:t>ночной комиссии</w:t>
      </w:r>
      <w:proofErr w:type="gramStart"/>
      <w:r w:rsidR="00086352">
        <w:rPr>
          <w:rFonts w:ascii="Sylfaen" w:hAnsi="Sylfaen"/>
          <w:sz w:val="22"/>
          <w:szCs w:val="22"/>
        </w:rPr>
        <w:t xml:space="preserve"> :</w:t>
      </w:r>
      <w:proofErr w:type="gramEnd"/>
      <w:r w:rsidR="00086352">
        <w:rPr>
          <w:rFonts w:ascii="Sylfaen" w:hAnsi="Sylfaen"/>
          <w:sz w:val="22"/>
          <w:szCs w:val="22"/>
        </w:rPr>
        <w:t xml:space="preserve">  </w:t>
      </w:r>
      <w:proofErr w:type="spellStart"/>
      <w:r w:rsidR="00086352">
        <w:rPr>
          <w:rFonts w:ascii="Sylfaen" w:hAnsi="Sylfaen"/>
          <w:sz w:val="22"/>
          <w:szCs w:val="22"/>
        </w:rPr>
        <w:t>arak</w:t>
      </w:r>
      <w:r w:rsidR="00086352">
        <w:rPr>
          <w:rFonts w:ascii="Sylfaen" w:hAnsi="Sylfaen"/>
          <w:sz w:val="22"/>
          <w:szCs w:val="22"/>
          <w:lang w:val="en-US"/>
        </w:rPr>
        <w:t>sfinans</w:t>
      </w:r>
      <w:proofErr w:type="spellEnd"/>
      <w:r w:rsidR="00086352" w:rsidRPr="00086352">
        <w:rPr>
          <w:rFonts w:ascii="Sylfaen" w:hAnsi="Sylfaen"/>
          <w:sz w:val="22"/>
          <w:szCs w:val="22"/>
        </w:rPr>
        <w:t>@</w:t>
      </w:r>
      <w:r w:rsidR="00086352">
        <w:rPr>
          <w:rFonts w:ascii="Sylfaen" w:hAnsi="Sylfaen"/>
          <w:sz w:val="22"/>
          <w:szCs w:val="22"/>
          <w:lang w:val="en-US"/>
        </w:rPr>
        <w:t>ma</w:t>
      </w:r>
      <w:proofErr w:type="spellStart"/>
      <w:r w:rsidRPr="004D64E0">
        <w:rPr>
          <w:rFonts w:ascii="Sylfaen" w:hAnsi="Sylfaen"/>
          <w:sz w:val="22"/>
          <w:szCs w:val="22"/>
        </w:rPr>
        <w:t>il</w:t>
      </w:r>
      <w:proofErr w:type="spellEnd"/>
      <w:r w:rsidRPr="004D64E0">
        <w:rPr>
          <w:rFonts w:ascii="Sylfaen" w:hAnsi="Sylfaen"/>
          <w:sz w:val="22"/>
          <w:szCs w:val="22"/>
        </w:rPr>
        <w:t>.</w:t>
      </w:r>
      <w:proofErr w:type="spellStart"/>
      <w:r w:rsidR="00086352">
        <w:rPr>
          <w:rFonts w:ascii="Sylfaen" w:hAnsi="Sylfaen"/>
          <w:sz w:val="22"/>
          <w:szCs w:val="22"/>
          <w:lang w:val="en-US"/>
        </w:rPr>
        <w:t>ru</w:t>
      </w:r>
      <w:proofErr w:type="spellEnd"/>
      <w:r w:rsidRPr="004D64E0">
        <w:rPr>
          <w:rFonts w:ascii="Sylfaen" w:hAnsi="Sylfaen"/>
          <w:sz w:val="22"/>
          <w:szCs w:val="22"/>
        </w:rPr>
        <w:t>.</w:t>
      </w:r>
    </w:p>
    <w:p w:rsidR="00B062E3" w:rsidRPr="004D64E0" w:rsidRDefault="00B062E3" w:rsidP="00B062E3">
      <w:pPr>
        <w:widowControl w:val="0"/>
        <w:spacing w:after="160"/>
        <w:jc w:val="center"/>
        <w:rPr>
          <w:rFonts w:ascii="Sylfaen" w:hAnsi="Sylfaen"/>
          <w:sz w:val="22"/>
          <w:szCs w:val="22"/>
        </w:rPr>
      </w:pPr>
      <w:r w:rsidRPr="004D64E0">
        <w:rPr>
          <w:rFonts w:ascii="Sylfaen" w:hAnsi="Sylfaen"/>
          <w:sz w:val="22"/>
          <w:szCs w:val="22"/>
        </w:rPr>
        <w:br w:type="page"/>
      </w:r>
      <w:r w:rsidRPr="004D64E0">
        <w:rPr>
          <w:rFonts w:ascii="Sylfaen" w:hAnsi="Sylfaen"/>
          <w:sz w:val="22"/>
          <w:szCs w:val="22"/>
        </w:rPr>
        <w:lastRenderedPageBreak/>
        <w:t>ЧАСТЬ I</w:t>
      </w:r>
    </w:p>
    <w:p w:rsidR="00B062E3" w:rsidRPr="004D64E0" w:rsidRDefault="00B062E3" w:rsidP="00B062E3">
      <w:pPr>
        <w:widowControl w:val="0"/>
        <w:spacing w:after="160"/>
        <w:jc w:val="center"/>
        <w:rPr>
          <w:rFonts w:ascii="Sylfaen" w:hAnsi="Sylfaen" w:cs="Sylfaen"/>
          <w:b/>
          <w:sz w:val="22"/>
          <w:szCs w:val="22"/>
        </w:rPr>
      </w:pPr>
      <w:r w:rsidRPr="004D64E0">
        <w:rPr>
          <w:rFonts w:ascii="Sylfaen" w:hAnsi="Sylfaen"/>
          <w:b/>
          <w:sz w:val="22"/>
          <w:szCs w:val="22"/>
        </w:rPr>
        <w:t>1. ХАРАКТЕРИСТИКА ПРЕДМЕТА ЗАКУПКИ</w:t>
      </w:r>
    </w:p>
    <w:p w:rsidR="00710D52" w:rsidRPr="00BA5898" w:rsidRDefault="00BA5898" w:rsidP="00710D52">
      <w:pPr>
        <w:pStyle w:val="HTML"/>
        <w:shd w:val="clear" w:color="auto" w:fill="F8F9FA"/>
        <w:jc w:val="center"/>
        <w:rPr>
          <w:rFonts w:ascii="Sylfaen" w:hAnsi="Sylfaen" w:cs="Sylfaen"/>
          <w:i/>
        </w:rPr>
      </w:pPr>
      <w:r w:rsidRPr="00BA5898">
        <w:rPr>
          <w:rFonts w:ascii="Sylfaen" w:hAnsi="Sylfaen"/>
          <w:i/>
        </w:rPr>
        <w:t>1.</w:t>
      </w:r>
      <w:r w:rsidR="000A77BE" w:rsidRPr="00BA5898">
        <w:rPr>
          <w:rFonts w:ascii="Sylfaen" w:hAnsi="Sylfaen"/>
          <w:i/>
        </w:rPr>
        <w:t xml:space="preserve"> </w:t>
      </w:r>
      <w:r w:rsidRPr="00BA5898">
        <w:rPr>
          <w:rFonts w:ascii="Sylfaen" w:hAnsi="Sylfaen"/>
          <w:i/>
        </w:rPr>
        <w:t>П</w:t>
      </w:r>
      <w:r w:rsidRPr="00BA5898">
        <w:rPr>
          <w:rFonts w:ascii="Sylfaen" w:hAnsi="Sylfaen"/>
          <w:i/>
          <w:color w:val="202124"/>
        </w:rPr>
        <w:t>редметом  закупки  является  приобретение</w:t>
      </w:r>
      <w:r w:rsidRPr="00BA5898">
        <w:rPr>
          <w:rFonts w:ascii="Sylfaen" w:hAnsi="Sylfaen"/>
          <w:i/>
        </w:rPr>
        <w:t xml:space="preserve">  услуги</w:t>
      </w:r>
      <w:r w:rsidRPr="00BA5898">
        <w:rPr>
          <w:rFonts w:ascii="Sylfaen" w:hAnsi="Sylfaen"/>
          <w:i/>
          <w:spacing w:val="6"/>
        </w:rPr>
        <w:t xml:space="preserve">  на экспертизу </w:t>
      </w:r>
      <w:r w:rsidRPr="00BA5898">
        <w:rPr>
          <w:rFonts w:ascii="Sylfaen" w:hAnsi="Sylfaen" w:cs="Sylfaen"/>
          <w:i/>
        </w:rPr>
        <w:t xml:space="preserve"> по разработке проектно-сметной документации и сметных услуг для нужд общины  Аракс </w:t>
      </w:r>
      <w:proofErr w:type="spellStart"/>
      <w:r w:rsidRPr="00BA5898">
        <w:rPr>
          <w:rFonts w:ascii="Sylfaen" w:hAnsi="Sylfaen" w:cs="Sylfaen"/>
          <w:i/>
        </w:rPr>
        <w:t>Армавирской</w:t>
      </w:r>
      <w:proofErr w:type="spellEnd"/>
      <w:r w:rsidRPr="00BA5898">
        <w:rPr>
          <w:rFonts w:ascii="Sylfaen" w:hAnsi="Sylfaen" w:cs="Sylfaen"/>
          <w:i/>
        </w:rPr>
        <w:t xml:space="preserve"> области РА,  </w:t>
      </w:r>
    </w:p>
    <w:p w:rsidR="00B062E3" w:rsidRPr="00BA5898" w:rsidRDefault="00CA2B40" w:rsidP="00CA2B40">
      <w:pPr>
        <w:pStyle w:val="HTML"/>
        <w:shd w:val="clear" w:color="auto" w:fill="F8F9FA"/>
        <w:rPr>
          <w:rFonts w:ascii="Sylfaen" w:hAnsi="Sylfaen"/>
          <w:i/>
        </w:rPr>
      </w:pPr>
      <w:r w:rsidRPr="00BA5898">
        <w:rPr>
          <w:rFonts w:ascii="Sylfaen" w:hAnsi="Sylfaen"/>
          <w:i/>
          <w:color w:val="202124"/>
        </w:rPr>
        <w:t xml:space="preserve"> </w:t>
      </w:r>
      <w:proofErr w:type="gramStart"/>
      <w:r w:rsidR="00BA5898" w:rsidRPr="00BA5898">
        <w:rPr>
          <w:rFonts w:ascii="Sylfaen" w:hAnsi="Sylfaen"/>
          <w:i/>
        </w:rPr>
        <w:t>к</w:t>
      </w:r>
      <w:r w:rsidR="00B062E3" w:rsidRPr="00BA5898">
        <w:rPr>
          <w:rFonts w:ascii="Sylfaen" w:hAnsi="Sylfaen"/>
          <w:i/>
        </w:rPr>
        <w:t>оторые</w:t>
      </w:r>
      <w:r w:rsidR="00BA5898" w:rsidRPr="00BA5898">
        <w:rPr>
          <w:rFonts w:ascii="Sylfaen" w:hAnsi="Sylfaen"/>
          <w:i/>
        </w:rPr>
        <w:t xml:space="preserve">  </w:t>
      </w:r>
      <w:r w:rsidR="00D631DC" w:rsidRPr="00BA5898">
        <w:rPr>
          <w:rFonts w:ascii="Sylfaen" w:hAnsi="Sylfaen"/>
          <w:i/>
        </w:rPr>
        <w:t xml:space="preserve">сгруппированы в </w:t>
      </w:r>
      <w:r w:rsidR="00BA5898" w:rsidRPr="00BA5898">
        <w:rPr>
          <w:rFonts w:ascii="Sylfaen" w:hAnsi="Sylfaen"/>
          <w:i/>
        </w:rPr>
        <w:t xml:space="preserve">  </w:t>
      </w:r>
      <w:r w:rsidR="00D631DC" w:rsidRPr="00BA5898">
        <w:rPr>
          <w:rFonts w:ascii="Sylfaen" w:hAnsi="Sylfaen"/>
          <w:i/>
        </w:rPr>
        <w:t>&lt;</w:t>
      </w:r>
      <w:r w:rsidR="00710D52" w:rsidRPr="00BA5898">
        <w:rPr>
          <w:rFonts w:ascii="Sylfaen" w:hAnsi="Sylfaen"/>
          <w:i/>
        </w:rPr>
        <w:t>семь</w:t>
      </w:r>
      <w:r w:rsidR="00B062E3" w:rsidRPr="00BA5898">
        <w:rPr>
          <w:rFonts w:ascii="Sylfaen" w:hAnsi="Sylfaen"/>
          <w:i/>
        </w:rPr>
        <w:t>&gt; лот:</w:t>
      </w:r>
      <w:proofErr w:type="gramEnd"/>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B062E3" w:rsidRPr="004B7827" w:rsidTr="00086352">
        <w:trPr>
          <w:jc w:val="center"/>
        </w:trPr>
        <w:tc>
          <w:tcPr>
            <w:tcW w:w="2634" w:type="dxa"/>
            <w:gridSpan w:val="2"/>
            <w:vAlign w:val="center"/>
          </w:tcPr>
          <w:p w:rsidR="00B062E3" w:rsidRPr="004B7827" w:rsidRDefault="00B062E3" w:rsidP="00086352">
            <w:pPr>
              <w:pStyle w:val="23"/>
              <w:widowControl w:val="0"/>
              <w:spacing w:after="120" w:line="240" w:lineRule="auto"/>
              <w:ind w:firstLine="0"/>
              <w:jc w:val="center"/>
              <w:rPr>
                <w:rFonts w:ascii="Sylfaen" w:hAnsi="Sylfaen"/>
                <w:bCs/>
                <w:iCs/>
                <w:sz w:val="22"/>
                <w:szCs w:val="22"/>
              </w:rPr>
            </w:pPr>
            <w:r w:rsidRPr="004B7827">
              <w:rPr>
                <w:rFonts w:ascii="Sylfaen" w:hAnsi="Sylfaen"/>
                <w:sz w:val="22"/>
                <w:szCs w:val="22"/>
              </w:rPr>
              <w:t>Лотов</w:t>
            </w:r>
          </w:p>
        </w:tc>
        <w:tc>
          <w:tcPr>
            <w:tcW w:w="6600" w:type="dxa"/>
            <w:vMerge w:val="restart"/>
            <w:vAlign w:val="center"/>
          </w:tcPr>
          <w:p w:rsidR="00B062E3" w:rsidRPr="004B7827" w:rsidRDefault="00B062E3" w:rsidP="00086352">
            <w:pPr>
              <w:pStyle w:val="23"/>
              <w:widowControl w:val="0"/>
              <w:spacing w:after="120" w:line="240" w:lineRule="auto"/>
              <w:ind w:firstLine="0"/>
              <w:jc w:val="center"/>
              <w:rPr>
                <w:rFonts w:ascii="Sylfaen" w:hAnsi="Sylfaen"/>
                <w:bCs/>
                <w:iCs/>
                <w:sz w:val="22"/>
                <w:szCs w:val="22"/>
              </w:rPr>
            </w:pPr>
            <w:r w:rsidRPr="004B7827">
              <w:rPr>
                <w:rFonts w:ascii="Sylfaen" w:hAnsi="Sylfaen"/>
                <w:sz w:val="22"/>
                <w:szCs w:val="22"/>
              </w:rPr>
              <w:t>Наименование лота</w:t>
            </w:r>
          </w:p>
        </w:tc>
      </w:tr>
      <w:tr w:rsidR="00B062E3" w:rsidRPr="004D64E0" w:rsidTr="00086352">
        <w:trPr>
          <w:jc w:val="center"/>
        </w:trPr>
        <w:tc>
          <w:tcPr>
            <w:tcW w:w="1216" w:type="dxa"/>
            <w:vAlign w:val="center"/>
          </w:tcPr>
          <w:p w:rsidR="00B062E3" w:rsidRPr="004D64E0" w:rsidRDefault="00B062E3" w:rsidP="00086352">
            <w:pPr>
              <w:pStyle w:val="23"/>
              <w:widowControl w:val="0"/>
              <w:spacing w:after="120" w:line="240" w:lineRule="auto"/>
              <w:ind w:firstLine="0"/>
              <w:jc w:val="center"/>
              <w:rPr>
                <w:rFonts w:ascii="Sylfaen" w:hAnsi="Sylfaen"/>
                <w:sz w:val="22"/>
                <w:szCs w:val="22"/>
              </w:rPr>
            </w:pPr>
            <w:r w:rsidRPr="004D64E0">
              <w:rPr>
                <w:rFonts w:ascii="Sylfaen" w:hAnsi="Sylfaen"/>
                <w:sz w:val="22"/>
                <w:szCs w:val="22"/>
              </w:rPr>
              <w:t>Номера</w:t>
            </w:r>
          </w:p>
        </w:tc>
        <w:tc>
          <w:tcPr>
            <w:tcW w:w="1418" w:type="dxa"/>
            <w:vAlign w:val="center"/>
          </w:tcPr>
          <w:p w:rsidR="00B062E3" w:rsidRPr="004D64E0" w:rsidRDefault="00B062E3" w:rsidP="00086352">
            <w:pPr>
              <w:pStyle w:val="23"/>
              <w:widowControl w:val="0"/>
              <w:spacing w:after="120" w:line="240" w:lineRule="auto"/>
              <w:ind w:firstLine="0"/>
              <w:jc w:val="center"/>
              <w:rPr>
                <w:rFonts w:ascii="Sylfaen" w:hAnsi="Sylfaen"/>
                <w:sz w:val="22"/>
                <w:szCs w:val="22"/>
                <w:lang w:val="en-US"/>
              </w:rPr>
            </w:pPr>
            <w:r w:rsidRPr="004D64E0">
              <w:rPr>
                <w:rFonts w:ascii="Sylfaen" w:hAnsi="Sylfaen"/>
                <w:sz w:val="22"/>
                <w:szCs w:val="22"/>
              </w:rPr>
              <w:t>Цена закупки</w:t>
            </w:r>
            <w:r w:rsidRPr="004D64E0">
              <w:rPr>
                <w:rFonts w:ascii="Sylfaen" w:hAnsi="Sylfaen"/>
                <w:sz w:val="22"/>
                <w:szCs w:val="22"/>
                <w:lang w:val="en-US"/>
              </w:rPr>
              <w:t xml:space="preserve">  (</w:t>
            </w:r>
            <w:proofErr w:type="spellStart"/>
            <w:r w:rsidRPr="004D64E0">
              <w:rPr>
                <w:rFonts w:ascii="Sylfaen" w:hAnsi="Sylfaen"/>
                <w:sz w:val="22"/>
                <w:szCs w:val="22"/>
                <w:lang w:val="en-US"/>
              </w:rPr>
              <w:t>драмов</w:t>
            </w:r>
            <w:proofErr w:type="spellEnd"/>
            <w:r w:rsidRPr="004D64E0">
              <w:rPr>
                <w:rFonts w:ascii="Sylfaen" w:hAnsi="Sylfaen"/>
                <w:sz w:val="22"/>
                <w:szCs w:val="22"/>
                <w:lang w:val="en-US"/>
              </w:rPr>
              <w:t xml:space="preserve">  РА)</w:t>
            </w:r>
          </w:p>
        </w:tc>
        <w:tc>
          <w:tcPr>
            <w:tcW w:w="6600" w:type="dxa"/>
            <w:vMerge/>
            <w:vAlign w:val="center"/>
          </w:tcPr>
          <w:p w:rsidR="00B062E3" w:rsidRPr="004D64E0" w:rsidRDefault="00B062E3" w:rsidP="00086352">
            <w:pPr>
              <w:pStyle w:val="23"/>
              <w:widowControl w:val="0"/>
              <w:spacing w:after="120" w:line="240" w:lineRule="auto"/>
              <w:ind w:firstLine="0"/>
              <w:rPr>
                <w:rFonts w:ascii="Sylfaen" w:hAnsi="Sylfaen"/>
                <w:sz w:val="22"/>
                <w:szCs w:val="22"/>
                <w:u w:val="single"/>
              </w:rPr>
            </w:pPr>
          </w:p>
        </w:tc>
      </w:tr>
      <w:tr w:rsidR="00B062E3" w:rsidRPr="004D64E0" w:rsidTr="004E0585">
        <w:trPr>
          <w:trHeight w:val="764"/>
          <w:jc w:val="center"/>
        </w:trPr>
        <w:tc>
          <w:tcPr>
            <w:tcW w:w="1216" w:type="dxa"/>
            <w:vAlign w:val="center"/>
          </w:tcPr>
          <w:p w:rsidR="00B062E3" w:rsidRPr="004D64E0" w:rsidRDefault="00B062E3" w:rsidP="00086352">
            <w:pPr>
              <w:pStyle w:val="23"/>
              <w:widowControl w:val="0"/>
              <w:spacing w:after="120" w:line="240" w:lineRule="auto"/>
              <w:ind w:firstLine="0"/>
              <w:jc w:val="center"/>
              <w:rPr>
                <w:rFonts w:ascii="Sylfaen" w:hAnsi="Sylfaen"/>
                <w:sz w:val="22"/>
                <w:szCs w:val="22"/>
              </w:rPr>
            </w:pPr>
            <w:r w:rsidRPr="004D64E0">
              <w:rPr>
                <w:rFonts w:ascii="Sylfaen" w:hAnsi="Sylfaen"/>
                <w:sz w:val="22"/>
                <w:szCs w:val="22"/>
              </w:rPr>
              <w:t>1</w:t>
            </w:r>
          </w:p>
        </w:tc>
        <w:tc>
          <w:tcPr>
            <w:tcW w:w="1418" w:type="dxa"/>
            <w:vAlign w:val="center"/>
          </w:tcPr>
          <w:p w:rsidR="00B062E3" w:rsidRPr="00CA2B40" w:rsidRDefault="00102EDF" w:rsidP="00086352">
            <w:pPr>
              <w:pStyle w:val="23"/>
              <w:spacing w:line="240" w:lineRule="auto"/>
              <w:ind w:firstLine="0"/>
              <w:jc w:val="center"/>
              <w:rPr>
                <w:rFonts w:ascii="Sylfaen" w:hAnsi="Sylfaen"/>
                <w:lang w:val="en-US"/>
              </w:rPr>
            </w:pPr>
            <w:r>
              <w:rPr>
                <w:rFonts w:ascii="Sylfaen" w:hAnsi="Sylfaen"/>
                <w:lang w:val="en-US"/>
              </w:rPr>
              <w:t>65000</w:t>
            </w:r>
          </w:p>
        </w:tc>
        <w:tc>
          <w:tcPr>
            <w:tcW w:w="6600" w:type="dxa"/>
            <w:vAlign w:val="center"/>
          </w:tcPr>
          <w:p w:rsidR="00B062E3" w:rsidRPr="00A77BFD" w:rsidRDefault="00874200" w:rsidP="0022417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0"/>
                <w:szCs w:val="20"/>
              </w:rPr>
            </w:pPr>
            <w:r w:rsidRPr="00A77BFD">
              <w:rPr>
                <w:rFonts w:ascii="Sylfaen" w:hAnsi="Sylfaen"/>
                <w:sz w:val="20"/>
                <w:szCs w:val="20"/>
              </w:rPr>
              <w:t>Услуга по экспертизе проектно-сметной документации на  сметной стоимости работ по благоу</w:t>
            </w:r>
            <w:r w:rsidR="00224176">
              <w:rPr>
                <w:rFonts w:ascii="Sylfaen" w:hAnsi="Sylfaen"/>
                <w:sz w:val="20"/>
                <w:szCs w:val="20"/>
              </w:rPr>
              <w:t xml:space="preserve">стройству двора детского сада </w:t>
            </w:r>
            <w:r w:rsidRPr="00A77BFD">
              <w:rPr>
                <w:rFonts w:ascii="Sylfaen" w:hAnsi="Sylfaen"/>
                <w:sz w:val="20"/>
                <w:szCs w:val="20"/>
              </w:rPr>
              <w:t>сел</w:t>
            </w:r>
            <w:r w:rsidR="00224176">
              <w:rPr>
                <w:rFonts w:ascii="Sylfaen" w:hAnsi="Sylfaen"/>
                <w:sz w:val="20"/>
                <w:szCs w:val="20"/>
              </w:rPr>
              <w:t xml:space="preserve">а </w:t>
            </w:r>
            <w:proofErr w:type="spellStart"/>
            <w:r w:rsidR="00224176">
              <w:rPr>
                <w:rFonts w:ascii="Sylfaen" w:hAnsi="Sylfaen"/>
                <w:sz w:val="20"/>
                <w:szCs w:val="20"/>
              </w:rPr>
              <w:t>Артимет</w:t>
            </w:r>
            <w:proofErr w:type="spellEnd"/>
            <w:r w:rsidR="00224176">
              <w:rPr>
                <w:rFonts w:ascii="Sylfaen" w:hAnsi="Sylfaen"/>
                <w:sz w:val="20"/>
                <w:szCs w:val="20"/>
              </w:rPr>
              <w:t xml:space="preserve">, </w:t>
            </w:r>
            <w:proofErr w:type="spellStart"/>
            <w:r w:rsidR="00224176">
              <w:rPr>
                <w:rFonts w:ascii="Sylfaen" w:hAnsi="Sylfaen"/>
                <w:sz w:val="20"/>
                <w:szCs w:val="20"/>
              </w:rPr>
              <w:t>Армавирск</w:t>
            </w:r>
            <w:r w:rsidR="00224176" w:rsidRPr="00224176">
              <w:rPr>
                <w:rFonts w:ascii="Sylfaen" w:hAnsi="Sylfaen"/>
                <w:sz w:val="20"/>
                <w:szCs w:val="20"/>
              </w:rPr>
              <w:t>ой</w:t>
            </w:r>
            <w:proofErr w:type="spellEnd"/>
            <w:r w:rsidR="00224176">
              <w:rPr>
                <w:rFonts w:ascii="Sylfaen" w:hAnsi="Sylfaen"/>
                <w:sz w:val="20"/>
                <w:szCs w:val="20"/>
              </w:rPr>
              <w:t xml:space="preserve"> </w:t>
            </w:r>
            <w:r w:rsidR="00224176" w:rsidRPr="00224176">
              <w:rPr>
                <w:rFonts w:ascii="Sylfaen" w:hAnsi="Sylfaen"/>
                <w:sz w:val="20"/>
                <w:szCs w:val="20"/>
              </w:rPr>
              <w:t>области</w:t>
            </w:r>
            <w:r w:rsidRPr="00A77BFD">
              <w:rPr>
                <w:rFonts w:ascii="Sylfaen" w:hAnsi="Sylfaen"/>
                <w:sz w:val="20"/>
                <w:szCs w:val="20"/>
              </w:rPr>
              <w:t>, РА.</w:t>
            </w:r>
          </w:p>
        </w:tc>
      </w:tr>
      <w:tr w:rsidR="00786B10" w:rsidRPr="004D64E0" w:rsidTr="004E0585">
        <w:trPr>
          <w:trHeight w:val="764"/>
          <w:jc w:val="center"/>
        </w:trPr>
        <w:tc>
          <w:tcPr>
            <w:tcW w:w="1216" w:type="dxa"/>
            <w:vAlign w:val="center"/>
          </w:tcPr>
          <w:p w:rsidR="00786B10" w:rsidRPr="00786B10" w:rsidRDefault="00786B10" w:rsidP="00086352">
            <w:pPr>
              <w:pStyle w:val="23"/>
              <w:widowControl w:val="0"/>
              <w:spacing w:after="120" w:line="240" w:lineRule="auto"/>
              <w:ind w:firstLine="0"/>
              <w:jc w:val="center"/>
              <w:rPr>
                <w:rFonts w:ascii="Sylfaen" w:hAnsi="Sylfaen"/>
                <w:sz w:val="22"/>
                <w:szCs w:val="22"/>
                <w:lang w:val="en-US"/>
              </w:rPr>
            </w:pPr>
            <w:r>
              <w:rPr>
                <w:rFonts w:ascii="Sylfaen" w:hAnsi="Sylfaen"/>
                <w:sz w:val="22"/>
                <w:szCs w:val="22"/>
                <w:lang w:val="en-US"/>
              </w:rPr>
              <w:t>2</w:t>
            </w:r>
          </w:p>
        </w:tc>
        <w:tc>
          <w:tcPr>
            <w:tcW w:w="1418" w:type="dxa"/>
            <w:vAlign w:val="center"/>
          </w:tcPr>
          <w:p w:rsidR="00786B10" w:rsidRDefault="00102EDF" w:rsidP="00086352">
            <w:pPr>
              <w:pStyle w:val="23"/>
              <w:spacing w:line="240" w:lineRule="auto"/>
              <w:ind w:firstLine="0"/>
              <w:jc w:val="center"/>
              <w:rPr>
                <w:rFonts w:ascii="Sylfaen" w:hAnsi="Sylfaen"/>
                <w:lang w:val="en-US"/>
              </w:rPr>
            </w:pPr>
            <w:r>
              <w:rPr>
                <w:rFonts w:ascii="Sylfaen" w:hAnsi="Sylfaen"/>
                <w:lang w:val="en-US"/>
              </w:rPr>
              <w:t>52000</w:t>
            </w:r>
          </w:p>
          <w:p w:rsidR="00102EDF" w:rsidRDefault="00102EDF" w:rsidP="00086352">
            <w:pPr>
              <w:pStyle w:val="23"/>
              <w:spacing w:line="240" w:lineRule="auto"/>
              <w:ind w:firstLine="0"/>
              <w:jc w:val="center"/>
              <w:rPr>
                <w:rFonts w:ascii="Sylfaen" w:hAnsi="Sylfaen"/>
                <w:lang w:val="en-US"/>
              </w:rPr>
            </w:pPr>
          </w:p>
        </w:tc>
        <w:tc>
          <w:tcPr>
            <w:tcW w:w="6600" w:type="dxa"/>
            <w:vAlign w:val="center"/>
          </w:tcPr>
          <w:p w:rsidR="00A77BFD" w:rsidRPr="00A77BFD" w:rsidRDefault="005E32BC" w:rsidP="00A77BFD">
            <w:pPr>
              <w:pStyle w:val="HTML"/>
              <w:shd w:val="clear" w:color="auto" w:fill="F8F9FA"/>
              <w:rPr>
                <w:rFonts w:ascii="inherit" w:hAnsi="inherit"/>
                <w:color w:val="202124"/>
              </w:rPr>
            </w:pPr>
            <w:r w:rsidRPr="00A77BFD">
              <w:rPr>
                <w:rFonts w:ascii="Sylfaen" w:hAnsi="Sylfaen" w:cs="Times New Roman"/>
                <w:lang w:bidi="ru-RU"/>
              </w:rPr>
              <w:t>Услуга по экспертизе проектно-сметной документации</w:t>
            </w:r>
            <w:r w:rsidRPr="00A77BFD">
              <w:rPr>
                <w:rFonts w:ascii="Sylfaen" w:hAnsi="Sylfaen"/>
              </w:rPr>
              <w:t xml:space="preserve"> </w:t>
            </w:r>
            <w:r w:rsidR="00A77BFD" w:rsidRPr="00A77BFD">
              <w:rPr>
                <w:rFonts w:ascii="Sylfaen" w:hAnsi="Sylfaen"/>
              </w:rPr>
              <w:t>и</w:t>
            </w:r>
            <w:r w:rsidRPr="00A77BFD">
              <w:rPr>
                <w:rFonts w:ascii="Sylfaen" w:hAnsi="Sylfaen"/>
              </w:rPr>
              <w:t xml:space="preserve"> </w:t>
            </w:r>
            <w:r w:rsidRPr="00A77BFD">
              <w:rPr>
                <w:rFonts w:ascii="Sylfaen" w:hAnsi="Sylfaen" w:cs="Times New Roman"/>
                <w:lang w:bidi="ru-RU"/>
              </w:rPr>
              <w:t xml:space="preserve"> сметной </w:t>
            </w:r>
            <w:r w:rsidR="00A77BFD" w:rsidRPr="00A77BFD">
              <w:rPr>
                <w:rFonts w:ascii="Sylfaen" w:hAnsi="Sylfaen" w:cs="Times New Roman"/>
                <w:lang w:bidi="ru-RU"/>
              </w:rPr>
              <w:t>с</w:t>
            </w:r>
            <w:r w:rsidRPr="00A77BFD">
              <w:rPr>
                <w:rFonts w:ascii="Sylfaen" w:hAnsi="Sylfaen" w:cs="Times New Roman"/>
                <w:lang w:bidi="ru-RU"/>
              </w:rPr>
              <w:t xml:space="preserve">тоимости  </w:t>
            </w:r>
            <w:r w:rsidR="00A77BFD" w:rsidRPr="00A77BFD">
              <w:rPr>
                <w:rFonts w:ascii="Sylfaen" w:hAnsi="Sylfaen" w:cs="Times New Roman"/>
                <w:lang w:bidi="ru-RU"/>
              </w:rPr>
              <w:t xml:space="preserve">ремонтных работ двора детского сада села </w:t>
            </w:r>
            <w:proofErr w:type="spellStart"/>
            <w:r w:rsidR="00A77BFD" w:rsidRPr="00A77BFD">
              <w:rPr>
                <w:rFonts w:ascii="Sylfaen" w:hAnsi="Sylfaen" w:cs="Times New Roman"/>
                <w:lang w:bidi="ru-RU"/>
              </w:rPr>
              <w:t>Джрарби</w:t>
            </w:r>
            <w:proofErr w:type="spellEnd"/>
            <w:r w:rsidR="00A77BFD" w:rsidRPr="00A77BFD">
              <w:rPr>
                <w:rFonts w:ascii="Sylfaen" w:hAnsi="Sylfaen" w:cs="Times New Roman"/>
                <w:lang w:bidi="ru-RU"/>
              </w:rPr>
              <w:t>,</w:t>
            </w:r>
            <w:r w:rsidR="00A77BFD" w:rsidRPr="00A77BFD">
              <w:rPr>
                <w:rStyle w:val="y2iqfc"/>
                <w:rFonts w:ascii="inherit" w:hAnsi="inherit"/>
                <w:color w:val="202124"/>
              </w:rPr>
              <w:t xml:space="preserve"> </w:t>
            </w:r>
          </w:p>
          <w:p w:rsidR="00786B10" w:rsidRPr="00A77BFD" w:rsidRDefault="00A77BFD" w:rsidP="00A77BF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0"/>
                <w:szCs w:val="20"/>
              </w:rPr>
            </w:pPr>
            <w:r w:rsidRPr="00A77BFD">
              <w:rPr>
                <w:rFonts w:ascii="Sylfaen" w:hAnsi="Sylfaen"/>
                <w:sz w:val="20"/>
                <w:szCs w:val="20"/>
              </w:rPr>
              <w:t xml:space="preserve"> </w:t>
            </w:r>
            <w:proofErr w:type="spellStart"/>
            <w:r w:rsidRPr="00A77BFD">
              <w:rPr>
                <w:rFonts w:ascii="Sylfaen" w:hAnsi="Sylfaen"/>
                <w:sz w:val="20"/>
                <w:szCs w:val="20"/>
              </w:rPr>
              <w:t>Армавирск</w:t>
            </w:r>
            <w:proofErr w:type="spellEnd"/>
            <w:r w:rsidRPr="00A77BFD">
              <w:rPr>
                <w:rFonts w:ascii="Sylfaen" w:hAnsi="Sylfaen"/>
                <w:sz w:val="20"/>
                <w:szCs w:val="20"/>
                <w:lang w:val="en-US"/>
              </w:rPr>
              <w:t>о</w:t>
            </w:r>
            <w:r w:rsidR="005E32BC" w:rsidRPr="00A77BFD">
              <w:rPr>
                <w:rFonts w:ascii="Sylfaen" w:hAnsi="Sylfaen"/>
                <w:sz w:val="20"/>
                <w:szCs w:val="20"/>
              </w:rPr>
              <w:t xml:space="preserve">й </w:t>
            </w:r>
            <w:proofErr w:type="spellStart"/>
            <w:r w:rsidRPr="00A77BFD">
              <w:rPr>
                <w:rFonts w:ascii="Sylfaen" w:hAnsi="Sylfaen"/>
                <w:sz w:val="20"/>
                <w:szCs w:val="20"/>
                <w:lang w:val="en-US"/>
              </w:rPr>
              <w:t>области</w:t>
            </w:r>
            <w:proofErr w:type="spellEnd"/>
            <w:r w:rsidR="005E32BC" w:rsidRPr="00A77BFD">
              <w:rPr>
                <w:rFonts w:ascii="Sylfaen" w:hAnsi="Sylfaen"/>
                <w:sz w:val="20"/>
                <w:szCs w:val="20"/>
              </w:rPr>
              <w:t>, РА</w:t>
            </w:r>
          </w:p>
        </w:tc>
      </w:tr>
      <w:tr w:rsidR="00786B10" w:rsidRPr="004D64E0" w:rsidTr="004E0585">
        <w:trPr>
          <w:trHeight w:val="764"/>
          <w:jc w:val="center"/>
        </w:trPr>
        <w:tc>
          <w:tcPr>
            <w:tcW w:w="1216" w:type="dxa"/>
            <w:vAlign w:val="center"/>
          </w:tcPr>
          <w:p w:rsidR="00786B10" w:rsidRPr="00786B10" w:rsidRDefault="00786B10" w:rsidP="00086352">
            <w:pPr>
              <w:pStyle w:val="23"/>
              <w:widowControl w:val="0"/>
              <w:spacing w:after="120" w:line="240" w:lineRule="auto"/>
              <w:ind w:firstLine="0"/>
              <w:jc w:val="center"/>
              <w:rPr>
                <w:rFonts w:ascii="Sylfaen" w:hAnsi="Sylfaen"/>
                <w:sz w:val="22"/>
                <w:szCs w:val="22"/>
                <w:lang w:val="en-US"/>
              </w:rPr>
            </w:pPr>
            <w:r>
              <w:rPr>
                <w:rFonts w:ascii="Sylfaen" w:hAnsi="Sylfaen"/>
                <w:sz w:val="22"/>
                <w:szCs w:val="22"/>
                <w:lang w:val="en-US"/>
              </w:rPr>
              <w:t>3</w:t>
            </w:r>
          </w:p>
        </w:tc>
        <w:tc>
          <w:tcPr>
            <w:tcW w:w="1418" w:type="dxa"/>
            <w:vAlign w:val="center"/>
          </w:tcPr>
          <w:p w:rsidR="00786B10" w:rsidRDefault="00102EDF" w:rsidP="00086352">
            <w:pPr>
              <w:pStyle w:val="23"/>
              <w:spacing w:line="240" w:lineRule="auto"/>
              <w:ind w:firstLine="0"/>
              <w:jc w:val="center"/>
              <w:rPr>
                <w:rFonts w:ascii="Sylfaen" w:hAnsi="Sylfaen"/>
                <w:lang w:val="en-US"/>
              </w:rPr>
            </w:pPr>
            <w:r>
              <w:rPr>
                <w:rFonts w:ascii="Sylfaen" w:hAnsi="Sylfaen"/>
                <w:lang w:val="en-US"/>
              </w:rPr>
              <w:t>75000</w:t>
            </w:r>
          </w:p>
          <w:p w:rsidR="00102EDF" w:rsidRDefault="00102EDF" w:rsidP="00086352">
            <w:pPr>
              <w:pStyle w:val="23"/>
              <w:spacing w:line="240" w:lineRule="auto"/>
              <w:ind w:firstLine="0"/>
              <w:jc w:val="center"/>
              <w:rPr>
                <w:rFonts w:ascii="Sylfaen" w:hAnsi="Sylfaen"/>
                <w:lang w:val="en-US"/>
              </w:rPr>
            </w:pPr>
          </w:p>
        </w:tc>
        <w:tc>
          <w:tcPr>
            <w:tcW w:w="6600" w:type="dxa"/>
            <w:vAlign w:val="center"/>
          </w:tcPr>
          <w:p w:rsidR="00786B10" w:rsidRPr="001D0B8F" w:rsidRDefault="001D0B8F" w:rsidP="001D0B8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0"/>
                <w:szCs w:val="20"/>
              </w:rPr>
            </w:pPr>
            <w:r w:rsidRPr="001D0B8F">
              <w:rPr>
                <w:rFonts w:ascii="Sylfaen" w:hAnsi="Sylfaen"/>
                <w:sz w:val="20"/>
                <w:szCs w:val="20"/>
              </w:rPr>
              <w:t xml:space="preserve">Услуга по экспертизе  на разработку проектно-сметной документации и сметной стоимости работ по благоустройству двора детского сада села </w:t>
            </w:r>
            <w:proofErr w:type="spellStart"/>
            <w:r w:rsidRPr="001D0B8F">
              <w:rPr>
                <w:rFonts w:ascii="Sylfaen" w:hAnsi="Sylfaen"/>
                <w:sz w:val="20"/>
                <w:szCs w:val="20"/>
              </w:rPr>
              <w:t>Мецамор</w:t>
            </w:r>
            <w:proofErr w:type="spellEnd"/>
            <w:r w:rsidRPr="001D0B8F">
              <w:rPr>
                <w:rFonts w:ascii="Sylfaen" w:hAnsi="Sylfaen"/>
                <w:sz w:val="20"/>
                <w:szCs w:val="20"/>
              </w:rPr>
              <w:t xml:space="preserve">, </w:t>
            </w:r>
            <w:proofErr w:type="spellStart"/>
            <w:r w:rsidRPr="001D0B8F">
              <w:rPr>
                <w:rFonts w:ascii="Sylfaen" w:hAnsi="Sylfaen"/>
                <w:sz w:val="20"/>
                <w:szCs w:val="20"/>
              </w:rPr>
              <w:t>Армавирской</w:t>
            </w:r>
            <w:proofErr w:type="spellEnd"/>
            <w:r w:rsidRPr="001D0B8F">
              <w:rPr>
                <w:rFonts w:ascii="Sylfaen" w:hAnsi="Sylfaen"/>
                <w:sz w:val="20"/>
                <w:szCs w:val="20"/>
              </w:rPr>
              <w:t xml:space="preserve"> области, РА </w:t>
            </w:r>
          </w:p>
        </w:tc>
      </w:tr>
      <w:tr w:rsidR="00786B10" w:rsidRPr="004D64E0" w:rsidTr="004E0585">
        <w:trPr>
          <w:trHeight w:val="764"/>
          <w:jc w:val="center"/>
        </w:trPr>
        <w:tc>
          <w:tcPr>
            <w:tcW w:w="1216" w:type="dxa"/>
            <w:vAlign w:val="center"/>
          </w:tcPr>
          <w:p w:rsidR="00786B10" w:rsidRPr="00786B10" w:rsidRDefault="00786B10" w:rsidP="00086352">
            <w:pPr>
              <w:pStyle w:val="23"/>
              <w:widowControl w:val="0"/>
              <w:spacing w:after="120" w:line="240" w:lineRule="auto"/>
              <w:ind w:firstLine="0"/>
              <w:jc w:val="center"/>
              <w:rPr>
                <w:rFonts w:ascii="Sylfaen" w:hAnsi="Sylfaen"/>
                <w:sz w:val="22"/>
                <w:szCs w:val="22"/>
                <w:lang w:val="en-US"/>
              </w:rPr>
            </w:pPr>
            <w:r>
              <w:rPr>
                <w:rFonts w:ascii="Sylfaen" w:hAnsi="Sylfaen"/>
                <w:sz w:val="22"/>
                <w:szCs w:val="22"/>
                <w:lang w:val="en-US"/>
              </w:rPr>
              <w:t>4</w:t>
            </w:r>
          </w:p>
        </w:tc>
        <w:tc>
          <w:tcPr>
            <w:tcW w:w="1418" w:type="dxa"/>
            <w:vAlign w:val="center"/>
          </w:tcPr>
          <w:p w:rsidR="00786B10" w:rsidRDefault="00102EDF" w:rsidP="00086352">
            <w:pPr>
              <w:pStyle w:val="23"/>
              <w:spacing w:line="240" w:lineRule="auto"/>
              <w:ind w:firstLine="0"/>
              <w:jc w:val="center"/>
              <w:rPr>
                <w:rFonts w:ascii="Sylfaen" w:hAnsi="Sylfaen"/>
                <w:lang w:val="en-US"/>
              </w:rPr>
            </w:pPr>
            <w:r>
              <w:rPr>
                <w:rFonts w:ascii="Sylfaen" w:hAnsi="Sylfaen"/>
                <w:lang w:val="en-US"/>
              </w:rPr>
              <w:t>60000</w:t>
            </w:r>
          </w:p>
        </w:tc>
        <w:tc>
          <w:tcPr>
            <w:tcW w:w="6600" w:type="dxa"/>
            <w:vAlign w:val="center"/>
          </w:tcPr>
          <w:p w:rsidR="001D0B8F" w:rsidRPr="001D0B8F" w:rsidRDefault="001D0B8F" w:rsidP="001D0B8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0"/>
                <w:szCs w:val="20"/>
              </w:rPr>
            </w:pPr>
            <w:r w:rsidRPr="001D0B8F">
              <w:rPr>
                <w:rFonts w:ascii="Sylfaen" w:hAnsi="Sylfaen"/>
                <w:sz w:val="20"/>
                <w:szCs w:val="20"/>
              </w:rPr>
              <w:t xml:space="preserve">Услуга по экспертизе  на разработку проектно-сметной документации и сметной стоимости </w:t>
            </w:r>
            <w:proofErr w:type="gramStart"/>
            <w:r w:rsidRPr="001D0B8F">
              <w:rPr>
                <w:rFonts w:ascii="Sylfaen" w:hAnsi="Sylfaen"/>
                <w:sz w:val="20"/>
                <w:szCs w:val="20"/>
              </w:rPr>
              <w:t>строительства части системы питьевого водоснабжения поселка</w:t>
            </w:r>
            <w:proofErr w:type="gramEnd"/>
            <w:r w:rsidRPr="001D0B8F">
              <w:rPr>
                <w:rFonts w:ascii="Sylfaen" w:hAnsi="Sylfaen"/>
                <w:sz w:val="20"/>
                <w:szCs w:val="20"/>
              </w:rPr>
              <w:t xml:space="preserve"> Гай </w:t>
            </w:r>
            <w:proofErr w:type="spellStart"/>
            <w:r w:rsidRPr="001D0B8F">
              <w:rPr>
                <w:rFonts w:ascii="Sylfaen" w:hAnsi="Sylfaen"/>
                <w:sz w:val="20"/>
                <w:szCs w:val="20"/>
              </w:rPr>
              <w:t>Армавирской</w:t>
            </w:r>
            <w:proofErr w:type="spellEnd"/>
            <w:r w:rsidRPr="001D0B8F">
              <w:rPr>
                <w:rFonts w:ascii="Sylfaen" w:hAnsi="Sylfaen"/>
                <w:sz w:val="20"/>
                <w:szCs w:val="20"/>
              </w:rPr>
              <w:t xml:space="preserve"> области РА.</w:t>
            </w:r>
          </w:p>
          <w:p w:rsidR="00786B10" w:rsidRDefault="00786B10" w:rsidP="000D1B3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0"/>
                <w:szCs w:val="20"/>
              </w:rPr>
            </w:pPr>
          </w:p>
        </w:tc>
      </w:tr>
      <w:tr w:rsidR="00786B10" w:rsidRPr="004D64E0" w:rsidTr="004E0585">
        <w:trPr>
          <w:trHeight w:val="764"/>
          <w:jc w:val="center"/>
        </w:trPr>
        <w:tc>
          <w:tcPr>
            <w:tcW w:w="1216" w:type="dxa"/>
            <w:vAlign w:val="center"/>
          </w:tcPr>
          <w:p w:rsidR="00786B10" w:rsidRDefault="00786B10" w:rsidP="00086352">
            <w:pPr>
              <w:pStyle w:val="23"/>
              <w:widowControl w:val="0"/>
              <w:spacing w:after="120" w:line="240" w:lineRule="auto"/>
              <w:ind w:firstLine="0"/>
              <w:jc w:val="center"/>
              <w:rPr>
                <w:rFonts w:ascii="Sylfaen" w:hAnsi="Sylfaen"/>
                <w:sz w:val="22"/>
                <w:szCs w:val="22"/>
                <w:lang w:val="en-US"/>
              </w:rPr>
            </w:pPr>
            <w:r>
              <w:rPr>
                <w:rFonts w:ascii="Sylfaen" w:hAnsi="Sylfaen"/>
                <w:sz w:val="22"/>
                <w:szCs w:val="22"/>
                <w:lang w:val="en-US"/>
              </w:rPr>
              <w:t>5</w:t>
            </w:r>
          </w:p>
        </w:tc>
        <w:tc>
          <w:tcPr>
            <w:tcW w:w="1418" w:type="dxa"/>
            <w:vAlign w:val="center"/>
          </w:tcPr>
          <w:p w:rsidR="00786B10" w:rsidRDefault="00102EDF" w:rsidP="00086352">
            <w:pPr>
              <w:pStyle w:val="23"/>
              <w:spacing w:line="240" w:lineRule="auto"/>
              <w:ind w:firstLine="0"/>
              <w:jc w:val="center"/>
              <w:rPr>
                <w:rFonts w:ascii="Sylfaen" w:hAnsi="Sylfaen"/>
                <w:lang w:val="en-US"/>
              </w:rPr>
            </w:pPr>
            <w:r>
              <w:rPr>
                <w:rFonts w:ascii="Sylfaen" w:hAnsi="Sylfaen"/>
                <w:lang w:val="en-US"/>
              </w:rPr>
              <w:t>115000</w:t>
            </w:r>
          </w:p>
        </w:tc>
        <w:tc>
          <w:tcPr>
            <w:tcW w:w="6600" w:type="dxa"/>
            <w:vAlign w:val="center"/>
          </w:tcPr>
          <w:p w:rsidR="00786B10" w:rsidRDefault="001D0B8F" w:rsidP="00F306F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0"/>
                <w:szCs w:val="20"/>
              </w:rPr>
            </w:pPr>
            <w:r w:rsidRPr="001D0B8F">
              <w:rPr>
                <w:rFonts w:ascii="Sylfaen" w:hAnsi="Sylfaen"/>
                <w:sz w:val="20"/>
                <w:szCs w:val="20"/>
              </w:rPr>
              <w:t xml:space="preserve">Услуга по экспертизе  на разработку проектно-сметной документации и сметной стоимости строительства части </w:t>
            </w:r>
            <w:r w:rsidR="00F306F3" w:rsidRPr="00F306F3">
              <w:rPr>
                <w:rFonts w:ascii="Sylfaen" w:hAnsi="Sylfaen"/>
                <w:sz w:val="20"/>
                <w:szCs w:val="20"/>
              </w:rPr>
              <w:t xml:space="preserve">дренажной </w:t>
            </w:r>
            <w:r w:rsidRPr="001D0B8F">
              <w:rPr>
                <w:rFonts w:ascii="Sylfaen" w:hAnsi="Sylfaen"/>
                <w:sz w:val="20"/>
                <w:szCs w:val="20"/>
              </w:rPr>
              <w:t xml:space="preserve">системы села Гай </w:t>
            </w:r>
            <w:proofErr w:type="spellStart"/>
            <w:r w:rsidRPr="001D0B8F">
              <w:rPr>
                <w:rFonts w:ascii="Sylfaen" w:hAnsi="Sylfaen"/>
                <w:sz w:val="20"/>
                <w:szCs w:val="20"/>
              </w:rPr>
              <w:t>Армавирской</w:t>
            </w:r>
            <w:proofErr w:type="spellEnd"/>
            <w:r w:rsidRPr="001D0B8F">
              <w:rPr>
                <w:rFonts w:ascii="Sylfaen" w:hAnsi="Sylfaen"/>
                <w:sz w:val="20"/>
                <w:szCs w:val="20"/>
              </w:rPr>
              <w:t xml:space="preserve"> области РА.</w:t>
            </w:r>
          </w:p>
        </w:tc>
      </w:tr>
      <w:tr w:rsidR="00786B10" w:rsidRPr="00224176" w:rsidTr="004E0585">
        <w:trPr>
          <w:trHeight w:val="764"/>
          <w:jc w:val="center"/>
        </w:trPr>
        <w:tc>
          <w:tcPr>
            <w:tcW w:w="1216" w:type="dxa"/>
            <w:vAlign w:val="center"/>
          </w:tcPr>
          <w:p w:rsidR="00786B10" w:rsidRPr="00224176" w:rsidRDefault="00786B10" w:rsidP="00086352">
            <w:pPr>
              <w:pStyle w:val="23"/>
              <w:widowControl w:val="0"/>
              <w:spacing w:after="120" w:line="240" w:lineRule="auto"/>
              <w:ind w:firstLine="0"/>
              <w:jc w:val="center"/>
              <w:rPr>
                <w:rFonts w:ascii="Sylfaen" w:hAnsi="Sylfaen"/>
              </w:rPr>
            </w:pPr>
            <w:r w:rsidRPr="00224176">
              <w:rPr>
                <w:rFonts w:ascii="Sylfaen" w:hAnsi="Sylfaen"/>
              </w:rPr>
              <w:t>6</w:t>
            </w:r>
          </w:p>
        </w:tc>
        <w:tc>
          <w:tcPr>
            <w:tcW w:w="1418" w:type="dxa"/>
            <w:vAlign w:val="center"/>
          </w:tcPr>
          <w:p w:rsidR="00786B10" w:rsidRPr="00102EDF" w:rsidRDefault="00102EDF" w:rsidP="00086352">
            <w:pPr>
              <w:pStyle w:val="23"/>
              <w:spacing w:line="240" w:lineRule="auto"/>
              <w:ind w:firstLine="0"/>
              <w:jc w:val="center"/>
              <w:rPr>
                <w:rFonts w:ascii="Sylfaen" w:hAnsi="Sylfaen"/>
                <w:lang w:val="en-US"/>
              </w:rPr>
            </w:pPr>
            <w:r>
              <w:rPr>
                <w:rFonts w:ascii="Sylfaen" w:hAnsi="Sylfaen"/>
                <w:lang w:val="en-US"/>
              </w:rPr>
              <w:t>40000</w:t>
            </w:r>
          </w:p>
        </w:tc>
        <w:tc>
          <w:tcPr>
            <w:tcW w:w="6600" w:type="dxa"/>
            <w:vAlign w:val="center"/>
          </w:tcPr>
          <w:p w:rsidR="00786B10" w:rsidRPr="00224176" w:rsidRDefault="00224176" w:rsidP="00224176">
            <w:pPr>
              <w:pStyle w:val="HTML"/>
              <w:shd w:val="clear" w:color="auto" w:fill="F8F9FA"/>
              <w:rPr>
                <w:rFonts w:ascii="Sylfaen" w:hAnsi="Sylfaen" w:cs="Times New Roman"/>
                <w:lang w:bidi="ru-RU"/>
              </w:rPr>
            </w:pPr>
            <w:r w:rsidRPr="001D0B8F">
              <w:rPr>
                <w:rFonts w:ascii="Sylfaen" w:hAnsi="Sylfaen" w:cs="Times New Roman"/>
                <w:lang w:bidi="ru-RU"/>
              </w:rPr>
              <w:t xml:space="preserve">Услуга по экспертизе  </w:t>
            </w:r>
            <w:r w:rsidRPr="00224176">
              <w:rPr>
                <w:rFonts w:ascii="Sylfaen" w:hAnsi="Sylfaen" w:cs="Times New Roman"/>
                <w:lang w:bidi="ru-RU"/>
              </w:rPr>
              <w:t>на</w:t>
            </w:r>
            <w:r w:rsidRPr="001D0B8F">
              <w:rPr>
                <w:rFonts w:ascii="Sylfaen" w:hAnsi="Sylfaen" w:cs="Times New Roman"/>
                <w:lang w:bidi="ru-RU"/>
              </w:rPr>
              <w:t xml:space="preserve"> разработк</w:t>
            </w:r>
            <w:r w:rsidRPr="00224176">
              <w:rPr>
                <w:rFonts w:ascii="Sylfaen" w:hAnsi="Sylfaen" w:cs="Times New Roman"/>
                <w:lang w:bidi="ru-RU"/>
              </w:rPr>
              <w:t>у</w:t>
            </w:r>
            <w:r w:rsidRPr="001D0B8F">
              <w:rPr>
                <w:rFonts w:ascii="Sylfaen" w:hAnsi="Sylfaen" w:cs="Times New Roman"/>
                <w:lang w:bidi="ru-RU"/>
              </w:rPr>
              <w:t xml:space="preserve"> проектно-сметной документации и сметной стоимости с</w:t>
            </w:r>
            <w:r w:rsidRPr="00224176">
              <w:rPr>
                <w:rFonts w:ascii="Sylfaen" w:hAnsi="Sylfaen" w:cs="Times New Roman"/>
                <w:lang w:bidi="ru-RU"/>
              </w:rPr>
              <w:t xml:space="preserve"> реконструкции участка питьевого водоснабжения в поселке </w:t>
            </w:r>
            <w:proofErr w:type="spellStart"/>
            <w:r w:rsidRPr="00224176">
              <w:rPr>
                <w:rFonts w:ascii="Sylfaen" w:hAnsi="Sylfaen" w:cs="Times New Roman"/>
                <w:lang w:bidi="ru-RU"/>
              </w:rPr>
              <w:t>Аракс</w:t>
            </w:r>
            <w:proofErr w:type="gramStart"/>
            <w:r w:rsidRPr="00224176">
              <w:rPr>
                <w:rFonts w:ascii="Sylfaen" w:hAnsi="Sylfaen" w:cs="Times New Roman"/>
                <w:lang w:bidi="ru-RU"/>
              </w:rPr>
              <w:t>,А</w:t>
            </w:r>
            <w:proofErr w:type="gramEnd"/>
            <w:r w:rsidRPr="001D0B8F">
              <w:rPr>
                <w:rFonts w:ascii="Sylfaen" w:hAnsi="Sylfaen" w:cs="Times New Roman"/>
                <w:lang w:bidi="ru-RU"/>
              </w:rPr>
              <w:t>рмавирской</w:t>
            </w:r>
            <w:proofErr w:type="spellEnd"/>
            <w:r w:rsidRPr="001D0B8F">
              <w:rPr>
                <w:rFonts w:ascii="Sylfaen" w:hAnsi="Sylfaen" w:cs="Times New Roman"/>
                <w:lang w:bidi="ru-RU"/>
              </w:rPr>
              <w:t xml:space="preserve"> области РА.</w:t>
            </w:r>
          </w:p>
        </w:tc>
      </w:tr>
      <w:tr w:rsidR="00224176" w:rsidRPr="00224176" w:rsidTr="004E0585">
        <w:trPr>
          <w:trHeight w:val="764"/>
          <w:jc w:val="center"/>
        </w:trPr>
        <w:tc>
          <w:tcPr>
            <w:tcW w:w="1216" w:type="dxa"/>
            <w:vAlign w:val="center"/>
          </w:tcPr>
          <w:p w:rsidR="00224176" w:rsidRPr="00224176" w:rsidRDefault="00224176" w:rsidP="00086352">
            <w:pPr>
              <w:pStyle w:val="23"/>
              <w:widowControl w:val="0"/>
              <w:spacing w:after="120" w:line="240" w:lineRule="auto"/>
              <w:ind w:firstLine="0"/>
              <w:jc w:val="center"/>
              <w:rPr>
                <w:rFonts w:ascii="Sylfaen" w:hAnsi="Sylfaen"/>
                <w:lang w:val="en-US"/>
              </w:rPr>
            </w:pPr>
            <w:r>
              <w:rPr>
                <w:rFonts w:ascii="Sylfaen" w:hAnsi="Sylfaen"/>
                <w:lang w:val="en-US"/>
              </w:rPr>
              <w:t>7</w:t>
            </w:r>
          </w:p>
        </w:tc>
        <w:tc>
          <w:tcPr>
            <w:tcW w:w="1418" w:type="dxa"/>
            <w:vAlign w:val="center"/>
          </w:tcPr>
          <w:p w:rsidR="00224176" w:rsidRPr="00102EDF" w:rsidRDefault="00102EDF" w:rsidP="00086352">
            <w:pPr>
              <w:pStyle w:val="23"/>
              <w:spacing w:line="240" w:lineRule="auto"/>
              <w:ind w:firstLine="0"/>
              <w:jc w:val="center"/>
              <w:rPr>
                <w:rFonts w:ascii="Sylfaen" w:hAnsi="Sylfaen"/>
                <w:lang w:val="en-US"/>
              </w:rPr>
            </w:pPr>
            <w:r>
              <w:rPr>
                <w:rFonts w:ascii="Sylfaen" w:hAnsi="Sylfaen"/>
                <w:lang w:val="en-US"/>
              </w:rPr>
              <w:t>168000</w:t>
            </w:r>
          </w:p>
        </w:tc>
        <w:tc>
          <w:tcPr>
            <w:tcW w:w="6600" w:type="dxa"/>
            <w:vAlign w:val="center"/>
          </w:tcPr>
          <w:p w:rsidR="00224176" w:rsidRPr="00224176" w:rsidRDefault="00224176" w:rsidP="00102EDF">
            <w:pPr>
              <w:pStyle w:val="HTML"/>
              <w:shd w:val="clear" w:color="auto" w:fill="F8F9FA"/>
              <w:rPr>
                <w:rFonts w:ascii="Sylfaen" w:hAnsi="Sylfaen" w:cs="Times New Roman"/>
                <w:lang w:bidi="ru-RU"/>
              </w:rPr>
            </w:pPr>
            <w:r w:rsidRPr="001D0B8F">
              <w:rPr>
                <w:rFonts w:ascii="Sylfaen" w:hAnsi="Sylfaen" w:cs="Times New Roman"/>
                <w:lang w:bidi="ru-RU"/>
              </w:rPr>
              <w:t xml:space="preserve">Услуга по экспертизе  </w:t>
            </w:r>
            <w:r w:rsidRPr="00224176">
              <w:rPr>
                <w:rFonts w:ascii="Sylfaen" w:hAnsi="Sylfaen" w:cs="Times New Roman"/>
                <w:lang w:bidi="ru-RU"/>
              </w:rPr>
              <w:t>на</w:t>
            </w:r>
            <w:r w:rsidRPr="001D0B8F">
              <w:rPr>
                <w:rFonts w:ascii="Sylfaen" w:hAnsi="Sylfaen" w:cs="Times New Roman"/>
                <w:lang w:bidi="ru-RU"/>
              </w:rPr>
              <w:t xml:space="preserve"> разработк</w:t>
            </w:r>
            <w:r w:rsidRPr="00224176">
              <w:rPr>
                <w:rFonts w:ascii="Sylfaen" w:hAnsi="Sylfaen" w:cs="Times New Roman"/>
                <w:lang w:bidi="ru-RU"/>
              </w:rPr>
              <w:t>у</w:t>
            </w:r>
            <w:r w:rsidRPr="001D0B8F">
              <w:rPr>
                <w:rFonts w:ascii="Sylfaen" w:hAnsi="Sylfaen" w:cs="Times New Roman"/>
                <w:lang w:bidi="ru-RU"/>
              </w:rPr>
              <w:t xml:space="preserve"> проектно-сметной до</w:t>
            </w:r>
            <w:r>
              <w:rPr>
                <w:rFonts w:ascii="Sylfaen" w:hAnsi="Sylfaen" w:cs="Times New Roman"/>
                <w:lang w:bidi="ru-RU"/>
              </w:rPr>
              <w:t xml:space="preserve">кументации и сметной стоимости </w:t>
            </w:r>
            <w:r w:rsidRPr="00224176">
              <w:rPr>
                <w:rFonts w:ascii="Sylfaen" w:hAnsi="Sylfaen" w:cs="Times New Roman"/>
                <w:lang w:bidi="ru-RU"/>
              </w:rPr>
              <w:t xml:space="preserve"> ремонтных рабо</w:t>
            </w:r>
            <w:r>
              <w:rPr>
                <w:rFonts w:ascii="Sylfaen" w:hAnsi="Sylfaen" w:cs="Times New Roman"/>
                <w:lang w:bidi="ru-RU"/>
              </w:rPr>
              <w:t xml:space="preserve">т второго этажа дома культуры </w:t>
            </w:r>
            <w:r w:rsidRPr="00224176">
              <w:rPr>
                <w:rFonts w:ascii="Sylfaen" w:hAnsi="Sylfaen" w:cs="Times New Roman"/>
                <w:lang w:bidi="ru-RU"/>
              </w:rPr>
              <w:t>села Аракс</w:t>
            </w:r>
            <w:proofErr w:type="gramStart"/>
            <w:r w:rsidRPr="00224176">
              <w:rPr>
                <w:rFonts w:ascii="Sylfaen" w:hAnsi="Sylfaen" w:cs="Times New Roman"/>
                <w:lang w:bidi="ru-RU"/>
              </w:rPr>
              <w:t xml:space="preserve"> ,</w:t>
            </w:r>
            <w:proofErr w:type="spellStart"/>
            <w:proofErr w:type="gramEnd"/>
            <w:r w:rsidRPr="00224176">
              <w:rPr>
                <w:rFonts w:ascii="Sylfaen" w:hAnsi="Sylfaen" w:cs="Times New Roman"/>
                <w:lang w:bidi="ru-RU"/>
              </w:rPr>
              <w:t>А</w:t>
            </w:r>
            <w:r w:rsidRPr="001D0B8F">
              <w:rPr>
                <w:rFonts w:ascii="Sylfaen" w:hAnsi="Sylfaen" w:cs="Times New Roman"/>
                <w:lang w:bidi="ru-RU"/>
              </w:rPr>
              <w:t>рмавирской</w:t>
            </w:r>
            <w:proofErr w:type="spellEnd"/>
            <w:r w:rsidRPr="001D0B8F">
              <w:rPr>
                <w:rFonts w:ascii="Sylfaen" w:hAnsi="Sylfaen" w:cs="Times New Roman"/>
                <w:lang w:bidi="ru-RU"/>
              </w:rPr>
              <w:t xml:space="preserve"> области РА.</w:t>
            </w:r>
          </w:p>
        </w:tc>
      </w:tr>
    </w:tbl>
    <w:p w:rsidR="00B062E3" w:rsidRPr="00F44A0A" w:rsidRDefault="00B062E3" w:rsidP="00B062E3">
      <w:pPr>
        <w:pStyle w:val="23"/>
        <w:widowControl w:val="0"/>
        <w:spacing w:line="240" w:lineRule="auto"/>
        <w:ind w:firstLine="567"/>
        <w:rPr>
          <w:rFonts w:ascii="Sylfaen" w:hAnsi="Sylfaen"/>
          <w:sz w:val="22"/>
          <w:szCs w:val="22"/>
        </w:rPr>
      </w:pPr>
      <w:r w:rsidRPr="00224176">
        <w:rPr>
          <w:rFonts w:ascii="Sylfaen" w:hAnsi="Sylfaen"/>
        </w:rPr>
        <w:t>Технические характеристики услуги, а также ее спецификация</w:t>
      </w:r>
      <w:r w:rsidRPr="004D64E0">
        <w:rPr>
          <w:rFonts w:ascii="Sylfaen" w:hAnsi="Sylfaen"/>
          <w:sz w:val="22"/>
          <w:szCs w:val="22"/>
        </w:rPr>
        <w:t>,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B062E3" w:rsidRPr="004D64E0" w:rsidRDefault="00B062E3" w:rsidP="00B062E3">
      <w:pPr>
        <w:widowControl w:val="0"/>
        <w:spacing w:after="160"/>
        <w:jc w:val="center"/>
        <w:rPr>
          <w:rFonts w:ascii="Sylfaen" w:hAnsi="Sylfaen"/>
          <w:b/>
          <w:sz w:val="22"/>
          <w:szCs w:val="22"/>
        </w:rPr>
      </w:pPr>
      <w:r w:rsidRPr="004D64E0">
        <w:rPr>
          <w:rFonts w:ascii="Sylfaen" w:hAnsi="Sylfaen"/>
          <w:b/>
          <w:sz w:val="22"/>
          <w:szCs w:val="22"/>
        </w:rPr>
        <w:t xml:space="preserve">2. ТРЕБОВАНИЯ К ПРАВУ УЧАСТНИКА НА УЧАСТИЕ, </w:t>
      </w:r>
      <w:r w:rsidRPr="004D64E0">
        <w:rPr>
          <w:rFonts w:ascii="Sylfaen" w:hAnsi="Sylfaen"/>
          <w:b/>
          <w:sz w:val="22"/>
          <w:szCs w:val="22"/>
        </w:rPr>
        <w:br/>
        <w:t xml:space="preserve">КВАЛИФИКАЦИОННЫЕ КРИТЕРИИ И ПОРЯДОК ИХ ОЦЕНКИ </w:t>
      </w:r>
    </w:p>
    <w:p w:rsidR="00B062E3" w:rsidRPr="004D64E0" w:rsidRDefault="00B062E3" w:rsidP="00B062E3">
      <w:pPr>
        <w:widowControl w:val="0"/>
        <w:tabs>
          <w:tab w:val="left" w:pos="1134"/>
        </w:tabs>
        <w:ind w:firstLine="567"/>
        <w:jc w:val="both"/>
        <w:rPr>
          <w:rFonts w:ascii="Sylfaen" w:hAnsi="Sylfaen" w:cs="Arial Armenian"/>
          <w:sz w:val="22"/>
          <w:szCs w:val="22"/>
        </w:rPr>
      </w:pPr>
      <w:r w:rsidRPr="004D64E0">
        <w:rPr>
          <w:rFonts w:ascii="Sylfaen" w:hAnsi="Sylfaen"/>
          <w:sz w:val="22"/>
          <w:szCs w:val="22"/>
        </w:rPr>
        <w:t>2.1.</w:t>
      </w:r>
      <w:r w:rsidRPr="004D64E0">
        <w:rPr>
          <w:rFonts w:ascii="Sylfaen" w:hAnsi="Sylfaen"/>
          <w:sz w:val="22"/>
          <w:szCs w:val="22"/>
        </w:rPr>
        <w:tab/>
        <w:t>В настоящей процедуре не имеют права участвовать лица:</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1)</w:t>
      </w:r>
      <w:r w:rsidRPr="004D64E0">
        <w:rPr>
          <w:rFonts w:ascii="Sylfaen" w:hAnsi="Sylfaen"/>
          <w:sz w:val="22"/>
          <w:szCs w:val="22"/>
        </w:rPr>
        <w:tab/>
        <w:t xml:space="preserve">которые на день подачи заявки в судебном порядке признаны банкротом; </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3)</w:t>
      </w:r>
      <w:r w:rsidRPr="004D64E0">
        <w:rPr>
          <w:rFonts w:ascii="Sylfaen" w:hAnsi="Sylfaen"/>
          <w:sz w:val="22"/>
          <w:szCs w:val="22"/>
        </w:rPr>
        <w:tab/>
        <w:t xml:space="preserve">которые или представитель исполнительного </w:t>
      </w:r>
      <w:proofErr w:type="gramStart"/>
      <w:r w:rsidRPr="004D64E0">
        <w:rPr>
          <w:rFonts w:ascii="Sylfaen" w:hAnsi="Sylfaen"/>
          <w:sz w:val="22"/>
          <w:szCs w:val="22"/>
        </w:rPr>
        <w:t>органа</w:t>
      </w:r>
      <w:proofErr w:type="gramEnd"/>
      <w:r w:rsidRPr="004D64E0">
        <w:rPr>
          <w:rFonts w:ascii="Sylfaen" w:hAnsi="Sylfaen"/>
          <w:sz w:val="22"/>
          <w:szCs w:val="22"/>
        </w:rPr>
        <w:t xml:space="preserve"> которых в течение пяти лет, предшествующих дню подачи заявки, были осуждены за</w:t>
      </w:r>
      <w:r w:rsidRPr="004D64E0">
        <w:rPr>
          <w:rFonts w:ascii="Sylfaen" w:hAnsi="Sylfaen" w:cs="Courier New"/>
          <w:sz w:val="22"/>
          <w:szCs w:val="22"/>
          <w:lang w:val="en-US"/>
        </w:rPr>
        <w:t> </w:t>
      </w:r>
      <w:r w:rsidRPr="004D64E0">
        <w:rPr>
          <w:rFonts w:ascii="Sylfaen" w:hAnsi="Sylfaen"/>
          <w:sz w:val="22"/>
          <w:szCs w:val="22"/>
        </w:rPr>
        <w:t xml:space="preserve">финансирование терроризма, эксплуатацию детей или преступление, включающее </w:t>
      </w:r>
      <w:proofErr w:type="spellStart"/>
      <w:r w:rsidRPr="004D64E0">
        <w:rPr>
          <w:rFonts w:ascii="Sylfaen" w:hAnsi="Sylfaen"/>
          <w:sz w:val="22"/>
          <w:szCs w:val="22"/>
        </w:rPr>
        <w:t>трафикинг</w:t>
      </w:r>
      <w:proofErr w:type="spellEnd"/>
      <w:r w:rsidRPr="004D64E0">
        <w:rPr>
          <w:rFonts w:ascii="Sylfaen" w:hAnsi="Sylfaen"/>
          <w:sz w:val="22"/>
          <w:szCs w:val="22"/>
        </w:rPr>
        <w:t xml:space="preserve"> людей, создание преступного сообщества или участие в</w:t>
      </w:r>
      <w:r w:rsidRPr="004D64E0">
        <w:rPr>
          <w:rFonts w:ascii="Sylfaen" w:hAnsi="Sylfaen" w:cs="Courier New"/>
          <w:sz w:val="22"/>
          <w:szCs w:val="22"/>
          <w:lang w:val="en-US"/>
        </w:rPr>
        <w:t> </w:t>
      </w:r>
      <w:r w:rsidRPr="004D64E0">
        <w:rPr>
          <w:rFonts w:ascii="Sylfaen" w:hAnsi="Sylfaen"/>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4)</w:t>
      </w:r>
      <w:r w:rsidRPr="004D64E0">
        <w:rPr>
          <w:rFonts w:ascii="Sylfaen" w:hAnsi="Sylfaen"/>
          <w:sz w:val="22"/>
          <w:szCs w:val="22"/>
        </w:rPr>
        <w:tab/>
        <w:t xml:space="preserve">в отношении которых  административный акт, устанавливающий ответственность за </w:t>
      </w:r>
      <w:proofErr w:type="spellStart"/>
      <w:r w:rsidRPr="004D64E0">
        <w:rPr>
          <w:rFonts w:ascii="Sylfaen" w:hAnsi="Sylfaen"/>
          <w:sz w:val="22"/>
          <w:szCs w:val="22"/>
        </w:rPr>
        <w:t>антиконкурентное</w:t>
      </w:r>
      <w:proofErr w:type="spellEnd"/>
      <w:r w:rsidRPr="004D64E0">
        <w:rPr>
          <w:rFonts w:ascii="Sylfaen" w:hAnsi="Sylfaen"/>
          <w:sz w:val="22"/>
          <w:szCs w:val="22"/>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4D64E0">
        <w:rPr>
          <w:rFonts w:ascii="Sylfaen" w:hAnsi="Sylfaen"/>
          <w:sz w:val="22"/>
          <w:szCs w:val="22"/>
        </w:rPr>
        <w:t>необжалуемым</w:t>
      </w:r>
      <w:proofErr w:type="spellEnd"/>
      <w:r w:rsidRPr="004D64E0">
        <w:rPr>
          <w:rFonts w:ascii="Sylfaen" w:hAnsi="Sylfaen"/>
          <w:sz w:val="22"/>
          <w:szCs w:val="22"/>
        </w:rPr>
        <w:t>, а в случае обжалования оставлен без изменений;</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5)</w:t>
      </w:r>
      <w:r w:rsidRPr="004D64E0">
        <w:rPr>
          <w:rFonts w:ascii="Sylfaen" w:hAnsi="Sylfaen"/>
          <w:sz w:val="22"/>
          <w:szCs w:val="22"/>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D64E0">
        <w:rPr>
          <w:rFonts w:ascii="Sylfaen" w:hAnsi="Sylfaen" w:cs="Courier New"/>
          <w:sz w:val="22"/>
          <w:szCs w:val="22"/>
          <w:lang w:val="en-US"/>
        </w:rPr>
        <w:t> </w:t>
      </w:r>
      <w:r w:rsidRPr="004D64E0">
        <w:rPr>
          <w:rFonts w:ascii="Sylfaen" w:hAnsi="Sylfaen"/>
          <w:sz w:val="22"/>
          <w:szCs w:val="22"/>
        </w:rPr>
        <w:t xml:space="preserve">закупках; </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lastRenderedPageBreak/>
        <w:t>6)</w:t>
      </w:r>
      <w:r w:rsidRPr="004D64E0">
        <w:rPr>
          <w:rFonts w:ascii="Sylfaen" w:hAnsi="Sylfaen"/>
          <w:sz w:val="22"/>
          <w:szCs w:val="22"/>
        </w:rPr>
        <w:tab/>
        <w:t>которые по состоянию на день подачи заявки включены в список участников, не имеющих права на участие в процессе закупок.</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B062E3" w:rsidRPr="004D64E0" w:rsidRDefault="00B062E3" w:rsidP="00B062E3">
      <w:pPr>
        <w:widowControl w:val="0"/>
        <w:tabs>
          <w:tab w:val="left" w:pos="1134"/>
        </w:tabs>
        <w:ind w:firstLine="567"/>
        <w:contextualSpacing/>
        <w:rPr>
          <w:rFonts w:ascii="Sylfaen" w:hAnsi="Sylfaen" w:cs="Sylfaen"/>
          <w:sz w:val="22"/>
          <w:szCs w:val="22"/>
        </w:rPr>
      </w:pPr>
      <w:r w:rsidRPr="004D64E0">
        <w:rPr>
          <w:rFonts w:ascii="Sylfaen" w:hAnsi="Sylfaen" w:cs="Sylfaen"/>
          <w:sz w:val="22"/>
          <w:szCs w:val="22"/>
        </w:rPr>
        <w:t>Участник включается в список участников, не имеющих права на участие в процессе закупок (далее также список), если:</w:t>
      </w:r>
    </w:p>
    <w:p w:rsidR="00B062E3" w:rsidRPr="004D64E0" w:rsidRDefault="00B062E3" w:rsidP="00B062E3">
      <w:pPr>
        <w:pStyle w:val="aff3"/>
        <w:widowControl w:val="0"/>
        <w:numPr>
          <w:ilvl w:val="0"/>
          <w:numId w:val="30"/>
        </w:numPr>
        <w:tabs>
          <w:tab w:val="left" w:pos="1134"/>
        </w:tabs>
        <w:ind w:left="66"/>
        <w:contextualSpacing/>
        <w:jc w:val="both"/>
        <w:rPr>
          <w:rFonts w:ascii="Sylfaen" w:hAnsi="Sylfaen" w:cs="Sylfaen"/>
          <w:sz w:val="22"/>
          <w:szCs w:val="22"/>
        </w:rPr>
      </w:pPr>
      <w:r w:rsidRPr="004D64E0">
        <w:rPr>
          <w:rFonts w:ascii="Sylfaen" w:hAnsi="Sylfaen" w:cs="Sylfaen"/>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B062E3" w:rsidRPr="004D64E0" w:rsidRDefault="00B062E3" w:rsidP="00B062E3">
      <w:pPr>
        <w:pStyle w:val="aff3"/>
        <w:widowControl w:val="0"/>
        <w:numPr>
          <w:ilvl w:val="0"/>
          <w:numId w:val="30"/>
        </w:numPr>
        <w:tabs>
          <w:tab w:val="left" w:pos="1134"/>
        </w:tabs>
        <w:ind w:left="426" w:firstLine="567"/>
        <w:contextualSpacing/>
        <w:jc w:val="both"/>
        <w:rPr>
          <w:rFonts w:ascii="Sylfaen" w:hAnsi="Sylfaen" w:cs="Sylfaen"/>
          <w:sz w:val="22"/>
          <w:szCs w:val="22"/>
        </w:rPr>
      </w:pPr>
      <w:r w:rsidRPr="004D64E0">
        <w:rPr>
          <w:rFonts w:ascii="Sylfaen" w:hAnsi="Sylfaen" w:cs="Sylfaen"/>
          <w:sz w:val="22"/>
          <w:szCs w:val="22"/>
        </w:rPr>
        <w:t>в качестве отобранного участника отказался или лишился  права заключения договора.</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2.2.</w:t>
      </w:r>
      <w:r w:rsidRPr="004D64E0">
        <w:rPr>
          <w:rFonts w:ascii="Sylfaen" w:hAnsi="Sylfaen"/>
          <w:sz w:val="22"/>
          <w:szCs w:val="22"/>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2.3.</w:t>
      </w:r>
      <w:r w:rsidRPr="004D64E0">
        <w:rPr>
          <w:rFonts w:ascii="Sylfaen" w:hAnsi="Sylfaen"/>
          <w:sz w:val="22"/>
          <w:szCs w:val="22"/>
        </w:rPr>
        <w:tab/>
      </w:r>
      <w:proofErr w:type="gramStart"/>
      <w:r w:rsidRPr="004D64E0">
        <w:rPr>
          <w:rFonts w:ascii="Sylfaen" w:hAnsi="Sylfaen"/>
          <w:sz w:val="22"/>
          <w:szCs w:val="22"/>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4D64E0">
        <w:rPr>
          <w:rFonts w:ascii="Sylfaen" w:hAnsi="Sylfaen"/>
          <w:sz w:val="22"/>
          <w:szCs w:val="22"/>
        </w:rPr>
        <w:t xml:space="preserve">, </w:t>
      </w:r>
      <w:proofErr w:type="gramStart"/>
      <w:r w:rsidRPr="004D64E0">
        <w:rPr>
          <w:rFonts w:ascii="Sylfaen" w:hAnsi="Sylfaen"/>
          <w:sz w:val="22"/>
          <w:szCs w:val="22"/>
        </w:rPr>
        <w:t>учрежденных</w:t>
      </w:r>
      <w:proofErr w:type="gramEnd"/>
      <w:r w:rsidRPr="004D64E0">
        <w:rPr>
          <w:rFonts w:ascii="Sylfaen" w:hAnsi="Sylfaen"/>
          <w:sz w:val="22"/>
          <w:szCs w:val="22"/>
        </w:rPr>
        <w:t xml:space="preserve"> государством или общинами, и (или) участия в порядке совместной деятельности (консорциумом).</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sz w:val="22"/>
          <w:szCs w:val="22"/>
        </w:rPr>
      </w:pPr>
      <w:r w:rsidRPr="004D64E0">
        <w:rPr>
          <w:rFonts w:ascii="Sylfaen" w:hAnsi="Sylfaen"/>
          <w:sz w:val="22"/>
          <w:szCs w:val="22"/>
        </w:rPr>
        <w:t>По смыслу пункта 119 Порядка:</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4D64E0">
        <w:rPr>
          <w:rFonts w:ascii="Sylfaen" w:hAnsi="Sylfaen"/>
          <w:sz w:val="22"/>
          <w:szCs w:val="22"/>
        </w:rPr>
        <w:t>1)</w:t>
      </w:r>
      <w:r w:rsidRPr="004D64E0">
        <w:rPr>
          <w:rFonts w:ascii="Sylfaen" w:hAnsi="Sylfaen"/>
          <w:sz w:val="22"/>
          <w:szCs w:val="22"/>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D64E0">
        <w:rPr>
          <w:rFonts w:ascii="Sylfaen" w:hAnsi="Sylfaen"/>
          <w:color w:val="000000"/>
          <w:sz w:val="22"/>
          <w:szCs w:val="22"/>
        </w:rPr>
        <w:t xml:space="preserve"> </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4D64E0">
        <w:rPr>
          <w:rFonts w:ascii="Sylfaen" w:hAnsi="Sylfaen"/>
          <w:color w:val="000000"/>
          <w:sz w:val="22"/>
          <w:szCs w:val="22"/>
        </w:rPr>
        <w:t>2)</w:t>
      </w:r>
      <w:r w:rsidRPr="004D64E0">
        <w:rPr>
          <w:rFonts w:ascii="Sylfaen" w:hAnsi="Sylfaen"/>
          <w:color w:val="000000"/>
          <w:sz w:val="22"/>
          <w:szCs w:val="22"/>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4D64E0">
        <w:rPr>
          <w:rFonts w:ascii="Sylfaen" w:hAnsi="Sylfaen"/>
          <w:color w:val="000000"/>
          <w:sz w:val="22"/>
          <w:szCs w:val="22"/>
        </w:rPr>
        <w:t>а.</w:t>
      </w:r>
      <w:r w:rsidRPr="004D64E0">
        <w:rPr>
          <w:rFonts w:ascii="Sylfaen" w:hAnsi="Sylfaen"/>
          <w:color w:val="000000"/>
          <w:sz w:val="22"/>
          <w:szCs w:val="22"/>
        </w:rPr>
        <w:tab/>
        <w:t>участником, распоряжающимся более чем десятью процентами акций данного юридического лица;</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color w:val="000000"/>
          <w:sz w:val="22"/>
          <w:szCs w:val="22"/>
        </w:rPr>
      </w:pPr>
      <w:proofErr w:type="gramStart"/>
      <w:r w:rsidRPr="004D64E0">
        <w:rPr>
          <w:rFonts w:ascii="Sylfaen" w:hAnsi="Sylfaen"/>
          <w:color w:val="000000"/>
          <w:sz w:val="22"/>
          <w:szCs w:val="22"/>
        </w:rPr>
        <w:t>б</w:t>
      </w:r>
      <w:proofErr w:type="gramEnd"/>
      <w:r w:rsidRPr="004D64E0">
        <w:rPr>
          <w:rFonts w:ascii="Sylfaen" w:hAnsi="Sylfaen"/>
          <w:color w:val="000000"/>
          <w:sz w:val="22"/>
          <w:szCs w:val="22"/>
        </w:rPr>
        <w:t>.</w:t>
      </w:r>
      <w:r w:rsidRPr="004D64E0">
        <w:rPr>
          <w:rFonts w:ascii="Sylfaen" w:hAnsi="Sylfaen"/>
          <w:color w:val="000000"/>
          <w:sz w:val="22"/>
          <w:szCs w:val="22"/>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color w:val="000000"/>
          <w:sz w:val="22"/>
          <w:szCs w:val="22"/>
        </w:rPr>
      </w:pPr>
      <w:proofErr w:type="gramStart"/>
      <w:r w:rsidRPr="004D64E0">
        <w:rPr>
          <w:rFonts w:ascii="Sylfaen" w:hAnsi="Sylfaen"/>
          <w:color w:val="000000"/>
          <w:sz w:val="22"/>
          <w:szCs w:val="22"/>
        </w:rPr>
        <w:t>в</w:t>
      </w:r>
      <w:proofErr w:type="gramEnd"/>
      <w:r w:rsidRPr="004D64E0">
        <w:rPr>
          <w:rFonts w:ascii="Sylfaen" w:hAnsi="Sylfaen"/>
          <w:color w:val="000000"/>
          <w:sz w:val="22"/>
          <w:szCs w:val="22"/>
        </w:rPr>
        <w:t>.</w:t>
      </w:r>
      <w:r w:rsidRPr="004D64E0">
        <w:rPr>
          <w:rFonts w:ascii="Sylfaen" w:hAnsi="Sylfaen"/>
          <w:color w:val="000000"/>
          <w:sz w:val="22"/>
          <w:szCs w:val="22"/>
        </w:rPr>
        <w:tab/>
      </w:r>
      <w:proofErr w:type="gramStart"/>
      <w:r w:rsidRPr="004D64E0">
        <w:rPr>
          <w:rFonts w:ascii="Sylfaen" w:hAnsi="Sylfaen"/>
          <w:color w:val="000000"/>
          <w:sz w:val="22"/>
          <w:szCs w:val="22"/>
        </w:rPr>
        <w:t>председателем</w:t>
      </w:r>
      <w:proofErr w:type="gramEnd"/>
      <w:r w:rsidRPr="004D64E0">
        <w:rPr>
          <w:rFonts w:ascii="Sylfaen" w:hAnsi="Sylfaen"/>
          <w:color w:val="000000"/>
          <w:sz w:val="22"/>
          <w:szCs w:val="22"/>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4D64E0">
        <w:rPr>
          <w:rFonts w:ascii="Sylfaen" w:hAnsi="Sylfaen"/>
          <w:color w:val="000000"/>
          <w:sz w:val="22"/>
          <w:szCs w:val="22"/>
        </w:rPr>
        <w:t>г.</w:t>
      </w:r>
      <w:r w:rsidRPr="004D64E0">
        <w:rPr>
          <w:rFonts w:ascii="Sylfaen" w:hAnsi="Sylfaen"/>
          <w:color w:val="000000"/>
          <w:sz w:val="22"/>
          <w:szCs w:val="22"/>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4D64E0">
        <w:rPr>
          <w:rFonts w:ascii="Sylfaen" w:hAnsi="Sylfaen"/>
          <w:sz w:val="22"/>
          <w:szCs w:val="22"/>
        </w:rPr>
        <w:t>3)</w:t>
      </w:r>
      <w:r w:rsidRPr="004D64E0">
        <w:rPr>
          <w:rFonts w:ascii="Sylfaen" w:hAnsi="Sylfaen"/>
          <w:sz w:val="22"/>
          <w:szCs w:val="22"/>
        </w:rPr>
        <w:tab/>
        <w:t>участники, не имеющие статуса физического лица, считаются взаимосвязанными, если:</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4D64E0">
        <w:rPr>
          <w:rFonts w:ascii="Sylfaen" w:hAnsi="Sylfaen"/>
          <w:color w:val="000000"/>
          <w:sz w:val="22"/>
          <w:szCs w:val="22"/>
        </w:rPr>
        <w:t>а.</w:t>
      </w:r>
      <w:r w:rsidRPr="004D64E0">
        <w:rPr>
          <w:rFonts w:ascii="Sylfaen" w:hAnsi="Sylfaen"/>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D64E0">
        <w:rPr>
          <w:rFonts w:ascii="Sylfaen" w:hAnsi="Sylfaen" w:cs="Courier New"/>
          <w:color w:val="000000"/>
          <w:sz w:val="22"/>
          <w:szCs w:val="22"/>
          <w:lang w:val="en-US"/>
        </w:rPr>
        <w:t> </w:t>
      </w:r>
      <w:r w:rsidRPr="004D64E0">
        <w:rPr>
          <w:rFonts w:ascii="Sylfaen" w:hAnsi="Sylfaen"/>
          <w:color w:val="000000"/>
          <w:sz w:val="22"/>
          <w:szCs w:val="22"/>
        </w:rPr>
        <w:t>лица;</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color w:val="000000"/>
          <w:sz w:val="22"/>
          <w:szCs w:val="22"/>
        </w:rPr>
      </w:pPr>
      <w:proofErr w:type="gramStart"/>
      <w:r w:rsidRPr="004D64E0">
        <w:rPr>
          <w:rFonts w:ascii="Sylfaen" w:hAnsi="Sylfaen"/>
          <w:color w:val="000000"/>
          <w:sz w:val="22"/>
          <w:szCs w:val="22"/>
        </w:rPr>
        <w:t>б.</w:t>
      </w:r>
      <w:r w:rsidRPr="004D64E0">
        <w:rPr>
          <w:rFonts w:ascii="Sylfaen" w:hAnsi="Sylfaen"/>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4D64E0">
        <w:rPr>
          <w:rFonts w:ascii="Sylfaen" w:hAnsi="Sylfaen"/>
          <w:color w:val="000000"/>
          <w:sz w:val="22"/>
          <w:szCs w:val="22"/>
        </w:rPr>
        <w:t xml:space="preserve"> других сделок) более чем десятью процентами дающих право голоса </w:t>
      </w:r>
      <w:r w:rsidRPr="004D64E0">
        <w:rPr>
          <w:rFonts w:ascii="Sylfaen" w:hAnsi="Sylfaen"/>
          <w:color w:val="000000"/>
          <w:sz w:val="22"/>
          <w:szCs w:val="22"/>
        </w:rPr>
        <w:lastRenderedPageBreak/>
        <w:t>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color w:val="000000"/>
          <w:sz w:val="22"/>
          <w:szCs w:val="22"/>
        </w:rPr>
      </w:pPr>
      <w:proofErr w:type="gramStart"/>
      <w:r w:rsidRPr="004D64E0">
        <w:rPr>
          <w:rFonts w:ascii="Sylfaen" w:hAnsi="Sylfaen"/>
          <w:color w:val="000000"/>
          <w:sz w:val="22"/>
          <w:szCs w:val="22"/>
        </w:rPr>
        <w:t>в</w:t>
      </w:r>
      <w:proofErr w:type="gramEnd"/>
      <w:r w:rsidRPr="004D64E0">
        <w:rPr>
          <w:rFonts w:ascii="Sylfaen" w:hAnsi="Sylfaen"/>
          <w:color w:val="000000"/>
          <w:sz w:val="22"/>
          <w:szCs w:val="22"/>
        </w:rPr>
        <w:t>.</w:t>
      </w:r>
      <w:r w:rsidRPr="004D64E0">
        <w:rPr>
          <w:rFonts w:ascii="Sylfaen" w:hAnsi="Sylfaen"/>
          <w:color w:val="000000"/>
          <w:sz w:val="22"/>
          <w:szCs w:val="22"/>
        </w:rPr>
        <w:tab/>
      </w:r>
      <w:proofErr w:type="gramStart"/>
      <w:r w:rsidRPr="004D64E0">
        <w:rPr>
          <w:rFonts w:ascii="Sylfaen" w:hAnsi="Sylfaen"/>
          <w:color w:val="000000"/>
          <w:sz w:val="22"/>
          <w:szCs w:val="22"/>
        </w:rPr>
        <w:t>кто-либо</w:t>
      </w:r>
      <w:proofErr w:type="gramEnd"/>
      <w:r w:rsidRPr="004D64E0">
        <w:rPr>
          <w:rFonts w:ascii="Sylfaen" w:hAnsi="Sylfaen"/>
          <w:color w:val="000000"/>
          <w:sz w:val="22"/>
          <w:szCs w:val="22"/>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062E3" w:rsidRPr="004D64E0" w:rsidRDefault="00B062E3" w:rsidP="00B062E3">
      <w:pPr>
        <w:pStyle w:val="af4"/>
        <w:widowControl w:val="0"/>
        <w:tabs>
          <w:tab w:val="left" w:pos="1134"/>
        </w:tabs>
        <w:spacing w:before="0" w:beforeAutospacing="0" w:after="0" w:afterAutospacing="0"/>
        <w:ind w:firstLine="567"/>
        <w:jc w:val="both"/>
        <w:rPr>
          <w:rFonts w:ascii="Sylfaen" w:hAnsi="Sylfaen"/>
          <w:color w:val="000000"/>
          <w:sz w:val="22"/>
          <w:szCs w:val="22"/>
        </w:rPr>
      </w:pPr>
      <w:r w:rsidRPr="004D64E0">
        <w:rPr>
          <w:rFonts w:ascii="Sylfaen" w:hAnsi="Sylfaen"/>
          <w:color w:val="000000"/>
          <w:sz w:val="22"/>
          <w:szCs w:val="22"/>
        </w:rPr>
        <w:t>г.</w:t>
      </w:r>
      <w:r w:rsidRPr="004D64E0">
        <w:rPr>
          <w:rFonts w:ascii="Sylfaen" w:hAnsi="Sylfaen"/>
          <w:color w:val="000000"/>
          <w:sz w:val="22"/>
          <w:szCs w:val="22"/>
        </w:rPr>
        <w:tab/>
        <w:t>они действовали или действуют согласованно, исходя из общих экономических интересов.</w:t>
      </w:r>
    </w:p>
    <w:p w:rsidR="00B062E3" w:rsidRPr="004D64E0" w:rsidRDefault="00B062E3" w:rsidP="00B062E3">
      <w:pPr>
        <w:widowControl w:val="0"/>
        <w:tabs>
          <w:tab w:val="left" w:pos="1134"/>
        </w:tabs>
        <w:ind w:firstLine="567"/>
        <w:jc w:val="both"/>
        <w:rPr>
          <w:rFonts w:ascii="Sylfaen" w:hAnsi="Sylfaen"/>
          <w:color w:val="000000"/>
          <w:sz w:val="22"/>
          <w:szCs w:val="22"/>
        </w:rPr>
      </w:pPr>
      <w:proofErr w:type="gramStart"/>
      <w:r w:rsidRPr="004D64E0">
        <w:rPr>
          <w:rFonts w:ascii="Sylfaen" w:hAnsi="Sylfaen"/>
          <w:color w:val="000000"/>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B062E3" w:rsidRPr="004D64E0" w:rsidRDefault="00B062E3" w:rsidP="00B062E3">
      <w:pPr>
        <w:widowControl w:val="0"/>
        <w:tabs>
          <w:tab w:val="left" w:pos="1134"/>
        </w:tabs>
        <w:ind w:firstLine="567"/>
        <w:jc w:val="both"/>
        <w:rPr>
          <w:rFonts w:ascii="Sylfaen" w:hAnsi="Sylfaen" w:cs="Arial Armenian"/>
          <w:sz w:val="22"/>
          <w:szCs w:val="22"/>
        </w:rPr>
      </w:pPr>
      <w:r w:rsidRPr="004D64E0">
        <w:rPr>
          <w:rFonts w:ascii="Sylfaen" w:hAnsi="Sylfaen"/>
          <w:sz w:val="22"/>
          <w:szCs w:val="22"/>
        </w:rPr>
        <w:t>2.4.</w:t>
      </w:r>
      <w:r w:rsidRPr="004D64E0">
        <w:rPr>
          <w:rFonts w:ascii="Sylfaen" w:hAnsi="Sylfaen"/>
          <w:sz w:val="22"/>
          <w:szCs w:val="22"/>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w:t>
      </w:r>
      <w:r w:rsidRPr="004D64E0">
        <w:rPr>
          <w:rFonts w:ascii="Sylfaen" w:hAnsi="Sylfaen"/>
          <w:sz w:val="22"/>
          <w:szCs w:val="22"/>
          <w:vertAlign w:val="superscript"/>
        </w:rPr>
        <w:t>5,1</w:t>
      </w:r>
      <w:r w:rsidRPr="004D64E0">
        <w:rPr>
          <w:rFonts w:ascii="Sylfaen" w:hAnsi="Sylfaen"/>
          <w:sz w:val="22"/>
          <w:szCs w:val="22"/>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4D64E0">
        <w:rPr>
          <w:rFonts w:ascii="Sylfaen" w:hAnsi="Sylfaen"/>
          <w:sz w:val="22"/>
          <w:szCs w:val="22"/>
        </w:rPr>
        <w:t>Fitch</w:t>
      </w:r>
      <w:proofErr w:type="spellEnd"/>
      <w:r w:rsidRPr="004D64E0">
        <w:rPr>
          <w:rFonts w:ascii="Sylfaen" w:hAnsi="Sylfaen"/>
          <w:sz w:val="22"/>
          <w:szCs w:val="22"/>
        </w:rPr>
        <w:t xml:space="preserve">, </w:t>
      </w:r>
      <w:proofErr w:type="spellStart"/>
      <w:r w:rsidRPr="004D64E0">
        <w:rPr>
          <w:rFonts w:ascii="Sylfaen" w:hAnsi="Sylfaen"/>
          <w:sz w:val="22"/>
          <w:szCs w:val="22"/>
        </w:rPr>
        <w:t>Moodys</w:t>
      </w:r>
      <w:proofErr w:type="spellEnd"/>
      <w:r w:rsidRPr="004D64E0">
        <w:rPr>
          <w:rFonts w:ascii="Sylfaen" w:hAnsi="Sylfaen"/>
          <w:sz w:val="22"/>
          <w:szCs w:val="22"/>
        </w:rPr>
        <w:t xml:space="preserve">, </w:t>
      </w:r>
      <w:proofErr w:type="spellStart"/>
      <w:r w:rsidRPr="004D64E0">
        <w:rPr>
          <w:rFonts w:ascii="Sylfaen" w:hAnsi="Sylfaen"/>
          <w:sz w:val="22"/>
          <w:szCs w:val="22"/>
        </w:rPr>
        <w:t>Standard</w:t>
      </w:r>
      <w:proofErr w:type="spellEnd"/>
      <w:r w:rsidRPr="004D64E0">
        <w:rPr>
          <w:rFonts w:ascii="Sylfaen" w:hAnsi="Sylfaen"/>
          <w:sz w:val="22"/>
          <w:szCs w:val="22"/>
        </w:rPr>
        <w:t xml:space="preserve"> &amp; </w:t>
      </w:r>
      <w:proofErr w:type="spellStart"/>
      <w:r w:rsidRPr="004D64E0">
        <w:rPr>
          <w:rFonts w:ascii="Sylfaen" w:hAnsi="Sylfaen"/>
          <w:sz w:val="22"/>
          <w:szCs w:val="22"/>
        </w:rPr>
        <w:t>Poor's</w:t>
      </w:r>
      <w:proofErr w:type="spellEnd"/>
      <w:r w:rsidRPr="004D64E0">
        <w:rPr>
          <w:rFonts w:ascii="Sylfaen" w:hAnsi="Sylfaen"/>
          <w:sz w:val="22"/>
          <w:szCs w:val="22"/>
        </w:rPr>
        <w:t>) как минимум в размере суверенного рейтинга, присвоенного Республике Армения.</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2.5.</w:t>
      </w:r>
      <w:r w:rsidRPr="004D64E0">
        <w:rPr>
          <w:rFonts w:ascii="Sylfaen" w:hAnsi="Sylfaen"/>
          <w:sz w:val="22"/>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B062E3" w:rsidRPr="004D64E0" w:rsidRDefault="00B062E3" w:rsidP="00B062E3">
      <w:pPr>
        <w:pStyle w:val="23"/>
        <w:widowControl w:val="0"/>
        <w:tabs>
          <w:tab w:val="left" w:pos="1134"/>
        </w:tabs>
        <w:spacing w:line="240" w:lineRule="auto"/>
        <w:ind w:firstLine="567"/>
        <w:rPr>
          <w:rFonts w:ascii="Sylfaen" w:hAnsi="Sylfaen"/>
          <w:sz w:val="22"/>
          <w:szCs w:val="22"/>
        </w:rPr>
      </w:pPr>
      <w:r w:rsidRPr="004D64E0">
        <w:rPr>
          <w:rFonts w:ascii="Sylfaen" w:hAnsi="Sylfaen"/>
          <w:sz w:val="22"/>
          <w:szCs w:val="22"/>
        </w:rPr>
        <w:t>2.6.</w:t>
      </w:r>
      <w:r w:rsidRPr="004D64E0">
        <w:rPr>
          <w:rFonts w:ascii="Sylfaen" w:hAnsi="Sylfaen"/>
          <w:sz w:val="22"/>
          <w:szCs w:val="22"/>
        </w:rPr>
        <w:tab/>
        <w:t xml:space="preserve">Участники могут участвовать в настоящей процедуре в порядке совместной деятельности (консорциумом). </w:t>
      </w:r>
    </w:p>
    <w:p w:rsidR="00B062E3" w:rsidRPr="004D64E0" w:rsidRDefault="00B062E3" w:rsidP="00B062E3">
      <w:pPr>
        <w:pStyle w:val="23"/>
        <w:widowControl w:val="0"/>
        <w:spacing w:line="240" w:lineRule="auto"/>
        <w:rPr>
          <w:rFonts w:ascii="Sylfaen" w:hAnsi="Sylfaen" w:cs="Sylfaen"/>
          <w:sz w:val="22"/>
          <w:szCs w:val="22"/>
        </w:rPr>
      </w:pPr>
      <w:r w:rsidRPr="004D64E0">
        <w:rPr>
          <w:rFonts w:ascii="Sylfaen" w:hAnsi="Sylfaen"/>
          <w:sz w:val="22"/>
          <w:szCs w:val="22"/>
        </w:rPr>
        <w:t>В подобном случае:</w:t>
      </w:r>
    </w:p>
    <w:p w:rsidR="00B062E3" w:rsidRPr="004D64E0" w:rsidRDefault="00B062E3" w:rsidP="00B062E3">
      <w:pPr>
        <w:pStyle w:val="23"/>
        <w:widowControl w:val="0"/>
        <w:tabs>
          <w:tab w:val="left" w:pos="1134"/>
        </w:tabs>
        <w:spacing w:line="240" w:lineRule="auto"/>
        <w:ind w:firstLine="567"/>
        <w:rPr>
          <w:rFonts w:ascii="Sylfaen" w:hAnsi="Sylfaen"/>
          <w:sz w:val="22"/>
          <w:szCs w:val="22"/>
        </w:rPr>
      </w:pPr>
      <w:r w:rsidRPr="004D64E0">
        <w:rPr>
          <w:rFonts w:ascii="Sylfaen" w:hAnsi="Sylfaen"/>
          <w:sz w:val="22"/>
          <w:szCs w:val="22"/>
        </w:rPr>
        <w:t>1)</w:t>
      </w:r>
      <w:r w:rsidRPr="004D64E0">
        <w:rPr>
          <w:rFonts w:ascii="Sylfaen" w:hAnsi="Sylfaen"/>
          <w:sz w:val="22"/>
          <w:szCs w:val="22"/>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062E3" w:rsidRPr="004D64E0" w:rsidRDefault="00B062E3" w:rsidP="00B062E3">
      <w:pPr>
        <w:pStyle w:val="23"/>
        <w:widowControl w:val="0"/>
        <w:tabs>
          <w:tab w:val="left" w:pos="1134"/>
        </w:tabs>
        <w:spacing w:after="160" w:line="240" w:lineRule="auto"/>
        <w:ind w:firstLine="567"/>
        <w:rPr>
          <w:rFonts w:ascii="Sylfaen" w:hAnsi="Sylfaen" w:cs="Sylfaen"/>
          <w:sz w:val="22"/>
          <w:szCs w:val="22"/>
        </w:rPr>
      </w:pPr>
      <w:r w:rsidRPr="004D64E0">
        <w:rPr>
          <w:rFonts w:ascii="Sylfaen" w:hAnsi="Sylfaen"/>
          <w:sz w:val="22"/>
          <w:szCs w:val="22"/>
        </w:rPr>
        <w:t>2)</w:t>
      </w:r>
      <w:r w:rsidRPr="004D64E0">
        <w:rPr>
          <w:rFonts w:ascii="Sylfaen" w:hAnsi="Sylfaen"/>
          <w:sz w:val="22"/>
          <w:szCs w:val="22"/>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62E3" w:rsidRPr="004D64E0" w:rsidRDefault="00B062E3" w:rsidP="00B062E3">
      <w:pPr>
        <w:pStyle w:val="23"/>
        <w:widowControl w:val="0"/>
        <w:tabs>
          <w:tab w:val="left" w:pos="1134"/>
        </w:tabs>
        <w:spacing w:after="160" w:line="240" w:lineRule="auto"/>
        <w:ind w:firstLine="567"/>
        <w:rPr>
          <w:rFonts w:ascii="Sylfaen" w:hAnsi="Sylfaen"/>
          <w:sz w:val="22"/>
          <w:szCs w:val="22"/>
        </w:rPr>
      </w:pPr>
      <w:r w:rsidRPr="004D64E0">
        <w:rPr>
          <w:rFonts w:ascii="Sylfaen" w:hAnsi="Sylfaen"/>
          <w:sz w:val="22"/>
          <w:szCs w:val="22"/>
        </w:rPr>
        <w:t>---------------------------</w:t>
      </w:r>
    </w:p>
    <w:p w:rsidR="00B062E3" w:rsidRPr="004D64E0" w:rsidRDefault="00B062E3" w:rsidP="00B062E3">
      <w:pPr>
        <w:pStyle w:val="af2"/>
        <w:jc w:val="both"/>
        <w:rPr>
          <w:rFonts w:ascii="Sylfaen" w:hAnsi="Sylfaen"/>
          <w:b/>
          <w:sz w:val="22"/>
          <w:szCs w:val="22"/>
        </w:rPr>
      </w:pPr>
      <w:r w:rsidRPr="004D64E0">
        <w:rPr>
          <w:rFonts w:ascii="Sylfaen" w:hAnsi="Sylfaen"/>
          <w:sz w:val="22"/>
          <w:szCs w:val="22"/>
        </w:rPr>
        <w:t>5.1</w:t>
      </w:r>
      <w:proofErr w:type="gramStart"/>
      <w:r w:rsidRPr="004D64E0">
        <w:rPr>
          <w:rFonts w:ascii="Sylfaen" w:hAnsi="Sylfaen"/>
          <w:sz w:val="22"/>
          <w:szCs w:val="22"/>
        </w:rPr>
        <w:t xml:space="preserve"> </w:t>
      </w:r>
      <w:r w:rsidRPr="004D64E0">
        <w:rPr>
          <w:rFonts w:ascii="Sylfaen" w:hAnsi="Sylfaen"/>
          <w:i/>
          <w:sz w:val="22"/>
          <w:szCs w:val="22"/>
        </w:rPr>
        <w:t>Е</w:t>
      </w:r>
      <w:proofErr w:type="gramEnd"/>
      <w:r w:rsidRPr="004D64E0">
        <w:rPr>
          <w:rFonts w:ascii="Sylfaen" w:hAnsi="Sylfaen"/>
          <w:i/>
          <w:sz w:val="22"/>
          <w:szCs w:val="22"/>
        </w:rPr>
        <w:t xml:space="preserve">сли цена услуги, закупаемой по заявке на закупку в рамках данной процедуры, превышает </w:t>
      </w:r>
      <w:r w:rsidRPr="004D64E0">
        <w:rPr>
          <w:rFonts w:ascii="Sylfaen" w:hAnsi="Sylfaen"/>
          <w:b/>
          <w:i/>
          <w:sz w:val="22"/>
          <w:szCs w:val="22"/>
        </w:rPr>
        <w:t>восьмидесятикратный размер базовой единицы закупок, число " 15 "заменяется числом "30".</w:t>
      </w:r>
    </w:p>
    <w:p w:rsidR="00B062E3" w:rsidRPr="004D64E0" w:rsidRDefault="00B062E3" w:rsidP="00B062E3">
      <w:pPr>
        <w:pStyle w:val="23"/>
        <w:widowControl w:val="0"/>
        <w:tabs>
          <w:tab w:val="left" w:pos="1134"/>
        </w:tabs>
        <w:spacing w:after="160" w:line="240" w:lineRule="auto"/>
        <w:ind w:firstLine="567"/>
        <w:rPr>
          <w:rFonts w:ascii="Sylfaen" w:hAnsi="Sylfaen"/>
          <w:sz w:val="22"/>
          <w:szCs w:val="22"/>
        </w:rPr>
      </w:pPr>
    </w:p>
    <w:p w:rsidR="00B062E3" w:rsidRPr="004D64E0" w:rsidRDefault="00B062E3" w:rsidP="00B062E3">
      <w:pPr>
        <w:widowControl w:val="0"/>
        <w:spacing w:after="160"/>
        <w:jc w:val="center"/>
        <w:rPr>
          <w:rFonts w:ascii="Sylfaen" w:hAnsi="Sylfaen"/>
          <w:b/>
          <w:sz w:val="22"/>
          <w:szCs w:val="22"/>
        </w:rPr>
      </w:pPr>
    </w:p>
    <w:p w:rsidR="00B062E3" w:rsidRPr="004D64E0" w:rsidRDefault="00B062E3" w:rsidP="00B062E3">
      <w:pPr>
        <w:widowControl w:val="0"/>
        <w:spacing w:after="160"/>
        <w:jc w:val="center"/>
        <w:rPr>
          <w:rFonts w:ascii="Sylfaen" w:hAnsi="Sylfaen"/>
          <w:b/>
          <w:sz w:val="22"/>
          <w:szCs w:val="22"/>
        </w:rPr>
      </w:pPr>
      <w:r w:rsidRPr="004D64E0">
        <w:rPr>
          <w:rFonts w:ascii="Sylfaen" w:hAnsi="Sylfaen"/>
          <w:b/>
          <w:sz w:val="22"/>
          <w:szCs w:val="22"/>
        </w:rPr>
        <w:t xml:space="preserve">3. РАЗЪЯСНЕНИЕ ПРИГЛАШЕНИЯ </w:t>
      </w:r>
      <w:r w:rsidRPr="004D64E0">
        <w:rPr>
          <w:rFonts w:ascii="Sylfaen" w:hAnsi="Sylfaen"/>
          <w:b/>
          <w:sz w:val="22"/>
          <w:szCs w:val="22"/>
        </w:rPr>
        <w:br/>
        <w:t xml:space="preserve">И ПОРЯДОК ВНЕСЕНИЯ ИЗМЕНЕНИЯ В ПРИГЛАШЕНИЕ </w:t>
      </w:r>
    </w:p>
    <w:p w:rsidR="00B062E3" w:rsidRPr="004B793C"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3.1.</w:t>
      </w:r>
      <w:r w:rsidRPr="004D64E0">
        <w:rPr>
          <w:rFonts w:ascii="Sylfaen" w:hAnsi="Sylfaen"/>
          <w:sz w:val="22"/>
          <w:szCs w:val="22"/>
        </w:rPr>
        <w:tab/>
        <w:t>Согласно статье 29 Закона участник вправе требовать от заказчика разъяснения приглашения.</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4D64E0">
        <w:rPr>
          <w:rStyle w:val="af6"/>
          <w:rFonts w:ascii="Sylfaen" w:hAnsi="Sylfaen"/>
          <w:sz w:val="22"/>
          <w:szCs w:val="22"/>
        </w:rPr>
        <w:footnoteReference w:customMarkFollows="1" w:id="3"/>
        <w:t>5</w:t>
      </w:r>
      <w:r w:rsidRPr="004D64E0">
        <w:rPr>
          <w:rFonts w:ascii="Sylfaen" w:hAnsi="Sylfaen"/>
          <w:sz w:val="22"/>
          <w:szCs w:val="22"/>
        </w:rPr>
        <w:t xml:space="preserve">. </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lastRenderedPageBreak/>
        <w:t>3.2.</w:t>
      </w:r>
      <w:r w:rsidRPr="004D64E0">
        <w:rPr>
          <w:rFonts w:ascii="Sylfaen" w:hAnsi="Sylfaen"/>
          <w:sz w:val="22"/>
          <w:szCs w:val="22"/>
        </w:rPr>
        <w:tab/>
        <w:t>В день предоставления разъяснения объявление о запросе и о</w:t>
      </w:r>
      <w:r w:rsidRPr="004D64E0">
        <w:rPr>
          <w:rFonts w:ascii="Sylfaen" w:hAnsi="Sylfaen" w:cs="Courier New"/>
          <w:sz w:val="22"/>
          <w:szCs w:val="22"/>
          <w:lang w:val="en-US"/>
        </w:rPr>
        <w:t> </w:t>
      </w:r>
      <w:r w:rsidRPr="004D64E0">
        <w:rPr>
          <w:rFonts w:ascii="Sylfaen" w:hAnsi="Sylfaen"/>
          <w:sz w:val="22"/>
          <w:szCs w:val="22"/>
        </w:rPr>
        <w:t>содержании разъяснения опубликовывается в подразделе "Объявления относительно разъяснений приглашений" раздела "Объявления о</w:t>
      </w:r>
      <w:r w:rsidRPr="004D64E0">
        <w:rPr>
          <w:rFonts w:ascii="Sylfaen" w:hAnsi="Sylfaen" w:cs="Courier New"/>
          <w:sz w:val="22"/>
          <w:szCs w:val="22"/>
          <w:lang w:val="en-US"/>
        </w:rPr>
        <w:t> </w:t>
      </w:r>
      <w:r w:rsidRPr="004D64E0">
        <w:rPr>
          <w:rFonts w:ascii="Sylfaen" w:hAnsi="Sylfaen"/>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B062E3" w:rsidRPr="004D64E0" w:rsidRDefault="00B062E3" w:rsidP="00B062E3">
      <w:pPr>
        <w:widowControl w:val="0"/>
        <w:tabs>
          <w:tab w:val="left" w:pos="1134"/>
        </w:tabs>
        <w:autoSpaceDE w:val="0"/>
        <w:autoSpaceDN w:val="0"/>
        <w:adjustRightInd w:val="0"/>
        <w:ind w:firstLine="567"/>
        <w:jc w:val="both"/>
        <w:rPr>
          <w:rFonts w:ascii="Sylfaen" w:hAnsi="Sylfaen"/>
          <w:sz w:val="22"/>
          <w:szCs w:val="22"/>
        </w:rPr>
      </w:pPr>
      <w:r w:rsidRPr="004D64E0">
        <w:rPr>
          <w:rFonts w:ascii="Sylfaen" w:hAnsi="Sylfaen"/>
          <w:sz w:val="22"/>
          <w:szCs w:val="22"/>
        </w:rPr>
        <w:t>3.3.</w:t>
      </w:r>
      <w:r w:rsidRPr="004D64E0">
        <w:rPr>
          <w:rFonts w:ascii="Sylfaen" w:hAnsi="Sylfaen"/>
          <w:sz w:val="22"/>
          <w:szCs w:val="22"/>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4D64E0">
        <w:rPr>
          <w:rFonts w:ascii="Sylfaen" w:hAnsi="Sylfaen"/>
          <w:sz w:val="22"/>
          <w:szCs w:val="22"/>
        </w:rPr>
        <w:t>непредоставления</w:t>
      </w:r>
      <w:proofErr w:type="spellEnd"/>
      <w:r w:rsidRPr="004D64E0">
        <w:rPr>
          <w:rFonts w:ascii="Sylfaen" w:hAnsi="Sylfaen"/>
          <w:sz w:val="22"/>
          <w:szCs w:val="22"/>
        </w:rPr>
        <w:t xml:space="preserve"> разъяснения в течение двух календарных дней, следующих за днем получения запроса.</w:t>
      </w:r>
    </w:p>
    <w:p w:rsidR="00B062E3" w:rsidRPr="004D64E0" w:rsidRDefault="00B062E3" w:rsidP="00B062E3">
      <w:pPr>
        <w:widowControl w:val="0"/>
        <w:tabs>
          <w:tab w:val="left" w:pos="1134"/>
        </w:tabs>
        <w:autoSpaceDE w:val="0"/>
        <w:autoSpaceDN w:val="0"/>
        <w:adjustRightInd w:val="0"/>
        <w:ind w:firstLine="567"/>
        <w:jc w:val="both"/>
        <w:rPr>
          <w:rFonts w:ascii="Sylfaen" w:hAnsi="Sylfaen"/>
          <w:sz w:val="22"/>
          <w:szCs w:val="22"/>
          <w:lang w:val="hy-AM"/>
        </w:rPr>
      </w:pPr>
      <w:r w:rsidRPr="004D64E0">
        <w:rPr>
          <w:rFonts w:ascii="Sylfaen" w:hAnsi="Sylfaen"/>
          <w:sz w:val="22"/>
          <w:szCs w:val="22"/>
        </w:rPr>
        <w:t>3.4.</w:t>
      </w:r>
      <w:r w:rsidRPr="004D64E0">
        <w:rPr>
          <w:rFonts w:ascii="Sylfaen" w:hAnsi="Sylfaen"/>
          <w:sz w:val="22"/>
          <w:szCs w:val="22"/>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B062E3" w:rsidRPr="004D64E0" w:rsidRDefault="00B062E3" w:rsidP="00B062E3">
      <w:pPr>
        <w:widowControl w:val="0"/>
        <w:tabs>
          <w:tab w:val="left" w:pos="1134"/>
        </w:tabs>
        <w:autoSpaceDE w:val="0"/>
        <w:autoSpaceDN w:val="0"/>
        <w:adjustRightInd w:val="0"/>
        <w:ind w:firstLine="567"/>
        <w:jc w:val="both"/>
        <w:rPr>
          <w:rFonts w:ascii="Sylfaen" w:hAnsi="Sylfaen" w:cs="Arial Unicode"/>
          <w:sz w:val="22"/>
          <w:szCs w:val="22"/>
          <w:lang w:val="hy-AM"/>
        </w:rPr>
      </w:pPr>
      <w:r w:rsidRPr="004D64E0">
        <w:rPr>
          <w:rFonts w:ascii="Sylfaen" w:hAnsi="Sylfaen"/>
          <w:sz w:val="22"/>
          <w:szCs w:val="22"/>
          <w:lang w:val="hy-AM"/>
        </w:rPr>
        <w:t>3.5</w:t>
      </w:r>
      <w:r w:rsidRPr="004D64E0">
        <w:rPr>
          <w:rFonts w:ascii="Sylfaen" w:hAnsi="Sylfaen"/>
          <w:sz w:val="22"/>
          <w:szCs w:val="22"/>
        </w:rPr>
        <w:t xml:space="preserve"> </w:t>
      </w:r>
      <w:r w:rsidRPr="004D64E0">
        <w:rPr>
          <w:rFonts w:ascii="Sylfaen" w:hAnsi="Sylfaen"/>
          <w:sz w:val="22"/>
          <w:szCs w:val="22"/>
          <w:lang w:val="hy-AM"/>
        </w:rPr>
        <w:t>Кажд</w:t>
      </w:r>
      <w:proofErr w:type="spellStart"/>
      <w:r w:rsidRPr="004D64E0">
        <w:rPr>
          <w:rFonts w:ascii="Sylfaen" w:hAnsi="Sylfaen"/>
          <w:sz w:val="22"/>
          <w:szCs w:val="22"/>
        </w:rPr>
        <w:t>ое</w:t>
      </w:r>
      <w:proofErr w:type="spellEnd"/>
      <w:r w:rsidRPr="004D64E0">
        <w:rPr>
          <w:rFonts w:ascii="Sylfaen" w:hAnsi="Sylfaen"/>
          <w:sz w:val="22"/>
          <w:szCs w:val="22"/>
        </w:rPr>
        <w:t xml:space="preserve"> лицо</w:t>
      </w:r>
      <w:r w:rsidRPr="004D64E0">
        <w:rPr>
          <w:rFonts w:ascii="Sylfaen" w:hAnsi="Sylfaen"/>
          <w:sz w:val="22"/>
          <w:szCs w:val="22"/>
          <w:lang w:val="hy-AM"/>
        </w:rPr>
        <w:t xml:space="preserve"> без указания имени, до истечения срока, установленного для внесения изменений в приглашение, </w:t>
      </w:r>
      <w:r w:rsidRPr="004D64E0">
        <w:rPr>
          <w:rFonts w:ascii="Sylfaen" w:hAnsi="Sylfaen"/>
          <w:sz w:val="22"/>
          <w:szCs w:val="22"/>
        </w:rPr>
        <w:t xml:space="preserve">имеет право </w:t>
      </w:r>
      <w:r w:rsidRPr="004D64E0">
        <w:rPr>
          <w:rFonts w:ascii="Sylfaen" w:hAnsi="Sylfaen"/>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4D64E0">
        <w:rPr>
          <w:rFonts w:ascii="Sylfaen" w:hAnsi="Sylfaen"/>
          <w:sz w:val="22"/>
          <w:szCs w:val="22"/>
        </w:rPr>
        <w:t xml:space="preserve"> </w:t>
      </w:r>
      <w:r w:rsidRPr="004D64E0">
        <w:rPr>
          <w:rFonts w:ascii="Sylfaen" w:hAnsi="Sylfaen"/>
          <w:sz w:val="22"/>
          <w:szCs w:val="22"/>
          <w:lang w:val="hy-AM"/>
        </w:rPr>
        <w:t>с точки зрения предусмотренных Законом требований обеспечения конкуренции и исключения дискриминации</w:t>
      </w:r>
      <w:r w:rsidRPr="004D64E0">
        <w:rPr>
          <w:rFonts w:ascii="Sylfaen" w:hAnsi="Sylfaen"/>
          <w:sz w:val="22"/>
          <w:szCs w:val="22"/>
        </w:rPr>
        <w:t>.</w:t>
      </w:r>
      <w:r w:rsidRPr="004D64E0">
        <w:rPr>
          <w:rFonts w:ascii="Sylfaen" w:hAnsi="Sylfaen"/>
          <w:sz w:val="22"/>
          <w:szCs w:val="22"/>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62E3" w:rsidRPr="00E92F1E" w:rsidRDefault="00B062E3" w:rsidP="00B062E3">
      <w:pPr>
        <w:widowControl w:val="0"/>
        <w:tabs>
          <w:tab w:val="left" w:pos="1134"/>
        </w:tabs>
        <w:autoSpaceDE w:val="0"/>
        <w:autoSpaceDN w:val="0"/>
        <w:adjustRightInd w:val="0"/>
        <w:spacing w:after="160"/>
        <w:ind w:firstLine="567"/>
        <w:jc w:val="both"/>
        <w:rPr>
          <w:rFonts w:ascii="Sylfaen" w:hAnsi="Sylfaen"/>
          <w:sz w:val="22"/>
          <w:szCs w:val="22"/>
        </w:rPr>
      </w:pPr>
      <w:r w:rsidRPr="004D64E0">
        <w:rPr>
          <w:rFonts w:ascii="Sylfaen" w:hAnsi="Sylfaen"/>
          <w:sz w:val="22"/>
          <w:szCs w:val="22"/>
        </w:rPr>
        <w:t>3.</w:t>
      </w:r>
      <w:r w:rsidRPr="004D64E0">
        <w:rPr>
          <w:rFonts w:ascii="Sylfaen" w:hAnsi="Sylfaen"/>
          <w:sz w:val="22"/>
          <w:szCs w:val="22"/>
          <w:lang w:val="hy-AM"/>
        </w:rPr>
        <w:t>6</w:t>
      </w:r>
      <w:r w:rsidRPr="004D64E0">
        <w:rPr>
          <w:rFonts w:ascii="Sylfaen" w:hAnsi="Sylfaen"/>
          <w:sz w:val="22"/>
          <w:szCs w:val="22"/>
        </w:rPr>
        <w:t>.</w:t>
      </w:r>
      <w:r w:rsidRPr="004D64E0">
        <w:rPr>
          <w:rFonts w:ascii="Sylfaen" w:hAnsi="Sylfaen"/>
          <w:sz w:val="22"/>
          <w:szCs w:val="22"/>
        </w:rPr>
        <w:tab/>
        <w:t>При внесении изменений в приглашение окончательный срок подачи заявок исчисляется со дня опубликования в бюллетене объявления об</w:t>
      </w:r>
      <w:r w:rsidRPr="004D64E0">
        <w:rPr>
          <w:rFonts w:ascii="Sylfaen" w:hAnsi="Sylfaen" w:cs="Courier New"/>
          <w:sz w:val="22"/>
          <w:szCs w:val="22"/>
          <w:lang w:val="en-US"/>
        </w:rPr>
        <w:t> </w:t>
      </w:r>
      <w:r w:rsidRPr="004D64E0">
        <w:rPr>
          <w:rFonts w:ascii="Sylfaen" w:hAnsi="Sylfaen"/>
          <w:sz w:val="22"/>
          <w:szCs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4D64E0">
        <w:rPr>
          <w:rStyle w:val="af6"/>
          <w:rFonts w:ascii="Sylfaen" w:hAnsi="Sylfaen"/>
          <w:sz w:val="22"/>
          <w:szCs w:val="22"/>
        </w:rPr>
        <w:footnoteReference w:customMarkFollows="1" w:id="4"/>
        <w:t>6</w:t>
      </w:r>
      <w:r w:rsidRPr="004D64E0">
        <w:rPr>
          <w:rFonts w:ascii="Sylfaen" w:hAnsi="Sylfaen"/>
          <w:sz w:val="22"/>
          <w:szCs w:val="22"/>
        </w:rPr>
        <w:t>.</w:t>
      </w:r>
    </w:p>
    <w:p w:rsidR="00B062E3" w:rsidRPr="004D64E0" w:rsidRDefault="00B062E3" w:rsidP="00B062E3">
      <w:pPr>
        <w:widowControl w:val="0"/>
        <w:tabs>
          <w:tab w:val="left" w:pos="1134"/>
        </w:tabs>
        <w:autoSpaceDE w:val="0"/>
        <w:autoSpaceDN w:val="0"/>
        <w:adjustRightInd w:val="0"/>
        <w:spacing w:after="160"/>
        <w:ind w:firstLine="567"/>
        <w:jc w:val="both"/>
        <w:rPr>
          <w:rFonts w:ascii="Sylfaen" w:hAnsi="Sylfaen" w:cs="Arial"/>
          <w:b/>
          <w:sz w:val="22"/>
          <w:szCs w:val="22"/>
        </w:rPr>
      </w:pPr>
      <w:r w:rsidRPr="009D6B72">
        <w:rPr>
          <w:rFonts w:ascii="Sylfaen" w:hAnsi="Sylfaen"/>
          <w:sz w:val="22"/>
          <w:szCs w:val="22"/>
        </w:rPr>
        <w:t xml:space="preserve">                             </w:t>
      </w:r>
      <w:r w:rsidRPr="004D64E0">
        <w:rPr>
          <w:rFonts w:ascii="Sylfaen" w:hAnsi="Sylfaen"/>
          <w:b/>
          <w:sz w:val="22"/>
          <w:szCs w:val="22"/>
        </w:rPr>
        <w:t>4. ПОРЯДОК ПОДАЧИ ЗАЯВКИ</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4.1.</w:t>
      </w:r>
      <w:r w:rsidRPr="004D64E0">
        <w:rPr>
          <w:rFonts w:ascii="Sylfaen" w:hAnsi="Sylfaen"/>
          <w:sz w:val="22"/>
          <w:szCs w:val="22"/>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B062E3" w:rsidRPr="004D64E0" w:rsidRDefault="00B062E3" w:rsidP="00B062E3">
      <w:pPr>
        <w:pStyle w:val="23"/>
        <w:widowControl w:val="0"/>
        <w:spacing w:line="240" w:lineRule="auto"/>
        <w:ind w:firstLine="567"/>
        <w:rPr>
          <w:rFonts w:ascii="Sylfaen" w:hAnsi="Sylfaen" w:cs="Sylfaen"/>
          <w:sz w:val="22"/>
          <w:szCs w:val="22"/>
        </w:rPr>
      </w:pPr>
      <w:r w:rsidRPr="004D64E0">
        <w:rPr>
          <w:rFonts w:ascii="Sylfaen" w:hAnsi="Sylfaen"/>
          <w:sz w:val="22"/>
          <w:szCs w:val="22"/>
        </w:rPr>
        <w:t xml:space="preserve">Участник может подать </w:t>
      </w:r>
      <w:proofErr w:type="gramStart"/>
      <w:r w:rsidRPr="004D64E0">
        <w:rPr>
          <w:rFonts w:ascii="Sylfaen" w:hAnsi="Sylfaen"/>
          <w:sz w:val="22"/>
          <w:szCs w:val="22"/>
        </w:rPr>
        <w:t>заявку</w:t>
      </w:r>
      <w:proofErr w:type="gramEnd"/>
      <w:r w:rsidRPr="004D64E0">
        <w:rPr>
          <w:rFonts w:ascii="Sylfaen" w:hAnsi="Sylfaen"/>
          <w:sz w:val="22"/>
          <w:szCs w:val="22"/>
        </w:rPr>
        <w:t xml:space="preserve"> как для каждого лота, так и для нескольких или всех лотов. </w:t>
      </w:r>
    </w:p>
    <w:p w:rsidR="00B062E3" w:rsidRPr="004D64E0" w:rsidRDefault="00B062E3" w:rsidP="00B062E3">
      <w:pPr>
        <w:pStyle w:val="23"/>
        <w:widowControl w:val="0"/>
        <w:spacing w:line="240" w:lineRule="auto"/>
        <w:ind w:firstLine="567"/>
        <w:rPr>
          <w:rFonts w:ascii="Sylfaen" w:hAnsi="Sylfaen" w:cs="Sylfaen"/>
          <w:sz w:val="22"/>
          <w:szCs w:val="22"/>
        </w:rPr>
      </w:pPr>
      <w:r w:rsidRPr="004D64E0">
        <w:rPr>
          <w:rFonts w:ascii="Sylfaen" w:hAnsi="Sylfaen"/>
          <w:sz w:val="22"/>
          <w:szCs w:val="22"/>
        </w:rPr>
        <w:t>Заявка подается до истечения срока, установленного для этого настоящим Приглашением.</w:t>
      </w:r>
    </w:p>
    <w:p w:rsidR="00B062E3" w:rsidRPr="004D64E0" w:rsidRDefault="00B062E3" w:rsidP="00B062E3">
      <w:pPr>
        <w:pStyle w:val="23"/>
        <w:widowControl w:val="0"/>
        <w:spacing w:line="240" w:lineRule="auto"/>
        <w:ind w:firstLine="567"/>
        <w:rPr>
          <w:rFonts w:ascii="Sylfaen" w:hAnsi="Sylfaen"/>
          <w:sz w:val="22"/>
          <w:szCs w:val="22"/>
        </w:rPr>
      </w:pPr>
      <w:r w:rsidRPr="004D64E0">
        <w:rPr>
          <w:rFonts w:ascii="Sylfaen" w:hAnsi="Sylfaen"/>
          <w:sz w:val="22"/>
          <w:szCs w:val="22"/>
        </w:rPr>
        <w:t>Порядок подготовки заявки описан в части 2 настоящего приглашения - в порядке по подготовке заявок на открытый конкурс.</w:t>
      </w:r>
    </w:p>
    <w:p w:rsidR="00B062E3" w:rsidRPr="004D64E0" w:rsidRDefault="00B062E3" w:rsidP="00B062E3">
      <w:pPr>
        <w:pStyle w:val="23"/>
        <w:widowControl w:val="0"/>
        <w:tabs>
          <w:tab w:val="left" w:pos="1134"/>
        </w:tabs>
        <w:spacing w:after="160" w:line="240" w:lineRule="auto"/>
        <w:ind w:firstLine="567"/>
        <w:contextualSpacing/>
        <w:rPr>
          <w:rFonts w:ascii="Sylfaen" w:hAnsi="Sylfaen" w:cs="Sylfaen"/>
          <w:sz w:val="22"/>
          <w:szCs w:val="22"/>
        </w:rPr>
      </w:pPr>
      <w:r w:rsidRPr="004D64E0">
        <w:rPr>
          <w:rFonts w:ascii="Sylfaen" w:hAnsi="Sylfaen"/>
          <w:sz w:val="22"/>
          <w:szCs w:val="22"/>
        </w:rPr>
        <w:t>4.2.</w:t>
      </w:r>
      <w:r w:rsidRPr="004D64E0">
        <w:rPr>
          <w:rFonts w:ascii="Sylfaen" w:hAnsi="Sylfaen"/>
          <w:sz w:val="22"/>
          <w:szCs w:val="22"/>
        </w:rPr>
        <w:tab/>
        <w:t xml:space="preserve">Заявки на процедуру необходимо подать в комиссию по адресу  </w:t>
      </w:r>
      <w:proofErr w:type="spellStart"/>
      <w:r w:rsidRPr="004D64E0">
        <w:rPr>
          <w:rFonts w:ascii="Sylfaen" w:hAnsi="Sylfaen"/>
          <w:sz w:val="22"/>
          <w:szCs w:val="22"/>
        </w:rPr>
        <w:t>Армавирская</w:t>
      </w:r>
      <w:proofErr w:type="spellEnd"/>
      <w:r w:rsidRPr="004D64E0">
        <w:rPr>
          <w:rFonts w:ascii="Sylfaen" w:hAnsi="Sylfaen"/>
          <w:sz w:val="22"/>
          <w:szCs w:val="22"/>
        </w:rPr>
        <w:t xml:space="preserve"> о</w:t>
      </w:r>
      <w:r w:rsidR="00086352">
        <w:rPr>
          <w:rFonts w:ascii="Sylfaen" w:hAnsi="Sylfaen"/>
          <w:sz w:val="22"/>
          <w:szCs w:val="22"/>
        </w:rPr>
        <w:t xml:space="preserve">бласть,  община  Аракс,   село </w:t>
      </w:r>
      <w:proofErr w:type="spellStart"/>
      <w:r w:rsidR="00086352">
        <w:rPr>
          <w:rFonts w:ascii="Sylfaen" w:hAnsi="Sylfaen"/>
          <w:sz w:val="22"/>
          <w:szCs w:val="22"/>
        </w:rPr>
        <w:t>Араташ</w:t>
      </w:r>
      <w:r w:rsidR="00086352" w:rsidRPr="00086352">
        <w:rPr>
          <w:rFonts w:ascii="Sylfaen" w:hAnsi="Sylfaen"/>
          <w:sz w:val="22"/>
          <w:szCs w:val="22"/>
        </w:rPr>
        <w:t>ен</w:t>
      </w:r>
      <w:proofErr w:type="spellEnd"/>
      <w:r w:rsidRPr="004D64E0">
        <w:rPr>
          <w:rFonts w:ascii="Sylfaen" w:hAnsi="Sylfaen"/>
          <w:sz w:val="22"/>
          <w:szCs w:val="22"/>
        </w:rPr>
        <w:t xml:space="preserve">  </w:t>
      </w:r>
      <w:proofErr w:type="spellStart"/>
      <w:r w:rsidRPr="004D64E0">
        <w:rPr>
          <w:rFonts w:ascii="Sylfaen" w:hAnsi="Sylfaen"/>
          <w:sz w:val="22"/>
          <w:szCs w:val="22"/>
        </w:rPr>
        <w:t>ул</w:t>
      </w:r>
      <w:proofErr w:type="gramStart"/>
      <w:r w:rsidRPr="004D64E0">
        <w:rPr>
          <w:rFonts w:ascii="Sylfaen" w:hAnsi="Sylfaen"/>
          <w:sz w:val="22"/>
          <w:szCs w:val="22"/>
        </w:rPr>
        <w:t>.</w:t>
      </w:r>
      <w:r w:rsidR="00086352" w:rsidRPr="00086352">
        <w:rPr>
          <w:rFonts w:ascii="Sylfaen" w:hAnsi="Sylfaen"/>
          <w:sz w:val="22"/>
          <w:szCs w:val="22"/>
        </w:rPr>
        <w:t>М</w:t>
      </w:r>
      <w:proofErr w:type="gramEnd"/>
      <w:r w:rsidR="00086352" w:rsidRPr="00086352">
        <w:rPr>
          <w:rFonts w:ascii="Sylfaen" w:hAnsi="Sylfaen"/>
          <w:sz w:val="22"/>
          <w:szCs w:val="22"/>
        </w:rPr>
        <w:t>аштоца</w:t>
      </w:r>
      <w:proofErr w:type="spellEnd"/>
      <w:r w:rsidR="00086352" w:rsidRPr="00086352">
        <w:rPr>
          <w:rFonts w:ascii="Sylfaen" w:hAnsi="Sylfaen"/>
          <w:sz w:val="22"/>
          <w:szCs w:val="22"/>
        </w:rPr>
        <w:t xml:space="preserve">  дом 3</w:t>
      </w:r>
      <w:r w:rsidRPr="004D64E0">
        <w:rPr>
          <w:rFonts w:ascii="Sylfaen" w:hAnsi="Sylfaen"/>
          <w:sz w:val="22"/>
          <w:szCs w:val="22"/>
        </w:rPr>
        <w:t>,    не позднее, чем 1</w:t>
      </w:r>
      <w:r w:rsidR="00086352" w:rsidRPr="00086352">
        <w:rPr>
          <w:rFonts w:ascii="Sylfaen" w:hAnsi="Sylfaen"/>
          <w:sz w:val="22"/>
          <w:szCs w:val="22"/>
        </w:rPr>
        <w:t>1</w:t>
      </w:r>
      <w:r w:rsidRPr="004D64E0">
        <w:rPr>
          <w:rFonts w:ascii="Sylfaen" w:hAnsi="Sylfaen"/>
          <w:sz w:val="22"/>
          <w:szCs w:val="22"/>
        </w:rPr>
        <w:t>:</w:t>
      </w:r>
      <w:r w:rsidR="00086352" w:rsidRPr="00086352">
        <w:rPr>
          <w:rFonts w:ascii="Sylfaen" w:hAnsi="Sylfaen"/>
          <w:sz w:val="22"/>
          <w:szCs w:val="22"/>
        </w:rPr>
        <w:t>0</w:t>
      </w:r>
      <w:r w:rsidRPr="004D64E0">
        <w:rPr>
          <w:rFonts w:ascii="Sylfaen" w:hAnsi="Sylfaen"/>
          <w:sz w:val="22"/>
          <w:szCs w:val="22"/>
        </w:rPr>
        <w:t xml:space="preserve">0   часов   7-го дня  с  даты опубликования в бюллетене объявления и приглашения на настоящую процедуру. </w:t>
      </w:r>
    </w:p>
    <w:p w:rsidR="00B062E3" w:rsidRPr="004D64E0" w:rsidRDefault="00B062E3" w:rsidP="00B062E3">
      <w:pPr>
        <w:pStyle w:val="23"/>
        <w:widowControl w:val="0"/>
        <w:tabs>
          <w:tab w:val="left" w:pos="1134"/>
        </w:tabs>
        <w:spacing w:line="240" w:lineRule="auto"/>
        <w:ind w:firstLine="567"/>
        <w:contextualSpacing/>
        <w:rPr>
          <w:rFonts w:ascii="Sylfaen" w:hAnsi="Sylfaen"/>
          <w:sz w:val="22"/>
          <w:szCs w:val="22"/>
        </w:rPr>
      </w:pPr>
      <w:r w:rsidRPr="004D64E0">
        <w:rPr>
          <w:rFonts w:ascii="Sylfaen" w:hAnsi="Sylfaen"/>
          <w:sz w:val="22"/>
          <w:szCs w:val="22"/>
        </w:rPr>
        <w:lastRenderedPageBreak/>
        <w:t xml:space="preserve">Заявки на процедуру получает и в журнале регистрации заявок регистрирует секретарь комиссии   </w:t>
      </w:r>
      <w:proofErr w:type="spellStart"/>
      <w:r w:rsidRPr="004D64E0">
        <w:rPr>
          <w:rFonts w:ascii="Sylfaen" w:hAnsi="Sylfaen"/>
          <w:sz w:val="22"/>
          <w:szCs w:val="22"/>
        </w:rPr>
        <w:t>Лусик</w:t>
      </w:r>
      <w:proofErr w:type="spellEnd"/>
      <w:r w:rsidRPr="004D64E0">
        <w:rPr>
          <w:rFonts w:ascii="Sylfaen" w:hAnsi="Sylfaen"/>
          <w:sz w:val="22"/>
          <w:szCs w:val="22"/>
        </w:rPr>
        <w:t xml:space="preserve">  </w:t>
      </w:r>
      <w:proofErr w:type="spellStart"/>
      <w:r w:rsidRPr="004D64E0">
        <w:rPr>
          <w:rFonts w:ascii="Sylfaen" w:hAnsi="Sylfaen"/>
          <w:sz w:val="22"/>
          <w:szCs w:val="22"/>
        </w:rPr>
        <w:t>Агаджанян</w:t>
      </w:r>
      <w:proofErr w:type="spellEnd"/>
      <w:r w:rsidRPr="004D64E0">
        <w:rPr>
          <w:rFonts w:ascii="Sylfaen" w:hAnsi="Sylfaen"/>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062E3" w:rsidRPr="004D64E0" w:rsidRDefault="00B062E3" w:rsidP="00B062E3">
      <w:pPr>
        <w:pStyle w:val="23"/>
        <w:widowControl w:val="0"/>
        <w:tabs>
          <w:tab w:val="left" w:pos="1134"/>
        </w:tabs>
        <w:spacing w:after="160" w:line="240" w:lineRule="auto"/>
        <w:ind w:firstLine="567"/>
        <w:rPr>
          <w:rFonts w:ascii="Sylfaen" w:hAnsi="Sylfaen"/>
          <w:sz w:val="22"/>
          <w:szCs w:val="22"/>
        </w:rPr>
      </w:pPr>
      <w:r w:rsidRPr="004D64E0">
        <w:rPr>
          <w:rFonts w:ascii="Sylfaen" w:hAnsi="Sylfaen"/>
          <w:sz w:val="22"/>
          <w:szCs w:val="22"/>
        </w:rPr>
        <w:t>4.3.</w:t>
      </w:r>
      <w:r w:rsidRPr="004D64E0">
        <w:rPr>
          <w:rFonts w:ascii="Sylfaen" w:hAnsi="Sylfaen"/>
          <w:sz w:val="22"/>
          <w:szCs w:val="22"/>
        </w:rPr>
        <w:tab/>
        <w:t>В заявке участник представляет:</w:t>
      </w:r>
    </w:p>
    <w:p w:rsidR="00B062E3" w:rsidRPr="004D64E0" w:rsidRDefault="00B062E3" w:rsidP="00B062E3">
      <w:pPr>
        <w:jc w:val="both"/>
        <w:rPr>
          <w:rFonts w:ascii="Sylfaen" w:hAnsi="Sylfaen"/>
          <w:sz w:val="22"/>
          <w:szCs w:val="22"/>
        </w:rPr>
      </w:pPr>
      <w:r w:rsidRPr="004D64E0">
        <w:rPr>
          <w:rFonts w:ascii="Sylfaen" w:hAnsi="Sylfaen"/>
          <w:sz w:val="22"/>
          <w:szCs w:val="22"/>
        </w:rPr>
        <w:t>1) утвержденное им заявление-объявление, предусмотренное пунктом 2.1 части 2 настоящего приглашения</w:t>
      </w:r>
      <w:r w:rsidRPr="004D64E0">
        <w:rPr>
          <w:rFonts w:ascii="Sylfaen" w:hAnsi="Sylfaen"/>
          <w:sz w:val="22"/>
          <w:szCs w:val="22"/>
          <w:lang w:val="hy-AM"/>
        </w:rPr>
        <w:t xml:space="preserve"> </w:t>
      </w:r>
      <w:r w:rsidRPr="004D64E0">
        <w:rPr>
          <w:rFonts w:ascii="Sylfaen" w:hAnsi="Sylfaen"/>
          <w:sz w:val="22"/>
          <w:szCs w:val="22"/>
        </w:rPr>
        <w:t>указав адрес электронной почты, учетный номер налогоплательщика, адрес деятельности и номер телефона</w:t>
      </w:r>
      <w:proofErr w:type="gramStart"/>
      <w:r w:rsidRPr="004D64E0">
        <w:rPr>
          <w:rFonts w:ascii="Sylfaen" w:hAnsi="Sylfaen"/>
          <w:sz w:val="22"/>
          <w:szCs w:val="22"/>
        </w:rPr>
        <w:t xml:space="preserve"> ,</w:t>
      </w:r>
      <w:proofErr w:type="gramEnd"/>
      <w:r w:rsidRPr="004D64E0">
        <w:rPr>
          <w:rFonts w:ascii="Sylfaen" w:hAnsi="Sylfaen"/>
          <w:sz w:val="22"/>
          <w:szCs w:val="22"/>
        </w:rPr>
        <w:t xml:space="preserve"> которое включает:</w:t>
      </w:r>
    </w:p>
    <w:p w:rsidR="00B062E3" w:rsidRPr="004D64E0" w:rsidRDefault="00B062E3" w:rsidP="00B062E3">
      <w:pPr>
        <w:jc w:val="both"/>
        <w:rPr>
          <w:rFonts w:ascii="Sylfaen" w:hAnsi="Sylfaen"/>
          <w:sz w:val="22"/>
          <w:szCs w:val="22"/>
        </w:rPr>
      </w:pPr>
      <w:r w:rsidRPr="004D64E0">
        <w:rPr>
          <w:rFonts w:ascii="Sylfaen" w:hAnsi="Sylfaen"/>
          <w:sz w:val="22"/>
          <w:szCs w:val="22"/>
        </w:rPr>
        <w:t xml:space="preserve">   а) подтверждение о соответствии своих данных требованиям права на участие, установленным настоящим приглашением;</w:t>
      </w:r>
    </w:p>
    <w:p w:rsidR="00B062E3" w:rsidRPr="004D64E0" w:rsidRDefault="00B062E3" w:rsidP="00B062E3">
      <w:pPr>
        <w:jc w:val="both"/>
        <w:rPr>
          <w:rFonts w:ascii="Sylfaen" w:hAnsi="Sylfaen"/>
          <w:sz w:val="22"/>
          <w:szCs w:val="22"/>
        </w:rPr>
      </w:pPr>
      <w:r w:rsidRPr="004D64E0">
        <w:rPr>
          <w:rFonts w:ascii="Sylfaen" w:hAnsi="Sylfaen"/>
          <w:sz w:val="22"/>
          <w:szCs w:val="22"/>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B062E3" w:rsidRPr="004D64E0" w:rsidRDefault="00B062E3" w:rsidP="00B062E3">
      <w:pPr>
        <w:ind w:firstLine="284"/>
        <w:jc w:val="both"/>
        <w:rPr>
          <w:rFonts w:ascii="Sylfaen" w:hAnsi="Sylfaen"/>
          <w:sz w:val="22"/>
          <w:szCs w:val="22"/>
        </w:rPr>
      </w:pPr>
      <w:r w:rsidRPr="004D64E0">
        <w:rPr>
          <w:rFonts w:ascii="Sylfaen" w:hAnsi="Sylfaen"/>
          <w:sz w:val="22"/>
          <w:szCs w:val="22"/>
        </w:rPr>
        <w:t xml:space="preserve">в) объявление об отсутствии недобросовестной конкуренции, злоупотребления доминирующим положением и </w:t>
      </w:r>
      <w:proofErr w:type="spellStart"/>
      <w:r w:rsidRPr="004D64E0">
        <w:rPr>
          <w:rFonts w:ascii="Sylfaen" w:hAnsi="Sylfaen"/>
          <w:sz w:val="22"/>
          <w:szCs w:val="22"/>
        </w:rPr>
        <w:t>антиконкурентного</w:t>
      </w:r>
      <w:proofErr w:type="spellEnd"/>
      <w:r w:rsidRPr="004D64E0">
        <w:rPr>
          <w:rFonts w:ascii="Sylfaen" w:hAnsi="Sylfaen"/>
          <w:sz w:val="22"/>
          <w:szCs w:val="22"/>
        </w:rPr>
        <w:t xml:space="preserve"> соглашения в рамках настоящей процедуры;</w:t>
      </w:r>
    </w:p>
    <w:p w:rsidR="00B062E3" w:rsidRPr="004D64E0" w:rsidRDefault="00B062E3" w:rsidP="00B062E3">
      <w:pPr>
        <w:jc w:val="both"/>
        <w:rPr>
          <w:rFonts w:ascii="Sylfaen" w:hAnsi="Sylfaen"/>
          <w:sz w:val="22"/>
          <w:szCs w:val="22"/>
        </w:rPr>
      </w:pPr>
      <w:r w:rsidRPr="004D64E0">
        <w:rPr>
          <w:rFonts w:ascii="Sylfaen" w:hAnsi="Sylfaen"/>
          <w:sz w:val="22"/>
          <w:szCs w:val="22"/>
        </w:rPr>
        <w:t xml:space="preserve">    г) объявление об отсутствии в рамках настоящей процедуры одновременного участия </w:t>
      </w:r>
      <w:proofErr w:type="spellStart"/>
      <w:r w:rsidRPr="004D64E0">
        <w:rPr>
          <w:rFonts w:ascii="Sylfaen" w:hAnsi="Sylfaen"/>
          <w:sz w:val="22"/>
          <w:szCs w:val="22"/>
        </w:rPr>
        <w:t>взаимосвязянных</w:t>
      </w:r>
      <w:proofErr w:type="spellEnd"/>
      <w:r w:rsidRPr="004D64E0">
        <w:rPr>
          <w:rFonts w:ascii="Sylfaen" w:hAnsi="Sylfaen"/>
          <w:sz w:val="22"/>
          <w:szCs w:val="22"/>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B062E3" w:rsidRPr="00E92F1E" w:rsidRDefault="00B062E3" w:rsidP="00CD0EFE">
      <w:pPr>
        <w:pStyle w:val="norm"/>
        <w:widowControl w:val="0"/>
        <w:tabs>
          <w:tab w:val="left" w:pos="1134"/>
        </w:tabs>
        <w:spacing w:line="240" w:lineRule="auto"/>
        <w:ind w:firstLine="284"/>
        <w:rPr>
          <w:rFonts w:ascii="Sylfaen" w:hAnsi="Sylfaen"/>
          <w:szCs w:val="22"/>
        </w:rPr>
      </w:pPr>
      <w:r w:rsidRPr="004D64E0">
        <w:rPr>
          <w:rFonts w:ascii="Sylfaen" w:hAnsi="Sylfaen"/>
          <w:szCs w:val="22"/>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w:t>
      </w:r>
      <w:proofErr w:type="gramStart"/>
      <w:r w:rsidRPr="004D64E0">
        <w:rPr>
          <w:rFonts w:ascii="Sylfaen" w:hAnsi="Sylfaen"/>
          <w:szCs w:val="22"/>
        </w:rPr>
        <w:t>,</w:t>
      </w:r>
      <w:proofErr w:type="gramEnd"/>
      <w:r w:rsidRPr="004D64E0">
        <w:rPr>
          <w:rFonts w:ascii="Sylfaen" w:hAnsi="Sylfaen"/>
          <w:szCs w:val="22"/>
        </w:rPr>
        <w:t xml:space="preserve"> если участник объявляется отобранным участником, то предусмотренная настоящим абзацем декларация, публикуется в</w:t>
      </w:r>
      <w:r w:rsidRPr="004D64E0">
        <w:rPr>
          <w:rFonts w:ascii="Sylfaen" w:hAnsi="Sylfaen"/>
          <w:spacing w:val="-6"/>
          <w:szCs w:val="22"/>
        </w:rPr>
        <w:t xml:space="preserve"> бюллетене вместе с объявлением о</w:t>
      </w:r>
      <w:r w:rsidRPr="004D64E0">
        <w:rPr>
          <w:rFonts w:ascii="Sylfaen" w:hAnsi="Sylfaen"/>
          <w:szCs w:val="22"/>
        </w:rPr>
        <w:t xml:space="preserve"> решении заключить договор;</w:t>
      </w:r>
      <w:r w:rsidRPr="00E92F1E">
        <w:rPr>
          <w:rFonts w:ascii="Sylfaen" w:hAnsi="Sylfaen"/>
          <w:szCs w:val="22"/>
        </w:rPr>
        <w:t xml:space="preserve"> </w:t>
      </w:r>
    </w:p>
    <w:p w:rsidR="00B062E3" w:rsidRPr="004D64E0" w:rsidRDefault="00B062E3" w:rsidP="00CD0EFE">
      <w:pPr>
        <w:pStyle w:val="norm"/>
        <w:widowControl w:val="0"/>
        <w:tabs>
          <w:tab w:val="left" w:pos="1134"/>
        </w:tabs>
        <w:spacing w:line="240" w:lineRule="auto"/>
        <w:ind w:firstLine="284"/>
        <w:rPr>
          <w:rFonts w:ascii="Sylfaen" w:hAnsi="Sylfaen" w:cs="Sylfaen"/>
          <w:szCs w:val="22"/>
        </w:rPr>
      </w:pPr>
      <w:r w:rsidRPr="009D6B72">
        <w:rPr>
          <w:rFonts w:ascii="Sylfaen" w:hAnsi="Sylfaen"/>
          <w:szCs w:val="22"/>
        </w:rPr>
        <w:t xml:space="preserve">     </w:t>
      </w:r>
      <w:r w:rsidRPr="004D64E0">
        <w:rPr>
          <w:rFonts w:ascii="Sylfaen" w:hAnsi="Sylfaen"/>
          <w:szCs w:val="22"/>
        </w:rPr>
        <w:t>2)</w:t>
      </w:r>
      <w:r w:rsidRPr="004D64E0">
        <w:rPr>
          <w:rFonts w:ascii="Sylfaen" w:hAnsi="Sylfaen"/>
          <w:szCs w:val="22"/>
        </w:rPr>
        <w:tab/>
        <w:t>утвержденное им ценовое предложение;</w:t>
      </w:r>
    </w:p>
    <w:p w:rsidR="00B062E3" w:rsidRPr="004D64E0" w:rsidRDefault="00B062E3" w:rsidP="00CD0EFE">
      <w:pPr>
        <w:widowControl w:val="0"/>
        <w:tabs>
          <w:tab w:val="left" w:pos="1134"/>
        </w:tabs>
        <w:ind w:firstLine="567"/>
        <w:jc w:val="both"/>
        <w:rPr>
          <w:rFonts w:ascii="Sylfaen" w:hAnsi="Sylfaen"/>
          <w:sz w:val="22"/>
          <w:szCs w:val="22"/>
        </w:rPr>
      </w:pPr>
      <w:r w:rsidRPr="004D64E0">
        <w:rPr>
          <w:rFonts w:ascii="Sylfaen" w:hAnsi="Sylfaen"/>
          <w:sz w:val="22"/>
          <w:szCs w:val="22"/>
        </w:rPr>
        <w:t>3)</w:t>
      </w:r>
      <w:r w:rsidRPr="004D64E0">
        <w:rPr>
          <w:rFonts w:ascii="Sylfaen" w:hAnsi="Sylfaen"/>
          <w:sz w:val="22"/>
          <w:szCs w:val="22"/>
        </w:rPr>
        <w:tab/>
      </w:r>
      <w:r w:rsidRPr="004D64E0">
        <w:rPr>
          <w:rStyle w:val="af6"/>
          <w:rFonts w:ascii="Sylfaen" w:hAnsi="Sylfaen"/>
          <w:sz w:val="22"/>
          <w:szCs w:val="22"/>
        </w:rPr>
        <w:footnoteReference w:customMarkFollows="1" w:id="5"/>
        <w:t>7</w:t>
      </w:r>
    </w:p>
    <w:p w:rsidR="00B062E3" w:rsidRPr="004D64E0" w:rsidRDefault="00B062E3" w:rsidP="00CD0EFE">
      <w:pPr>
        <w:pStyle w:val="norm"/>
        <w:widowControl w:val="0"/>
        <w:tabs>
          <w:tab w:val="left" w:pos="1134"/>
        </w:tabs>
        <w:spacing w:line="240" w:lineRule="auto"/>
        <w:ind w:firstLine="567"/>
        <w:rPr>
          <w:rFonts w:ascii="Sylfaen" w:hAnsi="Sylfaen" w:cs="Sylfaen"/>
          <w:szCs w:val="22"/>
        </w:rPr>
      </w:pPr>
      <w:r w:rsidRPr="004D64E0">
        <w:rPr>
          <w:rFonts w:ascii="Sylfaen" w:hAnsi="Sylfaen"/>
          <w:szCs w:val="22"/>
        </w:rPr>
        <w:t>4)</w:t>
      </w:r>
      <w:r w:rsidRPr="004D64E0">
        <w:rPr>
          <w:rFonts w:ascii="Sylfaen" w:hAnsi="Sylfaen"/>
          <w:szCs w:val="22"/>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B062E3" w:rsidRPr="004D64E0" w:rsidRDefault="00B062E3" w:rsidP="00CD0EFE">
      <w:pPr>
        <w:pStyle w:val="norm"/>
        <w:widowControl w:val="0"/>
        <w:tabs>
          <w:tab w:val="left" w:pos="1134"/>
        </w:tabs>
        <w:spacing w:line="240" w:lineRule="auto"/>
        <w:ind w:firstLine="567"/>
        <w:rPr>
          <w:rFonts w:ascii="Sylfaen" w:hAnsi="Sylfaen"/>
          <w:szCs w:val="22"/>
        </w:rPr>
      </w:pPr>
      <w:r w:rsidRPr="004D64E0">
        <w:rPr>
          <w:rFonts w:ascii="Sylfaen" w:hAnsi="Sylfaen"/>
          <w:szCs w:val="22"/>
        </w:rPr>
        <w:t>5)</w:t>
      </w:r>
      <w:r w:rsidRPr="004D64E0">
        <w:rPr>
          <w:rFonts w:ascii="Sylfaen" w:hAnsi="Sylfaen"/>
          <w:szCs w:val="22"/>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B062E3" w:rsidRPr="004D64E0" w:rsidRDefault="00B062E3" w:rsidP="00CD0EFE">
      <w:pPr>
        <w:jc w:val="both"/>
        <w:rPr>
          <w:rFonts w:ascii="Sylfaen" w:hAnsi="Sylfaen" w:cs="Sylfaen"/>
          <w:sz w:val="22"/>
          <w:szCs w:val="22"/>
        </w:rPr>
      </w:pPr>
      <w:r w:rsidRPr="004D64E0">
        <w:rPr>
          <w:rFonts w:ascii="Sylfaen" w:hAnsi="Sylfaen" w:cs="Sylfaen"/>
          <w:sz w:val="22"/>
          <w:szCs w:val="22"/>
        </w:rPr>
        <w:t xml:space="preserve">При этом в случае участия в настоящей процедуре в порядке совместной деятельности (консорциумом) </w:t>
      </w:r>
    </w:p>
    <w:p w:rsidR="00B062E3" w:rsidRPr="004D64E0" w:rsidRDefault="00B062E3" w:rsidP="00B062E3">
      <w:pPr>
        <w:jc w:val="both"/>
        <w:rPr>
          <w:rFonts w:ascii="Sylfaen" w:hAnsi="Sylfaen" w:cs="Sylfaen"/>
          <w:sz w:val="22"/>
          <w:szCs w:val="22"/>
        </w:rPr>
      </w:pPr>
      <w:r w:rsidRPr="004D64E0">
        <w:rPr>
          <w:rFonts w:ascii="Sylfaen" w:hAnsi="Sylfaen" w:cs="Sylfaen"/>
          <w:sz w:val="22"/>
          <w:szCs w:val="22"/>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B062E3" w:rsidRPr="004D64E0" w:rsidRDefault="00B062E3" w:rsidP="00B062E3">
      <w:pPr>
        <w:pStyle w:val="norm"/>
        <w:widowControl w:val="0"/>
        <w:spacing w:line="240" w:lineRule="auto"/>
        <w:ind w:firstLine="0"/>
        <w:rPr>
          <w:rFonts w:ascii="Sylfaen" w:hAnsi="Sylfaen" w:cs="Sylfaen"/>
          <w:szCs w:val="22"/>
        </w:rPr>
      </w:pPr>
      <w:r w:rsidRPr="004D64E0">
        <w:rPr>
          <w:rFonts w:ascii="Sylfaen" w:hAnsi="Sylfaen"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062E3" w:rsidRPr="004D64E0" w:rsidRDefault="00B062E3" w:rsidP="00B062E3">
      <w:pPr>
        <w:pStyle w:val="norm"/>
        <w:widowControl w:val="0"/>
        <w:tabs>
          <w:tab w:val="left" w:pos="1134"/>
        </w:tabs>
        <w:spacing w:line="240" w:lineRule="auto"/>
        <w:ind w:firstLine="567"/>
        <w:rPr>
          <w:rFonts w:ascii="Sylfaen" w:hAnsi="Sylfaen" w:cs="Sylfaen"/>
          <w:szCs w:val="22"/>
        </w:rPr>
      </w:pPr>
    </w:p>
    <w:p w:rsidR="00B062E3" w:rsidRPr="004D64E0" w:rsidRDefault="00B062E3" w:rsidP="00B062E3">
      <w:pPr>
        <w:widowControl w:val="0"/>
        <w:jc w:val="center"/>
        <w:rPr>
          <w:rFonts w:ascii="Sylfaen" w:hAnsi="Sylfaen" w:cs="Arial"/>
          <w:b/>
          <w:sz w:val="22"/>
          <w:szCs w:val="22"/>
        </w:rPr>
      </w:pPr>
      <w:r w:rsidRPr="004D64E0">
        <w:rPr>
          <w:rFonts w:ascii="Sylfaen" w:hAnsi="Sylfaen"/>
          <w:b/>
          <w:sz w:val="22"/>
          <w:szCs w:val="22"/>
        </w:rPr>
        <w:t xml:space="preserve">5.ЦЕНОВОЕ ПРЕДЛОЖЕНИЕ ЗАЯВКИ </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5.1.</w:t>
      </w:r>
      <w:r w:rsidRPr="004D64E0">
        <w:rPr>
          <w:rFonts w:ascii="Sylfaen" w:hAnsi="Sylfaen"/>
          <w:sz w:val="22"/>
          <w:szCs w:val="22"/>
        </w:rPr>
        <w:tab/>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062E3" w:rsidRPr="004D64E0" w:rsidRDefault="00B062E3" w:rsidP="00B062E3">
      <w:pPr>
        <w:pStyle w:val="norm"/>
        <w:widowControl w:val="0"/>
        <w:tabs>
          <w:tab w:val="left" w:pos="1134"/>
        </w:tabs>
        <w:spacing w:line="240" w:lineRule="auto"/>
        <w:ind w:firstLine="567"/>
        <w:rPr>
          <w:rFonts w:ascii="Sylfaen" w:hAnsi="Sylfaen" w:cs="Sylfaen"/>
          <w:szCs w:val="22"/>
        </w:rPr>
      </w:pPr>
      <w:r w:rsidRPr="004D64E0">
        <w:rPr>
          <w:rFonts w:ascii="Sylfaen" w:hAnsi="Sylfaen"/>
          <w:szCs w:val="22"/>
        </w:rPr>
        <w:t>5.2.</w:t>
      </w:r>
      <w:r w:rsidRPr="004D64E0">
        <w:rPr>
          <w:rFonts w:ascii="Sylfaen" w:hAnsi="Sylfaen"/>
          <w:szCs w:val="22"/>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w:t>
      </w:r>
      <w:r w:rsidRPr="004D64E0">
        <w:rPr>
          <w:rFonts w:ascii="Sylfaen" w:hAnsi="Sylfaen"/>
          <w:szCs w:val="22"/>
        </w:rPr>
        <w:lastRenderedPageBreak/>
        <w:t xml:space="preserve">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rsidR="00B062E3" w:rsidRPr="004D64E0" w:rsidRDefault="00B062E3" w:rsidP="00B062E3">
      <w:pPr>
        <w:pStyle w:val="norm"/>
        <w:widowControl w:val="0"/>
        <w:spacing w:line="240" w:lineRule="auto"/>
        <w:ind w:firstLine="567"/>
        <w:rPr>
          <w:rFonts w:ascii="Sylfaen" w:hAnsi="Sylfaen"/>
          <w:szCs w:val="22"/>
        </w:rPr>
      </w:pPr>
      <w:r w:rsidRPr="004D64E0">
        <w:rPr>
          <w:rFonts w:ascii="Sylfaen" w:hAnsi="Sylfaen"/>
          <w:szCs w:val="22"/>
        </w:rPr>
        <w:t xml:space="preserve">а) оценка и сравнение ценовых предложений участников осуществляются без исчисления указанной в настоящем пункте суммы налога, </w:t>
      </w:r>
    </w:p>
    <w:p w:rsidR="00B062E3" w:rsidRPr="004D64E0" w:rsidRDefault="00B062E3" w:rsidP="00B062E3">
      <w:pPr>
        <w:pStyle w:val="norm"/>
        <w:widowControl w:val="0"/>
        <w:spacing w:line="240" w:lineRule="auto"/>
        <w:ind w:firstLine="567"/>
        <w:contextualSpacing/>
        <w:rPr>
          <w:rFonts w:ascii="Sylfaen" w:hAnsi="Sylfaen"/>
          <w:szCs w:val="22"/>
        </w:rPr>
      </w:pPr>
      <w:r w:rsidRPr="004D64E0">
        <w:rPr>
          <w:rFonts w:ascii="Sylfaen" w:hAnsi="Sylfaen"/>
          <w:szCs w:val="22"/>
        </w:rPr>
        <w:t>б) 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D64E0">
        <w:rPr>
          <w:rFonts w:ascii="Sylfaen" w:hAnsi="Sylfaen"/>
          <w:szCs w:val="22"/>
          <w:lang w:val="hy-AM"/>
        </w:rPr>
        <w:t xml:space="preserve">, </w:t>
      </w:r>
      <w:r w:rsidRPr="004D64E0">
        <w:rPr>
          <w:rFonts w:ascii="Sylfaen" w:hAnsi="Sylfaen"/>
          <w:szCs w:val="22"/>
        </w:rPr>
        <w:t>учитывая, что выплаты за услуги, предоставляемые в рамках заключаемого договора, осуществляются по следующей формуле ВС= ЦУ/</w:t>
      </w:r>
      <w:proofErr w:type="spellStart"/>
      <w:r w:rsidRPr="004D64E0">
        <w:rPr>
          <w:rFonts w:ascii="Sylfaen" w:hAnsi="Sylfaen"/>
          <w:szCs w:val="22"/>
        </w:rPr>
        <w:t>Сц</w:t>
      </w:r>
      <w:proofErr w:type="gramStart"/>
      <w:r w:rsidRPr="004D64E0">
        <w:rPr>
          <w:rFonts w:ascii="Sylfaen" w:hAnsi="Sylfaen"/>
          <w:szCs w:val="22"/>
        </w:rPr>
        <w:t>x</w:t>
      </w:r>
      <w:proofErr w:type="gramEnd"/>
      <w:r w:rsidRPr="004D64E0">
        <w:rPr>
          <w:rFonts w:ascii="Sylfaen" w:hAnsi="Sylfaen"/>
          <w:szCs w:val="22"/>
        </w:rPr>
        <w:t>УxК</w:t>
      </w:r>
      <w:proofErr w:type="spellEnd"/>
      <w:r w:rsidRPr="004D64E0">
        <w:rPr>
          <w:rFonts w:ascii="Sylfaen" w:hAnsi="Sylfaen"/>
          <w:szCs w:val="22"/>
        </w:rPr>
        <w:t>, где:</w:t>
      </w:r>
    </w:p>
    <w:p w:rsidR="00B062E3" w:rsidRPr="004D64E0" w:rsidRDefault="00B062E3" w:rsidP="00B062E3">
      <w:pPr>
        <w:pStyle w:val="norm"/>
        <w:widowControl w:val="0"/>
        <w:spacing w:line="240" w:lineRule="auto"/>
        <w:ind w:firstLine="567"/>
        <w:rPr>
          <w:rFonts w:ascii="Sylfaen" w:hAnsi="Sylfaen"/>
          <w:szCs w:val="22"/>
        </w:rPr>
      </w:pPr>
      <w:r w:rsidRPr="004D64E0">
        <w:rPr>
          <w:rFonts w:ascii="Sylfaen" w:hAnsi="Sylfaen"/>
          <w:szCs w:val="22"/>
        </w:rPr>
        <w:t xml:space="preserve">ВС-сумма, </w:t>
      </w:r>
      <w:proofErr w:type="gramStart"/>
      <w:r w:rsidRPr="004D64E0">
        <w:rPr>
          <w:rFonts w:ascii="Sylfaen" w:hAnsi="Sylfaen"/>
          <w:szCs w:val="22"/>
        </w:rPr>
        <w:t>выплачиваемая</w:t>
      </w:r>
      <w:proofErr w:type="gramEnd"/>
      <w:r w:rsidRPr="004D64E0">
        <w:rPr>
          <w:rFonts w:ascii="Sylfaen" w:hAnsi="Sylfaen"/>
          <w:szCs w:val="22"/>
        </w:rPr>
        <w:t xml:space="preserve"> за оказание отдельных видов услуг, установленных договором,</w:t>
      </w:r>
    </w:p>
    <w:p w:rsidR="00B062E3" w:rsidRPr="004D64E0" w:rsidRDefault="00B062E3" w:rsidP="00B062E3">
      <w:pPr>
        <w:pStyle w:val="norm"/>
        <w:widowControl w:val="0"/>
        <w:spacing w:line="240" w:lineRule="auto"/>
        <w:ind w:firstLine="567"/>
        <w:rPr>
          <w:rFonts w:ascii="Sylfaen" w:hAnsi="Sylfaen"/>
          <w:szCs w:val="22"/>
        </w:rPr>
      </w:pPr>
      <w:r w:rsidRPr="004D64E0">
        <w:rPr>
          <w:rFonts w:ascii="Sylfaen" w:hAnsi="Sylfaen"/>
          <w:szCs w:val="22"/>
        </w:rPr>
        <w:t xml:space="preserve">ЦУ </w:t>
      </w:r>
      <w:proofErr w:type="gramStart"/>
      <w:r w:rsidRPr="004D64E0">
        <w:rPr>
          <w:rFonts w:ascii="Sylfaen" w:hAnsi="Sylfaen"/>
          <w:szCs w:val="22"/>
        </w:rPr>
        <w:t>-и</w:t>
      </w:r>
      <w:proofErr w:type="gramEnd"/>
      <w:r w:rsidRPr="004D64E0">
        <w:rPr>
          <w:rFonts w:ascii="Sylfaen" w:hAnsi="Sylfaen"/>
          <w:szCs w:val="22"/>
        </w:rPr>
        <w:t>тоговая цена, предложенная отобранным участником,</w:t>
      </w:r>
    </w:p>
    <w:p w:rsidR="00B062E3" w:rsidRPr="004D64E0" w:rsidRDefault="00B062E3" w:rsidP="00B062E3">
      <w:pPr>
        <w:pStyle w:val="norm"/>
        <w:widowControl w:val="0"/>
        <w:spacing w:line="240" w:lineRule="auto"/>
        <w:ind w:firstLine="567"/>
        <w:rPr>
          <w:rFonts w:ascii="Sylfaen" w:hAnsi="Sylfaen"/>
          <w:szCs w:val="22"/>
        </w:rPr>
      </w:pPr>
      <w:r w:rsidRPr="004D64E0">
        <w:rPr>
          <w:rFonts w:ascii="Sylfaen" w:hAnsi="Sylfaen"/>
          <w:szCs w:val="22"/>
        </w:rPr>
        <w:t>С</w:t>
      </w:r>
      <w:proofErr w:type="gramStart"/>
      <w:r w:rsidRPr="004D64E0">
        <w:rPr>
          <w:rFonts w:ascii="Sylfaen" w:hAnsi="Sylfaen"/>
          <w:szCs w:val="22"/>
        </w:rPr>
        <w:t>Ц-</w:t>
      </w:r>
      <w:proofErr w:type="gramEnd"/>
      <w:r w:rsidRPr="004D64E0">
        <w:rPr>
          <w:rFonts w:ascii="Sylfaen" w:hAnsi="Sylfaen"/>
          <w:szCs w:val="22"/>
        </w:rPr>
        <w:t xml:space="preserve"> совокупность максимальных единиц цен, установленных для оказания услуги,</w:t>
      </w:r>
    </w:p>
    <w:p w:rsidR="00B062E3" w:rsidRPr="004D64E0" w:rsidRDefault="00B062E3" w:rsidP="00B062E3">
      <w:pPr>
        <w:pStyle w:val="norm"/>
        <w:widowControl w:val="0"/>
        <w:spacing w:line="240" w:lineRule="auto"/>
        <w:ind w:firstLine="567"/>
        <w:rPr>
          <w:rFonts w:ascii="Sylfaen" w:hAnsi="Sylfaen"/>
          <w:szCs w:val="22"/>
        </w:rPr>
      </w:pPr>
      <w:proofErr w:type="gramStart"/>
      <w:r w:rsidRPr="004D64E0">
        <w:rPr>
          <w:rFonts w:ascii="Sylfaen" w:hAnsi="Sylfaen"/>
          <w:szCs w:val="22"/>
        </w:rPr>
        <w:t>У-цена</w:t>
      </w:r>
      <w:proofErr w:type="gramEnd"/>
      <w:r w:rsidRPr="004D64E0">
        <w:rPr>
          <w:rFonts w:ascii="Sylfaen" w:hAnsi="Sylfaen"/>
          <w:szCs w:val="22"/>
        </w:rPr>
        <w:t xml:space="preserve"> на максимальную единицу предоставленной услуги,</w:t>
      </w:r>
    </w:p>
    <w:p w:rsidR="00B062E3" w:rsidRPr="004D64E0" w:rsidRDefault="00B062E3" w:rsidP="00B062E3">
      <w:pPr>
        <w:pStyle w:val="norm"/>
        <w:widowControl w:val="0"/>
        <w:spacing w:line="240" w:lineRule="auto"/>
        <w:ind w:firstLine="567"/>
        <w:rPr>
          <w:rFonts w:ascii="Sylfaen" w:hAnsi="Sylfaen"/>
          <w:szCs w:val="22"/>
        </w:rPr>
      </w:pPr>
      <w:r w:rsidRPr="004D64E0">
        <w:rPr>
          <w:rFonts w:ascii="Sylfaen" w:hAnsi="Sylfaen"/>
          <w:szCs w:val="22"/>
        </w:rPr>
        <w:t>К-количество предоставленных услуг.</w:t>
      </w:r>
    </w:p>
    <w:p w:rsidR="00B062E3" w:rsidRPr="004D64E0" w:rsidRDefault="00B062E3" w:rsidP="00B062E3">
      <w:pPr>
        <w:pStyle w:val="norm"/>
        <w:widowControl w:val="0"/>
        <w:spacing w:line="240" w:lineRule="auto"/>
        <w:ind w:firstLine="567"/>
        <w:rPr>
          <w:rFonts w:ascii="Sylfaen" w:hAnsi="Sylfaen" w:cs="Sylfaen"/>
          <w:szCs w:val="22"/>
        </w:rPr>
      </w:pPr>
      <w:r w:rsidRPr="004D64E0">
        <w:rPr>
          <w:rFonts w:ascii="Sylfaen" w:hAnsi="Sylfaen"/>
          <w:szCs w:val="22"/>
        </w:rPr>
        <w:t>Заявка участника не подлежит отклонению, если:</w:t>
      </w:r>
    </w:p>
    <w:p w:rsidR="00B062E3" w:rsidRPr="004D64E0" w:rsidRDefault="00B062E3" w:rsidP="00B062E3">
      <w:pPr>
        <w:pStyle w:val="norm"/>
        <w:widowControl w:val="0"/>
        <w:tabs>
          <w:tab w:val="left" w:pos="1134"/>
        </w:tabs>
        <w:spacing w:line="240" w:lineRule="auto"/>
        <w:ind w:firstLine="567"/>
        <w:rPr>
          <w:rFonts w:ascii="Sylfaen" w:hAnsi="Sylfaen" w:cs="Sylfaen"/>
          <w:szCs w:val="22"/>
        </w:rPr>
      </w:pPr>
      <w:r w:rsidRPr="004D64E0">
        <w:rPr>
          <w:rFonts w:ascii="Sylfaen" w:hAnsi="Sylfaen"/>
          <w:szCs w:val="22"/>
        </w:rPr>
        <w:t>а.</w:t>
      </w:r>
      <w:r w:rsidRPr="004D64E0">
        <w:rPr>
          <w:rFonts w:ascii="Sylfaen" w:hAnsi="Sylfaen"/>
          <w:szCs w:val="22"/>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B062E3" w:rsidRPr="004D64E0" w:rsidRDefault="00B062E3" w:rsidP="00B062E3">
      <w:pPr>
        <w:pStyle w:val="norm"/>
        <w:widowControl w:val="0"/>
        <w:tabs>
          <w:tab w:val="left" w:pos="1134"/>
        </w:tabs>
        <w:spacing w:line="240" w:lineRule="auto"/>
        <w:ind w:firstLine="567"/>
        <w:rPr>
          <w:rFonts w:ascii="Sylfaen" w:hAnsi="Sylfaen" w:cs="Sylfaen"/>
          <w:szCs w:val="22"/>
        </w:rPr>
      </w:pPr>
      <w:proofErr w:type="gramStart"/>
      <w:r w:rsidRPr="004D64E0">
        <w:rPr>
          <w:rFonts w:ascii="Sylfaen" w:hAnsi="Sylfaen"/>
          <w:szCs w:val="22"/>
        </w:rPr>
        <w:t>б</w:t>
      </w:r>
      <w:proofErr w:type="gramEnd"/>
      <w:r w:rsidRPr="004D64E0">
        <w:rPr>
          <w:rFonts w:ascii="Sylfaen" w:hAnsi="Sylfaen"/>
          <w:szCs w:val="22"/>
        </w:rPr>
        <w:t>.</w:t>
      </w:r>
      <w:r w:rsidRPr="004D64E0">
        <w:rPr>
          <w:rFonts w:ascii="Sylfaen" w:hAnsi="Sylfaen"/>
          <w:szCs w:val="22"/>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B062E3" w:rsidRPr="004D64E0" w:rsidRDefault="00B062E3" w:rsidP="00B062E3">
      <w:pPr>
        <w:pStyle w:val="norm"/>
        <w:widowControl w:val="0"/>
        <w:tabs>
          <w:tab w:val="left" w:pos="1134"/>
        </w:tabs>
        <w:spacing w:line="240" w:lineRule="auto"/>
        <w:ind w:firstLine="567"/>
        <w:rPr>
          <w:rFonts w:ascii="Sylfaen" w:hAnsi="Sylfaen"/>
          <w:szCs w:val="22"/>
        </w:rPr>
      </w:pPr>
      <w:r w:rsidRPr="004D64E0">
        <w:rPr>
          <w:rFonts w:ascii="Sylfaen" w:hAnsi="Sylfaen"/>
          <w:szCs w:val="22"/>
        </w:rPr>
        <w:t>в.</w:t>
      </w:r>
      <w:r w:rsidRPr="004D64E0">
        <w:rPr>
          <w:rFonts w:ascii="Sylfaen" w:hAnsi="Sylfaen"/>
          <w:szCs w:val="22"/>
        </w:rPr>
        <w:tab/>
        <w:t>номер лота в ценовом предложении указан неверно, однако наименование предмета закупки заполнено правильно;</w:t>
      </w:r>
    </w:p>
    <w:p w:rsidR="00B062E3" w:rsidRPr="004D64E0" w:rsidRDefault="00B062E3" w:rsidP="00B062E3">
      <w:pPr>
        <w:pStyle w:val="norm"/>
        <w:widowControl w:val="0"/>
        <w:tabs>
          <w:tab w:val="left" w:pos="1134"/>
        </w:tabs>
        <w:spacing w:line="240" w:lineRule="auto"/>
        <w:ind w:firstLine="567"/>
        <w:rPr>
          <w:rFonts w:ascii="Sylfaen" w:hAnsi="Sylfaen"/>
          <w:szCs w:val="22"/>
        </w:rPr>
      </w:pPr>
      <w:r w:rsidRPr="004D64E0">
        <w:rPr>
          <w:rFonts w:ascii="Sylfaen" w:hAnsi="Sylfaen"/>
          <w:szCs w:val="22"/>
        </w:rPr>
        <w:t>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w:t>
      </w:r>
    </w:p>
    <w:p w:rsidR="00B062E3" w:rsidRPr="004D64E0" w:rsidRDefault="00B062E3" w:rsidP="004E0585">
      <w:pPr>
        <w:pStyle w:val="norm"/>
        <w:widowControl w:val="0"/>
        <w:tabs>
          <w:tab w:val="left" w:pos="1134"/>
        </w:tabs>
        <w:spacing w:line="240" w:lineRule="auto"/>
        <w:ind w:firstLine="567"/>
        <w:contextualSpacing/>
        <w:rPr>
          <w:rFonts w:ascii="Sylfaen" w:hAnsi="Sylfaen"/>
          <w:szCs w:val="22"/>
        </w:rPr>
      </w:pPr>
      <w:r w:rsidRPr="004D64E0">
        <w:rPr>
          <w:rFonts w:ascii="Sylfaen" w:hAnsi="Sylfaen"/>
          <w:szCs w:val="22"/>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B062E3" w:rsidRPr="004D64E0" w:rsidRDefault="00B062E3" w:rsidP="004E0585">
      <w:pPr>
        <w:pStyle w:val="norm"/>
        <w:widowControl w:val="0"/>
        <w:tabs>
          <w:tab w:val="left" w:pos="1134"/>
        </w:tabs>
        <w:spacing w:line="240" w:lineRule="auto"/>
        <w:ind w:firstLine="567"/>
        <w:contextualSpacing/>
        <w:rPr>
          <w:rFonts w:ascii="Sylfaen" w:hAnsi="Sylfaen"/>
          <w:szCs w:val="22"/>
        </w:rPr>
      </w:pPr>
      <w:r w:rsidRPr="004D64E0">
        <w:rPr>
          <w:rFonts w:ascii="Sylfaen" w:hAnsi="Sylfaen"/>
          <w:szCs w:val="22"/>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B062E3" w:rsidRPr="004D64E0" w:rsidRDefault="00B062E3" w:rsidP="004E0585">
      <w:pPr>
        <w:pStyle w:val="norm"/>
        <w:widowControl w:val="0"/>
        <w:tabs>
          <w:tab w:val="left" w:pos="1134"/>
        </w:tabs>
        <w:spacing w:line="240" w:lineRule="auto"/>
        <w:ind w:firstLine="567"/>
        <w:rPr>
          <w:rFonts w:ascii="Sylfaen" w:hAnsi="Sylfaen" w:cs="Sylfaen"/>
          <w:szCs w:val="22"/>
        </w:rPr>
      </w:pPr>
      <w:proofErr w:type="gramStart"/>
      <w:r w:rsidRPr="004D64E0">
        <w:rPr>
          <w:rFonts w:ascii="Sylfaen" w:hAnsi="Sylfaen"/>
          <w:szCs w:val="22"/>
        </w:rPr>
        <w:t xml:space="preserve">е. в суммах, заполненных буквами в графах ценового предложения, </w:t>
      </w:r>
      <w:proofErr w:type="spellStart"/>
      <w:r w:rsidRPr="004D64E0">
        <w:rPr>
          <w:rFonts w:ascii="Sylfaen" w:hAnsi="Sylfaen"/>
          <w:szCs w:val="22"/>
        </w:rPr>
        <w:t>лумы</w:t>
      </w:r>
      <w:proofErr w:type="spellEnd"/>
      <w:r w:rsidRPr="004D64E0">
        <w:rPr>
          <w:rFonts w:ascii="Sylfaen" w:hAnsi="Sylfaen"/>
          <w:szCs w:val="22"/>
        </w:rPr>
        <w:t xml:space="preserve"> указаны в цифрах.</w:t>
      </w:r>
      <w:proofErr w:type="gramEnd"/>
    </w:p>
    <w:p w:rsidR="00B062E3" w:rsidRPr="004D64E0" w:rsidRDefault="00B062E3" w:rsidP="004E0585">
      <w:pPr>
        <w:pStyle w:val="norm"/>
        <w:widowControl w:val="0"/>
        <w:tabs>
          <w:tab w:val="left" w:pos="1134"/>
        </w:tabs>
        <w:spacing w:line="240" w:lineRule="auto"/>
        <w:ind w:firstLine="567"/>
        <w:rPr>
          <w:rFonts w:ascii="Sylfaen" w:hAnsi="Sylfaen"/>
          <w:szCs w:val="22"/>
        </w:rPr>
      </w:pPr>
      <w:r w:rsidRPr="004D64E0">
        <w:rPr>
          <w:rFonts w:ascii="Sylfaen" w:hAnsi="Sylfaen"/>
          <w:szCs w:val="22"/>
        </w:rPr>
        <w:t>5.3.</w:t>
      </w:r>
      <w:r w:rsidRPr="004D64E0">
        <w:rPr>
          <w:rFonts w:ascii="Sylfaen" w:hAnsi="Sylfaen"/>
          <w:szCs w:val="22"/>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p>
    <w:p w:rsidR="00B062E3" w:rsidRPr="004D64E0" w:rsidRDefault="00B062E3" w:rsidP="00B062E3">
      <w:pPr>
        <w:pStyle w:val="norm"/>
        <w:widowControl w:val="0"/>
        <w:tabs>
          <w:tab w:val="left" w:pos="1134"/>
        </w:tabs>
        <w:spacing w:line="240" w:lineRule="auto"/>
        <w:ind w:firstLine="567"/>
        <w:rPr>
          <w:rFonts w:ascii="Sylfaen" w:hAnsi="Sylfaen"/>
          <w:b/>
          <w:szCs w:val="22"/>
          <w:lang w:val="hy-AM"/>
        </w:rPr>
      </w:pPr>
      <w:r w:rsidRPr="004D64E0">
        <w:rPr>
          <w:rFonts w:ascii="Sylfaen" w:hAnsi="Sylfaen"/>
          <w:szCs w:val="22"/>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r w:rsidRPr="004D64E0">
        <w:rPr>
          <w:rFonts w:ascii="Sylfaen" w:hAnsi="Sylfaen"/>
          <w:b/>
          <w:sz w:val="22"/>
          <w:szCs w:val="22"/>
        </w:rPr>
        <w:t xml:space="preserve">6. СРОК ДЕЙСТВИЯ ЗАЯВКИ, </w:t>
      </w:r>
      <w:r w:rsidRPr="004D64E0">
        <w:rPr>
          <w:rFonts w:ascii="Sylfaen" w:hAnsi="Sylfaen"/>
          <w:b/>
          <w:sz w:val="22"/>
          <w:szCs w:val="22"/>
        </w:rPr>
        <w:br/>
        <w:t>ПОРЯДОК ВНЕСЕНИЯ ИЗМЕНЕНИЙ В ЗАЯВКИ И ИХ ОТЗЫВА</w:t>
      </w:r>
    </w:p>
    <w:p w:rsidR="00B062E3" w:rsidRPr="00F4714D" w:rsidRDefault="00B062E3" w:rsidP="00B062E3">
      <w:pPr>
        <w:pStyle w:val="a3"/>
        <w:widowControl w:val="0"/>
        <w:tabs>
          <w:tab w:val="left" w:pos="1134"/>
        </w:tabs>
        <w:spacing w:line="240" w:lineRule="auto"/>
        <w:ind w:firstLine="567"/>
        <w:rPr>
          <w:rFonts w:ascii="Sylfaen" w:hAnsi="Sylfaen"/>
          <w:i w:val="0"/>
          <w:sz w:val="22"/>
          <w:szCs w:val="22"/>
        </w:rPr>
      </w:pPr>
      <w:r w:rsidRPr="004D64E0">
        <w:rPr>
          <w:rFonts w:ascii="Sylfaen" w:hAnsi="Sylfaen"/>
          <w:i w:val="0"/>
          <w:sz w:val="22"/>
          <w:szCs w:val="22"/>
        </w:rPr>
        <w:t>6.1.</w:t>
      </w:r>
      <w:r w:rsidRPr="004D64E0">
        <w:rPr>
          <w:rFonts w:ascii="Sylfaen" w:hAnsi="Sylfaen"/>
          <w:i w:val="0"/>
          <w:sz w:val="22"/>
          <w:szCs w:val="22"/>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062E3" w:rsidRPr="004D64E0" w:rsidRDefault="00B062E3" w:rsidP="00B062E3">
      <w:pPr>
        <w:pStyle w:val="a3"/>
        <w:widowControl w:val="0"/>
        <w:tabs>
          <w:tab w:val="left" w:pos="1134"/>
        </w:tabs>
        <w:spacing w:line="240" w:lineRule="auto"/>
        <w:ind w:firstLine="567"/>
        <w:rPr>
          <w:rFonts w:ascii="Sylfaen" w:hAnsi="Sylfaen" w:cs="Sylfaen"/>
          <w:i w:val="0"/>
          <w:sz w:val="22"/>
          <w:szCs w:val="22"/>
        </w:rPr>
      </w:pPr>
      <w:r w:rsidRPr="004D64E0">
        <w:rPr>
          <w:rFonts w:ascii="Sylfaen" w:hAnsi="Sylfaen"/>
          <w:i w:val="0"/>
          <w:sz w:val="22"/>
          <w:szCs w:val="22"/>
        </w:rPr>
        <w:t>6.2.</w:t>
      </w:r>
      <w:r w:rsidRPr="004D64E0">
        <w:rPr>
          <w:rFonts w:ascii="Sylfaen" w:hAnsi="Sylfaen"/>
          <w:i w:val="0"/>
          <w:sz w:val="22"/>
          <w:szCs w:val="22"/>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062E3" w:rsidRPr="004D64E0" w:rsidRDefault="00B062E3" w:rsidP="00B062E3">
      <w:pPr>
        <w:rPr>
          <w:rFonts w:ascii="Sylfaen" w:hAnsi="Sylfaen" w:cs="Sylfaen"/>
          <w:sz w:val="22"/>
          <w:szCs w:val="22"/>
        </w:rPr>
      </w:pPr>
    </w:p>
    <w:p w:rsidR="00B062E3" w:rsidRPr="004D64E0" w:rsidRDefault="00B062E3" w:rsidP="00B062E3">
      <w:pPr>
        <w:widowControl w:val="0"/>
        <w:spacing w:after="160"/>
        <w:jc w:val="center"/>
        <w:rPr>
          <w:rFonts w:ascii="Sylfaen" w:hAnsi="Sylfaen"/>
          <w:b/>
          <w:sz w:val="22"/>
          <w:szCs w:val="22"/>
        </w:rPr>
      </w:pPr>
      <w:r w:rsidRPr="004D64E0">
        <w:rPr>
          <w:rFonts w:ascii="Sylfaen" w:hAnsi="Sylfaen"/>
          <w:b/>
          <w:sz w:val="22"/>
          <w:szCs w:val="22"/>
        </w:rPr>
        <w:t xml:space="preserve">8.ВСКРЫТИЕ, ОЦЕНКА ЗАЯВОК И </w:t>
      </w:r>
      <w:r w:rsidRPr="004D64E0">
        <w:rPr>
          <w:rFonts w:ascii="Sylfaen" w:hAnsi="Sylfaen"/>
          <w:b/>
          <w:sz w:val="22"/>
          <w:szCs w:val="22"/>
        </w:rPr>
        <w:br/>
        <w:t xml:space="preserve">ПОДВЕДЕНИЕ ИТОГОВ </w:t>
      </w:r>
    </w:p>
    <w:p w:rsidR="00B062E3" w:rsidRPr="004D64E0" w:rsidRDefault="00B062E3" w:rsidP="00B062E3">
      <w:pPr>
        <w:pStyle w:val="23"/>
        <w:widowControl w:val="0"/>
        <w:tabs>
          <w:tab w:val="left" w:pos="1134"/>
        </w:tabs>
        <w:spacing w:line="240" w:lineRule="auto"/>
        <w:ind w:firstLine="567"/>
        <w:rPr>
          <w:rFonts w:ascii="Sylfaen" w:hAnsi="Sylfaen" w:cs="Tahoma"/>
          <w:sz w:val="22"/>
          <w:szCs w:val="22"/>
        </w:rPr>
      </w:pPr>
      <w:r w:rsidRPr="004D64E0">
        <w:rPr>
          <w:rFonts w:ascii="Sylfaen" w:hAnsi="Sylfaen"/>
          <w:sz w:val="22"/>
          <w:szCs w:val="22"/>
        </w:rPr>
        <w:lastRenderedPageBreak/>
        <w:t>8.1.</w:t>
      </w:r>
      <w:r w:rsidRPr="004D64E0">
        <w:rPr>
          <w:rFonts w:ascii="Sylfaen" w:hAnsi="Sylfaen"/>
          <w:sz w:val="22"/>
          <w:szCs w:val="22"/>
        </w:rPr>
        <w:tab/>
        <w:t xml:space="preserve">Вскрытие заявок произойдет </w:t>
      </w:r>
      <w:proofErr w:type="gramStart"/>
      <w:r w:rsidRPr="004D64E0">
        <w:rPr>
          <w:rFonts w:ascii="Sylfaen" w:hAnsi="Sylfaen"/>
          <w:sz w:val="22"/>
          <w:szCs w:val="22"/>
        </w:rPr>
        <w:t>заседании</w:t>
      </w:r>
      <w:proofErr w:type="gramEnd"/>
      <w:r w:rsidRPr="004D64E0">
        <w:rPr>
          <w:rFonts w:ascii="Sylfaen" w:hAnsi="Sylfaen"/>
          <w:sz w:val="22"/>
          <w:szCs w:val="22"/>
        </w:rPr>
        <w:t xml:space="preserve"> комиссии по вскрытию заявок на 7-ый день в "1</w:t>
      </w:r>
      <w:r w:rsidR="00086352" w:rsidRPr="00086352">
        <w:rPr>
          <w:rFonts w:ascii="Sylfaen" w:hAnsi="Sylfaen"/>
          <w:sz w:val="22"/>
          <w:szCs w:val="22"/>
        </w:rPr>
        <w:t>1</w:t>
      </w:r>
      <w:r w:rsidRPr="004D64E0">
        <w:rPr>
          <w:rFonts w:ascii="Sylfaen" w:hAnsi="Sylfaen"/>
          <w:sz w:val="22"/>
          <w:szCs w:val="22"/>
        </w:rPr>
        <w:t>:</w:t>
      </w:r>
      <w:r w:rsidR="00086352" w:rsidRPr="00086352">
        <w:rPr>
          <w:rFonts w:ascii="Sylfaen" w:hAnsi="Sylfaen"/>
          <w:sz w:val="22"/>
          <w:szCs w:val="22"/>
        </w:rPr>
        <w:t>0</w:t>
      </w:r>
      <w:r w:rsidRPr="004D64E0">
        <w:rPr>
          <w:rFonts w:ascii="Sylfaen" w:hAnsi="Sylfaen"/>
          <w:sz w:val="22"/>
          <w:szCs w:val="22"/>
        </w:rPr>
        <w:t xml:space="preserve">0" со дня опубликования бюллетене объявления и приглашения на настоящую процедуру. </w:t>
      </w:r>
    </w:p>
    <w:p w:rsidR="00B062E3" w:rsidRPr="004D64E0" w:rsidRDefault="00B062E3" w:rsidP="00B062E3">
      <w:pPr>
        <w:widowControl w:val="0"/>
        <w:ind w:firstLine="567"/>
        <w:jc w:val="both"/>
        <w:rPr>
          <w:rFonts w:ascii="Sylfaen" w:hAnsi="Sylfaen"/>
          <w:sz w:val="22"/>
          <w:szCs w:val="22"/>
        </w:rPr>
      </w:pPr>
      <w:r w:rsidRPr="004D64E0">
        <w:rPr>
          <w:rFonts w:ascii="Sylfaen" w:hAnsi="Sylfaen"/>
          <w:sz w:val="22"/>
          <w:szCs w:val="22"/>
        </w:rPr>
        <w:t>На заседании по вскрытию и оценке заявок:</w:t>
      </w:r>
    </w:p>
    <w:p w:rsidR="00B062E3" w:rsidRPr="004D64E0" w:rsidRDefault="00B062E3" w:rsidP="00B062E3">
      <w:pPr>
        <w:widowControl w:val="0"/>
        <w:ind w:firstLine="567"/>
        <w:jc w:val="both"/>
        <w:rPr>
          <w:rFonts w:ascii="Sylfaen" w:hAnsi="Sylfaen"/>
          <w:sz w:val="22"/>
          <w:szCs w:val="22"/>
        </w:rPr>
      </w:pPr>
      <w:r w:rsidRPr="004D64E0">
        <w:rPr>
          <w:rFonts w:ascii="Sylfaen" w:hAnsi="Sylfaen"/>
          <w:sz w:val="22"/>
          <w:szCs w:val="22"/>
        </w:rPr>
        <w:t xml:space="preserve"> </w:t>
      </w:r>
      <w:proofErr w:type="gramStart"/>
      <w:r w:rsidRPr="004D64E0">
        <w:rPr>
          <w:rFonts w:ascii="Sylfaen" w:hAnsi="Sylfaen" w:cs="Sylfaen"/>
          <w:sz w:val="22"/>
          <w:szCs w:val="22"/>
        </w:rPr>
        <w:t>1)</w:t>
      </w:r>
      <w:r w:rsidRPr="004D64E0">
        <w:rPr>
          <w:rFonts w:ascii="Sylfaen" w:hAnsi="Sylfaen"/>
          <w:sz w:val="22"/>
          <w:szCs w:val="22"/>
        </w:rPr>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2)</w:t>
      </w:r>
      <w:r w:rsidRPr="004D64E0">
        <w:rPr>
          <w:rFonts w:ascii="Sylfaen" w:hAnsi="Sylfaen"/>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а.</w:t>
      </w:r>
      <w:r w:rsidRPr="004D64E0">
        <w:rPr>
          <w:rFonts w:ascii="Sylfaen" w:hAnsi="Sylfaen"/>
          <w:sz w:val="22"/>
          <w:szCs w:val="22"/>
        </w:rPr>
        <w:tab/>
        <w:t xml:space="preserve">соответствие составления и </w:t>
      </w:r>
      <w:proofErr w:type="gramStart"/>
      <w:r w:rsidRPr="004D64E0">
        <w:rPr>
          <w:rFonts w:ascii="Sylfaen" w:hAnsi="Sylfaen"/>
          <w:sz w:val="22"/>
          <w:szCs w:val="22"/>
        </w:rPr>
        <w:t>подачи</w:t>
      </w:r>
      <w:proofErr w:type="gramEnd"/>
      <w:r w:rsidRPr="004D64E0">
        <w:rPr>
          <w:rFonts w:ascii="Sylfaen" w:hAnsi="Sylfaen"/>
          <w:sz w:val="22"/>
          <w:szCs w:val="22"/>
        </w:rPr>
        <w:t xml:space="preserve"> содержащих заявки конвертов установленному порядку и вскрывает заявки, оцененные как соответствующие;</w:t>
      </w:r>
    </w:p>
    <w:p w:rsidR="00B062E3" w:rsidRPr="004D64E0" w:rsidRDefault="00B062E3" w:rsidP="00B062E3">
      <w:pPr>
        <w:widowControl w:val="0"/>
        <w:tabs>
          <w:tab w:val="left" w:pos="1134"/>
        </w:tabs>
        <w:ind w:firstLine="567"/>
        <w:jc w:val="both"/>
        <w:rPr>
          <w:rFonts w:ascii="Sylfaen" w:hAnsi="Sylfaen"/>
          <w:sz w:val="22"/>
          <w:szCs w:val="22"/>
        </w:rPr>
      </w:pPr>
      <w:proofErr w:type="gramStart"/>
      <w:r w:rsidRPr="004D64E0">
        <w:rPr>
          <w:rFonts w:ascii="Sylfaen" w:hAnsi="Sylfaen"/>
          <w:sz w:val="22"/>
          <w:szCs w:val="22"/>
        </w:rPr>
        <w:t>б</w:t>
      </w:r>
      <w:proofErr w:type="gramEnd"/>
      <w:r w:rsidRPr="004D64E0">
        <w:rPr>
          <w:rFonts w:ascii="Sylfaen" w:hAnsi="Sylfaen"/>
          <w:sz w:val="22"/>
          <w:szCs w:val="22"/>
        </w:rPr>
        <w:t>.</w:t>
      </w:r>
      <w:r w:rsidRPr="004D64E0">
        <w:rPr>
          <w:rFonts w:ascii="Sylfaen" w:hAnsi="Sylfaen"/>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3)</w:t>
      </w:r>
      <w:r w:rsidRPr="004D64E0">
        <w:rPr>
          <w:rFonts w:ascii="Sylfaen" w:hAnsi="Sylfaen"/>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8.2.</w:t>
      </w:r>
      <w:r w:rsidRPr="004D64E0">
        <w:rPr>
          <w:rFonts w:ascii="Sylfaen" w:hAnsi="Sylfaen"/>
          <w:sz w:val="22"/>
          <w:szCs w:val="22"/>
        </w:rPr>
        <w:tab/>
        <w:t xml:space="preserve">Заявки оцениваются в порядке, установленном настоящим приглашением. </w:t>
      </w:r>
    </w:p>
    <w:p w:rsidR="00B062E3" w:rsidRPr="004D64E0" w:rsidRDefault="00B062E3" w:rsidP="00B062E3">
      <w:pPr>
        <w:widowControl w:val="0"/>
        <w:ind w:firstLine="567"/>
        <w:jc w:val="both"/>
        <w:rPr>
          <w:rFonts w:ascii="Sylfaen" w:hAnsi="Sylfaen"/>
          <w:sz w:val="22"/>
          <w:szCs w:val="22"/>
        </w:rPr>
      </w:pPr>
      <w:r w:rsidRPr="004D64E0">
        <w:rPr>
          <w:rFonts w:ascii="Sylfaen" w:hAnsi="Sylfaen"/>
          <w:sz w:val="22"/>
          <w:szCs w:val="22"/>
        </w:rPr>
        <w:t xml:space="preserve">Если количество лотов в процедуре закупок не превышает </w:t>
      </w:r>
      <w:proofErr w:type="spellStart"/>
      <w:r w:rsidRPr="004D64E0">
        <w:rPr>
          <w:rFonts w:ascii="Sylfaen" w:hAnsi="Sylfaen"/>
          <w:sz w:val="22"/>
          <w:szCs w:val="22"/>
        </w:rPr>
        <w:t>семдесять</w:t>
      </w:r>
      <w:proofErr w:type="spellEnd"/>
      <w:r w:rsidRPr="004D64E0">
        <w:rPr>
          <w:rFonts w:ascii="Sylfaen" w:hAnsi="Sylfaen"/>
          <w:sz w:val="22"/>
          <w:szCs w:val="22"/>
        </w:rPr>
        <w:t xml:space="preserve"> пять лото</w:t>
      </w:r>
      <w:proofErr w:type="gramStart"/>
      <w:r w:rsidRPr="004D64E0">
        <w:rPr>
          <w:rFonts w:ascii="Sylfaen" w:hAnsi="Sylfaen"/>
          <w:sz w:val="22"/>
          <w:szCs w:val="22"/>
        </w:rPr>
        <w:t>в-</w:t>
      </w:r>
      <w:proofErr w:type="gramEnd"/>
      <w:r w:rsidRPr="004D64E0">
        <w:rPr>
          <w:rFonts w:ascii="Sylfaen" w:hAnsi="Sylfaen"/>
          <w:sz w:val="22"/>
          <w:szCs w:val="22"/>
        </w:rPr>
        <w:t xml:space="preserve">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rsidR="00B062E3" w:rsidRPr="004D64E0" w:rsidRDefault="00B062E3" w:rsidP="00CD0EFE">
      <w:pPr>
        <w:widowControl w:val="0"/>
        <w:ind w:firstLine="567"/>
        <w:jc w:val="both"/>
        <w:rPr>
          <w:rFonts w:ascii="Sylfaen" w:hAnsi="Sylfaen" w:cs="Sylfaen"/>
          <w:sz w:val="22"/>
          <w:szCs w:val="22"/>
        </w:rPr>
      </w:pPr>
      <w:r w:rsidRPr="004D64E0">
        <w:rPr>
          <w:rFonts w:ascii="Sylfaen" w:hAnsi="Sylfaen"/>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4D64E0">
        <w:rPr>
          <w:rFonts w:ascii="Sylfaen" w:hAnsi="Sylfaen"/>
          <w:sz w:val="22"/>
          <w:szCs w:val="22"/>
        </w:rPr>
        <w:t>,</w:t>
      </w:r>
      <w:proofErr w:type="gramEnd"/>
      <w:r w:rsidRPr="004D64E0">
        <w:rPr>
          <w:rFonts w:ascii="Sylfaen" w:hAnsi="Sylfaen"/>
          <w:sz w:val="22"/>
          <w:szCs w:val="22"/>
        </w:rPr>
        <w:t xml:space="preserve"> на заседании по вскрытию и оценке заявок 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w:t>
      </w:r>
    </w:p>
    <w:p w:rsidR="00B062E3" w:rsidRPr="004D64E0" w:rsidRDefault="00B062E3" w:rsidP="00CD0EFE">
      <w:pPr>
        <w:pStyle w:val="23"/>
        <w:widowControl w:val="0"/>
        <w:tabs>
          <w:tab w:val="left" w:pos="1134"/>
        </w:tabs>
        <w:spacing w:line="240" w:lineRule="auto"/>
        <w:ind w:firstLine="567"/>
        <w:rPr>
          <w:rFonts w:ascii="Sylfaen" w:hAnsi="Sylfaen" w:cs="Sylfaen"/>
          <w:sz w:val="22"/>
          <w:szCs w:val="22"/>
        </w:rPr>
      </w:pPr>
      <w:r w:rsidRPr="004D64E0">
        <w:rPr>
          <w:rFonts w:ascii="Sylfaen" w:hAnsi="Sylfaen"/>
          <w:sz w:val="22"/>
          <w:szCs w:val="22"/>
        </w:rPr>
        <w:t>8.3.</w:t>
      </w:r>
      <w:r w:rsidRPr="004D64E0">
        <w:rPr>
          <w:rFonts w:ascii="Sylfaen" w:hAnsi="Sylfaen"/>
          <w:sz w:val="22"/>
          <w:szCs w:val="22"/>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rsidR="00B062E3" w:rsidRPr="00F4714D" w:rsidRDefault="00B062E3" w:rsidP="00CD0EFE">
      <w:pPr>
        <w:pStyle w:val="a3"/>
        <w:widowControl w:val="0"/>
        <w:tabs>
          <w:tab w:val="left" w:pos="1134"/>
        </w:tabs>
        <w:spacing w:line="240" w:lineRule="auto"/>
        <w:ind w:firstLine="567"/>
        <w:rPr>
          <w:rFonts w:ascii="Sylfaen" w:hAnsi="Sylfaen"/>
          <w:i w:val="0"/>
          <w:sz w:val="22"/>
          <w:szCs w:val="22"/>
        </w:rPr>
      </w:pPr>
      <w:r w:rsidRPr="004D64E0">
        <w:rPr>
          <w:rFonts w:ascii="Sylfaen" w:hAnsi="Sylfaen"/>
          <w:i w:val="0"/>
          <w:sz w:val="22"/>
          <w:szCs w:val="22"/>
        </w:rPr>
        <w:t>8.4.</w:t>
      </w:r>
      <w:r w:rsidRPr="004D64E0">
        <w:rPr>
          <w:rFonts w:ascii="Sylfaen" w:hAnsi="Sylfaen"/>
          <w:i w:val="0"/>
          <w:sz w:val="22"/>
          <w:szCs w:val="22"/>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4D64E0">
        <w:rPr>
          <w:rFonts w:ascii="Sylfaen" w:hAnsi="Sylfaen"/>
          <w:i w:val="0"/>
          <w:sz w:val="22"/>
          <w:szCs w:val="22"/>
        </w:rPr>
        <w:t>драмом</w:t>
      </w:r>
      <w:proofErr w:type="spellEnd"/>
      <w:r w:rsidRPr="004D64E0">
        <w:rPr>
          <w:rFonts w:ascii="Sylfaen" w:hAnsi="Sylfaen"/>
          <w:i w:val="0"/>
          <w:sz w:val="22"/>
          <w:szCs w:val="22"/>
        </w:rPr>
        <w:t xml:space="preserve"> Республики Армения по курсу ___ЦБ_</w:t>
      </w:r>
      <w:r w:rsidRPr="004D64E0">
        <w:rPr>
          <w:rStyle w:val="af6"/>
          <w:rFonts w:ascii="Sylfaen" w:hAnsi="Sylfaen"/>
          <w:i w:val="0"/>
          <w:sz w:val="22"/>
          <w:szCs w:val="22"/>
        </w:rPr>
        <w:footnoteReference w:customMarkFollows="1" w:id="6"/>
        <w:t>9</w:t>
      </w:r>
      <w:r w:rsidRPr="004D64E0">
        <w:rPr>
          <w:rFonts w:ascii="Sylfaen" w:hAnsi="Sylfaen"/>
          <w:i w:val="0"/>
          <w:sz w:val="22"/>
          <w:szCs w:val="22"/>
        </w:rPr>
        <w:t>.</w:t>
      </w:r>
    </w:p>
    <w:p w:rsidR="00B062E3" w:rsidRPr="00F4714D" w:rsidRDefault="00B062E3" w:rsidP="00CD0EFE">
      <w:pPr>
        <w:pStyle w:val="a3"/>
        <w:widowControl w:val="0"/>
        <w:tabs>
          <w:tab w:val="left" w:pos="1134"/>
        </w:tabs>
        <w:spacing w:line="240" w:lineRule="auto"/>
        <w:ind w:firstLine="567"/>
        <w:rPr>
          <w:rFonts w:ascii="Sylfaen" w:hAnsi="Sylfaen" w:cs="Sylfaen"/>
          <w:i w:val="0"/>
          <w:sz w:val="22"/>
          <w:szCs w:val="22"/>
        </w:rPr>
      </w:pPr>
      <w:r w:rsidRPr="004D64E0">
        <w:rPr>
          <w:rFonts w:ascii="Sylfaen" w:hAnsi="Sylfaen"/>
          <w:i w:val="0"/>
          <w:sz w:val="22"/>
          <w:szCs w:val="22"/>
        </w:rPr>
        <w:t>8.5.</w:t>
      </w:r>
      <w:r w:rsidRPr="004D64E0">
        <w:rPr>
          <w:rFonts w:ascii="Sylfaen" w:hAnsi="Sylfaen"/>
          <w:i w:val="0"/>
          <w:sz w:val="22"/>
          <w:szCs w:val="22"/>
        </w:rPr>
        <w:tab/>
        <w:t>Переговоры между комиссией, заказчиком и участниками запрещаются, за исключением случаев,</w:t>
      </w:r>
    </w:p>
    <w:p w:rsidR="00B062E3" w:rsidRPr="004D64E0" w:rsidRDefault="00B062E3" w:rsidP="004E0585">
      <w:pPr>
        <w:pStyle w:val="a3"/>
        <w:widowControl w:val="0"/>
        <w:tabs>
          <w:tab w:val="left" w:pos="1134"/>
        </w:tabs>
        <w:spacing w:line="240" w:lineRule="auto"/>
        <w:ind w:firstLine="567"/>
        <w:rPr>
          <w:rFonts w:ascii="Sylfaen" w:hAnsi="Sylfaen" w:cs="Sylfaen"/>
          <w:i w:val="0"/>
          <w:sz w:val="22"/>
          <w:szCs w:val="22"/>
        </w:rPr>
      </w:pPr>
      <w:proofErr w:type="gramStart"/>
      <w:r w:rsidRPr="004D64E0">
        <w:rPr>
          <w:rFonts w:ascii="Sylfaen" w:hAnsi="Sylfaen"/>
          <w:i w:val="0"/>
          <w:sz w:val="22"/>
          <w:szCs w:val="22"/>
        </w:rPr>
        <w:t>1)</w:t>
      </w:r>
      <w:r w:rsidRPr="004D64E0">
        <w:rPr>
          <w:rFonts w:ascii="Sylfaen" w:hAnsi="Sylfaen"/>
          <w:i w:val="0"/>
          <w:sz w:val="22"/>
          <w:szCs w:val="22"/>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Pr="004D64E0">
        <w:rPr>
          <w:rFonts w:ascii="Sylfaen" w:hAnsi="Sylfaen" w:cs="Courier New"/>
          <w:i w:val="0"/>
          <w:sz w:val="22"/>
          <w:szCs w:val="22"/>
          <w:lang w:val="en-US"/>
        </w:rPr>
        <w:t> </w:t>
      </w:r>
      <w:r w:rsidRPr="004D64E0">
        <w:rPr>
          <w:rFonts w:ascii="Sylfaen" w:hAnsi="Sylfaen"/>
          <w:i w:val="0"/>
          <w:sz w:val="22"/>
          <w:szCs w:val="22"/>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4E0585" w:rsidRPr="00B23624" w:rsidRDefault="00B062E3" w:rsidP="004E0585">
      <w:pPr>
        <w:pStyle w:val="23"/>
        <w:widowControl w:val="0"/>
        <w:tabs>
          <w:tab w:val="left" w:pos="1134"/>
        </w:tabs>
        <w:spacing w:line="240" w:lineRule="auto"/>
        <w:ind w:firstLine="567"/>
        <w:rPr>
          <w:rFonts w:ascii="Sylfaen" w:hAnsi="Sylfaen"/>
          <w:sz w:val="22"/>
          <w:szCs w:val="22"/>
        </w:rPr>
      </w:pPr>
      <w:r w:rsidRPr="004D64E0">
        <w:rPr>
          <w:rFonts w:ascii="Sylfaen" w:hAnsi="Sylfaen"/>
          <w:sz w:val="22"/>
          <w:szCs w:val="22"/>
        </w:rPr>
        <w:t>2)</w:t>
      </w:r>
      <w:r w:rsidRPr="004D64E0">
        <w:rPr>
          <w:rFonts w:ascii="Sylfaen" w:hAnsi="Sylfaen"/>
          <w:sz w:val="22"/>
          <w:szCs w:val="22"/>
        </w:rPr>
        <w:tab/>
        <w:t>иных случаев, предусмотренных Законом.</w:t>
      </w:r>
    </w:p>
    <w:p w:rsidR="00B062E3" w:rsidRPr="004D64E0" w:rsidRDefault="00B062E3" w:rsidP="004E0585">
      <w:pPr>
        <w:pStyle w:val="23"/>
        <w:widowControl w:val="0"/>
        <w:tabs>
          <w:tab w:val="left" w:pos="1134"/>
        </w:tabs>
        <w:spacing w:line="240" w:lineRule="auto"/>
        <w:ind w:firstLine="567"/>
        <w:rPr>
          <w:rFonts w:ascii="Sylfaen" w:hAnsi="Sylfaen" w:cs="Sylfaen"/>
          <w:szCs w:val="22"/>
        </w:rPr>
      </w:pPr>
      <w:r w:rsidRPr="004D64E0">
        <w:rPr>
          <w:rFonts w:ascii="Sylfaen" w:hAnsi="Sylfaen"/>
          <w:szCs w:val="22"/>
        </w:rPr>
        <w:t>8.6.</w:t>
      </w:r>
      <w:r w:rsidRPr="004D64E0">
        <w:rPr>
          <w:rFonts w:ascii="Sylfaen" w:hAnsi="Sylfaen"/>
          <w:szCs w:val="22"/>
        </w:rPr>
        <w:tab/>
        <w:t xml:space="preserve">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закупки приобретаемых в рамках настоящей процедуры услуг или закупка осуществляется на основании части 6 </w:t>
      </w:r>
      <w:r w:rsidRPr="004D64E0">
        <w:rPr>
          <w:rFonts w:ascii="Sylfaen" w:hAnsi="Sylfaen"/>
          <w:szCs w:val="22"/>
        </w:rPr>
        <w:lastRenderedPageBreak/>
        <w:t>статьи 15 Закона:</w:t>
      </w:r>
    </w:p>
    <w:p w:rsidR="00B062E3" w:rsidRPr="004D64E0" w:rsidRDefault="00B062E3" w:rsidP="004E0585">
      <w:pPr>
        <w:pStyle w:val="norm"/>
        <w:widowControl w:val="0"/>
        <w:tabs>
          <w:tab w:val="left" w:pos="1134"/>
        </w:tabs>
        <w:spacing w:line="240" w:lineRule="auto"/>
        <w:ind w:firstLine="567"/>
        <w:rPr>
          <w:rFonts w:ascii="Sylfaen" w:hAnsi="Sylfaen" w:cs="Sylfaen"/>
          <w:szCs w:val="22"/>
        </w:rPr>
      </w:pPr>
      <w:r w:rsidRPr="004D64E0">
        <w:rPr>
          <w:rFonts w:ascii="Sylfaen" w:hAnsi="Sylfaen"/>
          <w:szCs w:val="22"/>
        </w:rPr>
        <w:t>а.</w:t>
      </w:r>
      <w:r w:rsidRPr="004D64E0">
        <w:rPr>
          <w:rFonts w:ascii="Sylfaen" w:hAnsi="Sylfaen"/>
          <w:szCs w:val="22"/>
        </w:rPr>
        <w:tab/>
        <w:t>для определения отобранного и непризнанных таковыми участников, с</w:t>
      </w:r>
      <w:r w:rsidRPr="004D64E0">
        <w:rPr>
          <w:rFonts w:ascii="Sylfaen" w:hAnsi="Sylfaen" w:cs="Courier New"/>
          <w:szCs w:val="22"/>
          <w:lang w:val="en-US"/>
        </w:rPr>
        <w:t> </w:t>
      </w:r>
      <w:r w:rsidRPr="004D64E0">
        <w:rPr>
          <w:rFonts w:ascii="Sylfaen" w:hAnsi="Sylfaen"/>
          <w:szCs w:val="22"/>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B062E3" w:rsidRPr="004D64E0" w:rsidRDefault="00B062E3" w:rsidP="004E0585">
      <w:pPr>
        <w:pStyle w:val="norm"/>
        <w:widowControl w:val="0"/>
        <w:tabs>
          <w:tab w:val="left" w:pos="1134"/>
        </w:tabs>
        <w:spacing w:line="240" w:lineRule="auto"/>
        <w:ind w:firstLine="567"/>
        <w:rPr>
          <w:rFonts w:ascii="Sylfaen" w:hAnsi="Sylfaen" w:cs="Sylfaen"/>
          <w:szCs w:val="22"/>
        </w:rPr>
      </w:pPr>
      <w:proofErr w:type="gramStart"/>
      <w:r w:rsidRPr="004D64E0">
        <w:rPr>
          <w:rFonts w:ascii="Sylfaen" w:hAnsi="Sylfaen"/>
          <w:szCs w:val="22"/>
        </w:rPr>
        <w:t>б</w:t>
      </w:r>
      <w:proofErr w:type="gramEnd"/>
      <w:r w:rsidRPr="004D64E0">
        <w:rPr>
          <w:rFonts w:ascii="Sylfaen" w:hAnsi="Sylfaen"/>
          <w:szCs w:val="22"/>
        </w:rPr>
        <w:t>.</w:t>
      </w:r>
      <w:r w:rsidRPr="004D64E0">
        <w:rPr>
          <w:rFonts w:ascii="Sylfaen" w:hAnsi="Sylfaen"/>
          <w:szCs w:val="22"/>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об условиях, продолжительности, дате, времени и месте проведения одновременных переговоров по снижению цен,</w:t>
      </w:r>
    </w:p>
    <w:p w:rsidR="00B062E3" w:rsidRPr="004D64E0" w:rsidRDefault="00B062E3" w:rsidP="004E0585">
      <w:pPr>
        <w:pStyle w:val="norm"/>
        <w:widowControl w:val="0"/>
        <w:tabs>
          <w:tab w:val="left" w:pos="1134"/>
        </w:tabs>
        <w:spacing w:line="240" w:lineRule="auto"/>
        <w:ind w:firstLine="567"/>
        <w:rPr>
          <w:rFonts w:ascii="Sylfaen" w:hAnsi="Sylfaen" w:cs="Sylfaen"/>
          <w:szCs w:val="22"/>
        </w:rPr>
      </w:pPr>
      <w:r w:rsidRPr="004D64E0">
        <w:rPr>
          <w:rFonts w:ascii="Sylfaen" w:hAnsi="Sylfaen"/>
          <w:szCs w:val="22"/>
        </w:rPr>
        <w:t>в.</w:t>
      </w:r>
      <w:r w:rsidRPr="004D64E0">
        <w:rPr>
          <w:rFonts w:ascii="Sylfaen" w:hAnsi="Sylfaen"/>
          <w:szCs w:val="22"/>
        </w:rPr>
        <w:tab/>
        <w:t xml:space="preserve">переговоры проводятся не раннее чем на второй и не </w:t>
      </w:r>
      <w:proofErr w:type="gramStart"/>
      <w:r w:rsidRPr="004D64E0">
        <w:rPr>
          <w:rFonts w:ascii="Sylfaen" w:hAnsi="Sylfaen"/>
          <w:szCs w:val="22"/>
        </w:rPr>
        <w:t>позднее</w:t>
      </w:r>
      <w:proofErr w:type="gramEnd"/>
      <w:r w:rsidRPr="004D64E0">
        <w:rPr>
          <w:rFonts w:ascii="Sylfaen" w:hAnsi="Sylfaen"/>
          <w:szCs w:val="22"/>
        </w:rPr>
        <w:t xml:space="preserve"> чем на пятый рабочий день со дня отправки извещения,</w:t>
      </w:r>
    </w:p>
    <w:p w:rsidR="00B062E3" w:rsidRPr="004D64E0" w:rsidRDefault="00B062E3" w:rsidP="004E0585">
      <w:pPr>
        <w:pStyle w:val="norm"/>
        <w:widowControl w:val="0"/>
        <w:tabs>
          <w:tab w:val="left" w:pos="1134"/>
        </w:tabs>
        <w:spacing w:line="240" w:lineRule="auto"/>
        <w:ind w:firstLine="567"/>
        <w:rPr>
          <w:rFonts w:ascii="Sylfaen" w:hAnsi="Sylfaen" w:cs="Sylfaen"/>
          <w:szCs w:val="22"/>
        </w:rPr>
      </w:pPr>
      <w:r w:rsidRPr="004D64E0">
        <w:rPr>
          <w:rFonts w:ascii="Sylfaen" w:hAnsi="Sylfaen"/>
          <w:szCs w:val="22"/>
        </w:rPr>
        <w:t>г.</w:t>
      </w:r>
      <w:r w:rsidRPr="004D64E0">
        <w:rPr>
          <w:rFonts w:ascii="Sylfaen" w:hAnsi="Sylfaen"/>
          <w:szCs w:val="22"/>
        </w:rPr>
        <w:tab/>
        <w:t xml:space="preserve">представленное на тот момент каждым участником ценовое предложение оглашается для остальных участников, и до </w:t>
      </w:r>
      <w:proofErr w:type="gramStart"/>
      <w:r w:rsidRPr="004D64E0">
        <w:rPr>
          <w:rFonts w:ascii="Sylfaen" w:hAnsi="Sylfaen"/>
          <w:szCs w:val="22"/>
        </w:rPr>
        <w:t>истечения</w:t>
      </w:r>
      <w:proofErr w:type="gramEnd"/>
      <w:r w:rsidRPr="004D64E0">
        <w:rPr>
          <w:rFonts w:ascii="Sylfaen" w:hAnsi="Sylfaen"/>
          <w:szCs w:val="22"/>
        </w:rPr>
        <w:t xml:space="preserve"> предусмотренного для переговоров окончательного срока участник может пересмотреть свое ценовое предложение,</w:t>
      </w:r>
    </w:p>
    <w:p w:rsidR="00B062E3" w:rsidRPr="004D64E0" w:rsidRDefault="00B062E3" w:rsidP="004E0585">
      <w:pPr>
        <w:pStyle w:val="norm"/>
        <w:widowControl w:val="0"/>
        <w:tabs>
          <w:tab w:val="left" w:pos="1134"/>
        </w:tabs>
        <w:spacing w:line="240" w:lineRule="auto"/>
        <w:ind w:firstLine="567"/>
        <w:rPr>
          <w:rFonts w:ascii="Sylfaen" w:hAnsi="Sylfaen" w:cs="Sylfaen"/>
          <w:szCs w:val="22"/>
        </w:rPr>
      </w:pPr>
      <w:r w:rsidRPr="004D64E0">
        <w:rPr>
          <w:rFonts w:ascii="Sylfaen" w:hAnsi="Sylfaen"/>
          <w:szCs w:val="22"/>
        </w:rPr>
        <w:t>д.</w:t>
      </w:r>
      <w:r w:rsidRPr="004D64E0">
        <w:rPr>
          <w:rFonts w:ascii="Sylfaen" w:hAnsi="Sylfaen"/>
          <w:szCs w:val="22"/>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w:t>
      </w:r>
      <w:proofErr w:type="gramStart"/>
      <w:r w:rsidRPr="004D64E0">
        <w:rPr>
          <w:rFonts w:ascii="Sylfaen" w:hAnsi="Sylfaen"/>
          <w:szCs w:val="22"/>
        </w:rPr>
        <w:t xml:space="preserve"> ,</w:t>
      </w:r>
      <w:proofErr w:type="gramEnd"/>
      <w:r w:rsidRPr="004D64E0">
        <w:rPr>
          <w:rFonts w:ascii="Sylfaen" w:hAnsi="Sylfaen"/>
          <w:szCs w:val="22"/>
        </w:rPr>
        <w:t xml:space="preserve"> определяются и объявляются отобранный и непризнанные таковыми участники;</w:t>
      </w:r>
    </w:p>
    <w:p w:rsidR="00B062E3" w:rsidRPr="004D64E0" w:rsidRDefault="00B062E3" w:rsidP="004E0585">
      <w:pPr>
        <w:pStyle w:val="norm"/>
        <w:widowControl w:val="0"/>
        <w:tabs>
          <w:tab w:val="left" w:pos="1134"/>
        </w:tabs>
        <w:spacing w:line="240" w:lineRule="auto"/>
        <w:ind w:firstLine="567"/>
        <w:rPr>
          <w:rFonts w:ascii="Sylfaen" w:hAnsi="Sylfaen"/>
          <w:szCs w:val="22"/>
        </w:rPr>
      </w:pPr>
      <w:proofErr w:type="gramStart"/>
      <w:r w:rsidRPr="004D64E0">
        <w:rPr>
          <w:rFonts w:ascii="Sylfaen" w:hAnsi="Sylfaen"/>
          <w:szCs w:val="22"/>
        </w:rPr>
        <w:t>е.</w:t>
      </w:r>
      <w:r w:rsidRPr="004D64E0">
        <w:rPr>
          <w:rFonts w:ascii="Sylfaen" w:hAnsi="Sylfaen"/>
          <w:szCs w:val="22"/>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закупки,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заключаемым с последним договором, вступают в силу в случае </w:t>
      </w:r>
      <w:proofErr w:type="spellStart"/>
      <w:r w:rsidRPr="004D64E0">
        <w:rPr>
          <w:rFonts w:ascii="Sylfaen" w:hAnsi="Sylfaen"/>
          <w:szCs w:val="22"/>
        </w:rPr>
        <w:t>предусмотрения</w:t>
      </w:r>
      <w:proofErr w:type="spellEnd"/>
      <w:r w:rsidRPr="004D64E0">
        <w:rPr>
          <w:rFonts w:ascii="Sylfaen" w:hAnsi="Sylfaen"/>
          <w:szCs w:val="22"/>
        </w:rPr>
        <w:t xml:space="preserve"> дополнительных финансовых средств в размере цены, превышающей цену закупки</w:t>
      </w:r>
      <w:proofErr w:type="gramEnd"/>
      <w:r w:rsidRPr="004D64E0">
        <w:rPr>
          <w:rFonts w:ascii="Sylfaen" w:hAnsi="Sylfaen"/>
          <w:szCs w:val="22"/>
        </w:rPr>
        <w:t xml:space="preserve"> и заключения на этой основе соглашения между </w:t>
      </w:r>
      <w:proofErr w:type="spellStart"/>
      <w:r w:rsidRPr="004D64E0">
        <w:rPr>
          <w:rFonts w:ascii="Sylfaen" w:hAnsi="Sylfaen"/>
          <w:szCs w:val="22"/>
        </w:rPr>
        <w:t>сторонами</w:t>
      </w:r>
      <w:proofErr w:type="gramStart"/>
      <w:r w:rsidRPr="004D64E0">
        <w:rPr>
          <w:rFonts w:ascii="Sylfaen" w:hAnsi="Sylfaen"/>
          <w:szCs w:val="22"/>
        </w:rPr>
        <w:t>.П</w:t>
      </w:r>
      <w:proofErr w:type="gramEnd"/>
      <w:r w:rsidRPr="004D64E0">
        <w:rPr>
          <w:rFonts w:ascii="Sylfaen" w:hAnsi="Sylfaen"/>
          <w:szCs w:val="22"/>
        </w:rPr>
        <w:t>ри</w:t>
      </w:r>
      <w:proofErr w:type="spellEnd"/>
      <w:r w:rsidRPr="004D64E0">
        <w:rPr>
          <w:rFonts w:ascii="Sylfaen" w:hAnsi="Sylfaen"/>
          <w:szCs w:val="22"/>
        </w:rPr>
        <w:t xml:space="preserve"> этом соглашение заключается в течение пятнадцати рабочих дней после </w:t>
      </w:r>
      <w:proofErr w:type="spellStart"/>
      <w:r w:rsidRPr="004D64E0">
        <w:rPr>
          <w:rFonts w:ascii="Sylfaen" w:hAnsi="Sylfaen"/>
          <w:szCs w:val="22"/>
        </w:rPr>
        <w:t>предусмотрения</w:t>
      </w:r>
      <w:proofErr w:type="spellEnd"/>
      <w:r w:rsidRPr="004D64E0">
        <w:rPr>
          <w:rFonts w:ascii="Sylfaen" w:hAnsi="Sylfaen"/>
          <w:szCs w:val="22"/>
        </w:rPr>
        <w:t xml:space="preserve"> дополнительных финансовых средств с продлением сроков предоставления услуг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062E3" w:rsidRPr="004D64E0" w:rsidRDefault="00B062E3" w:rsidP="00CD0EFE">
      <w:pPr>
        <w:pStyle w:val="norm"/>
        <w:widowControl w:val="0"/>
        <w:tabs>
          <w:tab w:val="left" w:pos="1134"/>
        </w:tabs>
        <w:spacing w:line="240" w:lineRule="auto"/>
        <w:ind w:firstLine="567"/>
        <w:rPr>
          <w:rFonts w:ascii="Sylfaen" w:hAnsi="Sylfaen"/>
          <w:szCs w:val="22"/>
        </w:rPr>
      </w:pPr>
      <w:r w:rsidRPr="004D64E0">
        <w:rPr>
          <w:rFonts w:ascii="Sylfaen" w:hAnsi="Sylfaen"/>
          <w:szCs w:val="22"/>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B062E3" w:rsidRPr="004D64E0" w:rsidRDefault="00B062E3" w:rsidP="004E0585">
      <w:pPr>
        <w:pStyle w:val="norm"/>
        <w:widowControl w:val="0"/>
        <w:tabs>
          <w:tab w:val="left" w:pos="1134"/>
        </w:tabs>
        <w:spacing w:line="240" w:lineRule="auto"/>
        <w:ind w:firstLine="567"/>
        <w:rPr>
          <w:rFonts w:ascii="Sylfaen" w:hAnsi="Sylfaen" w:cs="Sylfaen"/>
          <w:szCs w:val="22"/>
        </w:rPr>
      </w:pPr>
      <w:r w:rsidRPr="004D64E0">
        <w:rPr>
          <w:rFonts w:ascii="Sylfaen" w:hAnsi="Sylfaen"/>
          <w:szCs w:val="22"/>
        </w:rPr>
        <w:t>ж. в момент истечения установленного для переговоров срока, если цены, представленные присутствующими на нем участниками, превышают цену закупки,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w:t>
      </w:r>
      <w:proofErr w:type="gramStart"/>
      <w:r w:rsidRPr="004D64E0">
        <w:rPr>
          <w:rFonts w:ascii="Sylfaen" w:hAnsi="Sylfaen"/>
          <w:szCs w:val="22"/>
        </w:rPr>
        <w:t xml:space="preserve"> ,</w:t>
      </w:r>
      <w:proofErr w:type="gramEnd"/>
      <w:r w:rsidRPr="004D64E0">
        <w:rPr>
          <w:rFonts w:ascii="Sylfaen" w:hAnsi="Sylfaen"/>
          <w:szCs w:val="22"/>
        </w:rPr>
        <w:t xml:space="preserve">, е " настоящего подпункта. </w:t>
      </w:r>
    </w:p>
    <w:p w:rsidR="00B062E3" w:rsidRPr="004D64E0" w:rsidRDefault="00B062E3" w:rsidP="004E0585">
      <w:pPr>
        <w:widowControl w:val="0"/>
        <w:tabs>
          <w:tab w:val="left" w:pos="1134"/>
        </w:tabs>
        <w:ind w:firstLine="567"/>
        <w:jc w:val="both"/>
        <w:rPr>
          <w:rFonts w:ascii="Sylfaen" w:hAnsi="Sylfaen"/>
          <w:sz w:val="22"/>
          <w:szCs w:val="22"/>
        </w:rPr>
      </w:pPr>
      <w:r w:rsidRPr="004D64E0">
        <w:rPr>
          <w:rFonts w:ascii="Sylfaen" w:hAnsi="Sylfaen"/>
          <w:sz w:val="22"/>
          <w:szCs w:val="22"/>
        </w:rPr>
        <w:t>8.7.</w:t>
      </w:r>
      <w:r w:rsidRPr="004D64E0">
        <w:rPr>
          <w:rFonts w:ascii="Sylfaen" w:hAnsi="Sylfaen"/>
          <w:sz w:val="22"/>
          <w:szCs w:val="22"/>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4D64E0">
        <w:rPr>
          <w:rFonts w:ascii="Sylfaen" w:hAnsi="Sylfaen" w:cs="Courier New"/>
          <w:sz w:val="22"/>
          <w:szCs w:val="22"/>
          <w:lang w:val="en-US"/>
        </w:rPr>
        <w:t> </w:t>
      </w:r>
      <w:r w:rsidRPr="004D64E0">
        <w:rPr>
          <w:rFonts w:ascii="Sylfaen" w:hAnsi="Sylfaen"/>
          <w:sz w:val="22"/>
          <w:szCs w:val="22"/>
        </w:rPr>
        <w:t>препятствуя нормальному функционированию комиссии.</w:t>
      </w:r>
    </w:p>
    <w:p w:rsidR="00B062E3" w:rsidRPr="004D64E0" w:rsidRDefault="00B062E3" w:rsidP="004E0585">
      <w:pPr>
        <w:pStyle w:val="norm"/>
        <w:widowControl w:val="0"/>
        <w:tabs>
          <w:tab w:val="left" w:pos="1134"/>
        </w:tabs>
        <w:spacing w:line="240" w:lineRule="auto"/>
        <w:ind w:firstLine="567"/>
        <w:rPr>
          <w:rFonts w:ascii="Sylfaen" w:hAnsi="Sylfaen"/>
          <w:szCs w:val="22"/>
        </w:rPr>
      </w:pPr>
      <w:r w:rsidRPr="004D64E0">
        <w:rPr>
          <w:rFonts w:ascii="Sylfaen" w:hAnsi="Sylfaen"/>
          <w:szCs w:val="22"/>
        </w:rPr>
        <w:t>8.8.</w:t>
      </w:r>
      <w:r w:rsidRPr="004D64E0">
        <w:rPr>
          <w:rFonts w:ascii="Sylfaen" w:hAnsi="Sylfaen"/>
          <w:szCs w:val="22"/>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электронной форме  информирует об этом участника, предлагая последнему исправить несоответствия до окончания срока приостановления.</w:t>
      </w:r>
    </w:p>
    <w:p w:rsidR="00B062E3" w:rsidRPr="004D64E0" w:rsidRDefault="00B062E3" w:rsidP="00B062E3">
      <w:pPr>
        <w:pStyle w:val="norm"/>
        <w:widowControl w:val="0"/>
        <w:tabs>
          <w:tab w:val="left" w:pos="1134"/>
        </w:tabs>
        <w:spacing w:line="240" w:lineRule="auto"/>
        <w:ind w:firstLine="567"/>
        <w:rPr>
          <w:rFonts w:ascii="Sylfaen" w:hAnsi="Sylfaen" w:cs="Sylfaen"/>
          <w:szCs w:val="22"/>
        </w:rPr>
      </w:pPr>
      <w:r w:rsidRPr="004D64E0">
        <w:rPr>
          <w:rFonts w:ascii="Sylfaen" w:hAnsi="Sylfaen" w:cs="Sylfaen"/>
          <w:szCs w:val="22"/>
        </w:rPr>
        <w:t>В уведомлении, направленном участнику, подробно описываются все несоответствия, обнаруженные при оценке заявки.</w:t>
      </w:r>
    </w:p>
    <w:p w:rsidR="00B062E3" w:rsidRPr="004D64E0" w:rsidRDefault="00B062E3" w:rsidP="00B062E3">
      <w:pPr>
        <w:pStyle w:val="norm"/>
        <w:widowControl w:val="0"/>
        <w:tabs>
          <w:tab w:val="left" w:pos="1276"/>
        </w:tabs>
        <w:spacing w:line="240" w:lineRule="auto"/>
        <w:ind w:firstLine="567"/>
        <w:rPr>
          <w:rFonts w:ascii="Sylfaen" w:hAnsi="Sylfaen"/>
          <w:szCs w:val="22"/>
        </w:rPr>
      </w:pPr>
      <w:r w:rsidRPr="004D64E0">
        <w:rPr>
          <w:rFonts w:ascii="Sylfaen" w:hAnsi="Sylfaen"/>
          <w:szCs w:val="22"/>
        </w:rPr>
        <w:t>8.9.</w:t>
      </w:r>
      <w:r w:rsidRPr="004D64E0">
        <w:rPr>
          <w:rFonts w:ascii="Sylfaen" w:hAnsi="Sylfaen"/>
          <w:szCs w:val="22"/>
        </w:rPr>
        <w:tab/>
        <w:t xml:space="preserve">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w:t>
      </w:r>
      <w:r w:rsidRPr="004D64E0">
        <w:rPr>
          <w:rFonts w:ascii="Sylfaen" w:hAnsi="Sylfaen"/>
          <w:szCs w:val="22"/>
        </w:rPr>
        <w:lastRenderedPageBreak/>
        <w:t>участником признается участник, занявший последующее место.</w:t>
      </w:r>
    </w:p>
    <w:p w:rsidR="00B062E3" w:rsidRPr="004D64E0" w:rsidRDefault="00B062E3" w:rsidP="00B062E3">
      <w:pPr>
        <w:pStyle w:val="23"/>
        <w:widowControl w:val="0"/>
        <w:tabs>
          <w:tab w:val="left" w:pos="1276"/>
        </w:tabs>
        <w:spacing w:line="240" w:lineRule="auto"/>
        <w:ind w:firstLine="567"/>
        <w:rPr>
          <w:rFonts w:ascii="Sylfaen" w:hAnsi="Sylfaen"/>
          <w:sz w:val="22"/>
          <w:szCs w:val="22"/>
        </w:rPr>
      </w:pPr>
      <w:r w:rsidRPr="004D64E0">
        <w:rPr>
          <w:rFonts w:ascii="Sylfaen" w:hAnsi="Sylfaen"/>
          <w:sz w:val="22"/>
          <w:szCs w:val="22"/>
        </w:rPr>
        <w:t>8.10.</w:t>
      </w:r>
      <w:r w:rsidRPr="004D64E0">
        <w:rPr>
          <w:rFonts w:ascii="Sylfaen" w:hAnsi="Sylfaen"/>
          <w:sz w:val="22"/>
          <w:szCs w:val="22"/>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D64E0" w:rsidDel="00A5199D">
        <w:rPr>
          <w:rFonts w:ascii="Sylfaen" w:hAnsi="Sylfaen"/>
          <w:sz w:val="22"/>
          <w:szCs w:val="22"/>
        </w:rPr>
        <w:t xml:space="preserve"> </w:t>
      </w:r>
      <w:r w:rsidRPr="004D64E0">
        <w:rPr>
          <w:rFonts w:ascii="Sylfaen" w:hAnsi="Sylfaen"/>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Pr="004D64E0">
        <w:rPr>
          <w:rFonts w:ascii="Sylfaen" w:hAnsi="Sylfaen"/>
          <w:sz w:val="22"/>
          <w:szCs w:val="22"/>
        </w:rPr>
        <w:t>ю(</w:t>
      </w:r>
      <w:proofErr w:type="gramEnd"/>
      <w:r w:rsidRPr="004D64E0">
        <w:rPr>
          <w:rFonts w:ascii="Sylfaen" w:hAnsi="Sylfaen"/>
          <w:sz w:val="22"/>
          <w:szCs w:val="22"/>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062E3" w:rsidRPr="004D64E0" w:rsidRDefault="00B062E3" w:rsidP="00B062E3">
      <w:pPr>
        <w:pStyle w:val="23"/>
        <w:widowControl w:val="0"/>
        <w:tabs>
          <w:tab w:val="left" w:pos="1276"/>
        </w:tabs>
        <w:spacing w:line="240" w:lineRule="auto"/>
        <w:ind w:firstLine="567"/>
        <w:rPr>
          <w:rFonts w:ascii="Sylfaen" w:hAnsi="Sylfaen"/>
          <w:sz w:val="22"/>
          <w:szCs w:val="22"/>
        </w:rPr>
      </w:pPr>
      <w:r w:rsidRPr="004D64E0">
        <w:rPr>
          <w:rFonts w:ascii="Sylfaen" w:hAnsi="Sylfaen"/>
          <w:sz w:val="22"/>
          <w:szCs w:val="22"/>
        </w:rPr>
        <w:t>8.11.</w:t>
      </w:r>
      <w:r w:rsidRPr="004D64E0">
        <w:rPr>
          <w:rFonts w:ascii="Sylfaen" w:hAnsi="Sylfaen"/>
          <w:sz w:val="22"/>
          <w:szCs w:val="22"/>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B062E3" w:rsidRPr="004D64E0" w:rsidRDefault="00B062E3" w:rsidP="00B062E3">
      <w:pPr>
        <w:pStyle w:val="23"/>
        <w:widowControl w:val="0"/>
        <w:tabs>
          <w:tab w:val="left" w:pos="1276"/>
        </w:tabs>
        <w:spacing w:line="240" w:lineRule="auto"/>
        <w:ind w:firstLine="567"/>
        <w:rPr>
          <w:rFonts w:ascii="Sylfaen" w:hAnsi="Sylfaen" w:cs="Sylfaen"/>
          <w:sz w:val="22"/>
          <w:szCs w:val="22"/>
        </w:rPr>
      </w:pPr>
      <w:r w:rsidRPr="004D64E0">
        <w:rPr>
          <w:rFonts w:ascii="Sylfaen" w:hAnsi="Sylfaen"/>
          <w:sz w:val="22"/>
          <w:szCs w:val="22"/>
        </w:rPr>
        <w:t xml:space="preserve">8.12.Не </w:t>
      </w:r>
      <w:proofErr w:type="gramStart"/>
      <w:r w:rsidRPr="004D64E0">
        <w:rPr>
          <w:rFonts w:ascii="Sylfaen" w:hAnsi="Sylfaen"/>
          <w:sz w:val="22"/>
          <w:szCs w:val="22"/>
        </w:rPr>
        <w:t>позднее</w:t>
      </w:r>
      <w:proofErr w:type="gramEnd"/>
      <w:r w:rsidRPr="004D64E0">
        <w:rPr>
          <w:rFonts w:ascii="Sylfaen" w:hAnsi="Sylfaen"/>
          <w:sz w:val="22"/>
          <w:szCs w:val="22"/>
        </w:rPr>
        <w:t xml:space="preserve"> чем на следующий рабочий день после завершения заседания по вскрытию и оценке заявок секретарь комиссии: </w:t>
      </w:r>
    </w:p>
    <w:p w:rsidR="00B062E3" w:rsidRPr="004D64E0" w:rsidRDefault="00B062E3" w:rsidP="00B062E3">
      <w:pPr>
        <w:pStyle w:val="23"/>
        <w:widowControl w:val="0"/>
        <w:tabs>
          <w:tab w:val="left" w:pos="1134"/>
        </w:tabs>
        <w:spacing w:line="240" w:lineRule="auto"/>
        <w:ind w:firstLine="567"/>
        <w:rPr>
          <w:rFonts w:ascii="Sylfaen" w:hAnsi="Sylfaen" w:cs="Sylfaen"/>
          <w:sz w:val="22"/>
          <w:szCs w:val="22"/>
        </w:rPr>
      </w:pPr>
      <w:r w:rsidRPr="004D64E0">
        <w:rPr>
          <w:rFonts w:ascii="Sylfaen" w:hAnsi="Sylfaen"/>
          <w:sz w:val="22"/>
          <w:szCs w:val="22"/>
        </w:rPr>
        <w:t>1)</w:t>
      </w:r>
      <w:r w:rsidRPr="004D64E0">
        <w:rPr>
          <w:rFonts w:ascii="Sylfaen" w:hAnsi="Sylfaen"/>
          <w:sz w:val="22"/>
          <w:szCs w:val="22"/>
        </w:rPr>
        <w:tab/>
        <w:t>опубликовывает в бюллетене воспроизведенный (отсканированный) с</w:t>
      </w:r>
      <w:r w:rsidRPr="004D64E0">
        <w:rPr>
          <w:rFonts w:ascii="Sylfaen" w:hAnsi="Sylfaen" w:cs="Courier New"/>
          <w:sz w:val="22"/>
          <w:szCs w:val="22"/>
          <w:lang w:val="en-US"/>
        </w:rPr>
        <w:t> </w:t>
      </w:r>
      <w:r w:rsidRPr="004D64E0">
        <w:rPr>
          <w:rFonts w:ascii="Sylfaen" w:hAnsi="Sylfaen"/>
          <w:sz w:val="22"/>
          <w:szCs w:val="22"/>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B062E3" w:rsidRPr="004D64E0" w:rsidRDefault="00B062E3" w:rsidP="00B062E3">
      <w:pPr>
        <w:pStyle w:val="23"/>
        <w:widowControl w:val="0"/>
        <w:tabs>
          <w:tab w:val="left" w:pos="1134"/>
        </w:tabs>
        <w:spacing w:line="240" w:lineRule="auto"/>
        <w:ind w:firstLine="567"/>
        <w:rPr>
          <w:rFonts w:ascii="Sylfaen" w:hAnsi="Sylfaen" w:cs="Sylfaen"/>
          <w:sz w:val="22"/>
          <w:szCs w:val="22"/>
        </w:rPr>
      </w:pPr>
      <w:r w:rsidRPr="004D64E0">
        <w:rPr>
          <w:rFonts w:ascii="Sylfaen" w:hAnsi="Sylfaen"/>
          <w:sz w:val="22"/>
          <w:szCs w:val="22"/>
        </w:rPr>
        <w:t>2)</w:t>
      </w:r>
      <w:r w:rsidRPr="004D64E0">
        <w:rPr>
          <w:rFonts w:ascii="Sylfaen" w:hAnsi="Sylfaen"/>
          <w:sz w:val="22"/>
          <w:szCs w:val="22"/>
        </w:rPr>
        <w:tab/>
        <w:t>опубликовывает в бюллетене воспроизведенные (отсканированные) с</w:t>
      </w:r>
      <w:r w:rsidRPr="004D64E0">
        <w:rPr>
          <w:rFonts w:ascii="Sylfaen" w:hAnsi="Sylfaen" w:cs="Courier New"/>
          <w:sz w:val="22"/>
          <w:szCs w:val="22"/>
          <w:lang w:val="en-US"/>
        </w:rPr>
        <w:t> </w:t>
      </w:r>
      <w:r w:rsidRPr="004D64E0">
        <w:rPr>
          <w:rFonts w:ascii="Sylfaen" w:hAnsi="Sylfaen"/>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8.</w:t>
      </w:r>
      <w:r w:rsidRPr="004D64E0">
        <w:rPr>
          <w:rFonts w:ascii="Sylfaen" w:hAnsi="Sylfaen"/>
          <w:sz w:val="22"/>
          <w:szCs w:val="22"/>
          <w:lang w:val="hy-AM"/>
        </w:rPr>
        <w:t>1</w:t>
      </w:r>
      <w:r w:rsidRPr="004D64E0">
        <w:rPr>
          <w:rFonts w:ascii="Sylfaen" w:hAnsi="Sylfaen"/>
          <w:sz w:val="22"/>
          <w:szCs w:val="22"/>
        </w:rPr>
        <w:t>3.</w:t>
      </w:r>
      <w:r w:rsidRPr="004D64E0">
        <w:rPr>
          <w:rFonts w:ascii="Sylfaen" w:hAnsi="Sylfaen"/>
          <w:sz w:val="22"/>
          <w:szCs w:val="22"/>
        </w:rPr>
        <w:tab/>
        <w:t xml:space="preserve">В случае выявления </w:t>
      </w:r>
      <w:r w:rsidRPr="004D64E0">
        <w:rPr>
          <w:rFonts w:ascii="Sylfaen" w:hAnsi="Sylfaen"/>
          <w:color w:val="000000" w:themeColor="text1"/>
          <w:sz w:val="22"/>
          <w:szCs w:val="22"/>
        </w:rPr>
        <w:t xml:space="preserve">оснований, предусмотренных пунктом 6 части 1 статьи 6 Закона, </w:t>
      </w:r>
      <w:r w:rsidRPr="004D64E0">
        <w:rPr>
          <w:rFonts w:ascii="Sylfaen" w:hAnsi="Sylfaen"/>
          <w:sz w:val="22"/>
          <w:szCs w:val="22"/>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Pr="004D64E0">
        <w:rPr>
          <w:rFonts w:ascii="Sylfaen" w:hAnsi="Sylfaen"/>
          <w:sz w:val="22"/>
          <w:szCs w:val="22"/>
        </w:rPr>
        <w:t>день</w:t>
      </w:r>
      <w:proofErr w:type="gramEnd"/>
      <w:r w:rsidRPr="004D64E0">
        <w:rPr>
          <w:rFonts w:ascii="Sylfaen" w:hAnsi="Sylfaen"/>
          <w:sz w:val="22"/>
          <w:szCs w:val="22"/>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Pr="004D64E0">
        <w:rPr>
          <w:rFonts w:ascii="Sylfaen" w:hAnsi="Sylfaen"/>
          <w:sz w:val="22"/>
          <w:szCs w:val="22"/>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Pr="004D64E0">
        <w:rPr>
          <w:rFonts w:ascii="Sylfaen" w:hAnsi="Sylfaen"/>
          <w:sz w:val="22"/>
          <w:szCs w:val="22"/>
        </w:rPr>
        <w:t xml:space="preserve"> делу, если по результатам судебного разбирательства возможность исполнения решения не исчезла.</w:t>
      </w:r>
    </w:p>
    <w:p w:rsidR="00B062E3" w:rsidRPr="004D64E0" w:rsidRDefault="00B062E3" w:rsidP="00B062E3">
      <w:pPr>
        <w:widowControl w:val="0"/>
        <w:tabs>
          <w:tab w:val="left" w:pos="1276"/>
        </w:tabs>
        <w:rPr>
          <w:rFonts w:ascii="Sylfaen" w:hAnsi="Sylfaen"/>
          <w:sz w:val="22"/>
          <w:szCs w:val="22"/>
        </w:rPr>
      </w:pPr>
      <w:r w:rsidRPr="004D64E0">
        <w:rPr>
          <w:rFonts w:ascii="Sylfaen" w:hAnsi="Sylfaen"/>
          <w:sz w:val="22"/>
          <w:szCs w:val="22"/>
        </w:rPr>
        <w:t>При этом</w:t>
      </w:r>
      <w:proofErr w:type="gramStart"/>
      <w:r w:rsidRPr="004D64E0">
        <w:rPr>
          <w:rFonts w:ascii="Sylfaen" w:hAnsi="Sylfaen"/>
          <w:sz w:val="22"/>
          <w:szCs w:val="22"/>
        </w:rPr>
        <w:t>,</w:t>
      </w:r>
      <w:proofErr w:type="gramEnd"/>
      <w:r w:rsidRPr="004D64E0">
        <w:rPr>
          <w:rFonts w:ascii="Sylfaen" w:hAnsi="Sylfaen"/>
          <w:sz w:val="22"/>
          <w:szCs w:val="22"/>
        </w:rPr>
        <w:t xml:space="preserve"> если:</w:t>
      </w:r>
    </w:p>
    <w:p w:rsidR="00B062E3" w:rsidRPr="004D64E0" w:rsidRDefault="00B062E3" w:rsidP="00B062E3">
      <w:pPr>
        <w:pStyle w:val="aff3"/>
        <w:widowControl w:val="0"/>
        <w:numPr>
          <w:ilvl w:val="0"/>
          <w:numId w:val="30"/>
        </w:numPr>
        <w:ind w:left="0" w:firstLine="284"/>
        <w:contextualSpacing/>
        <w:jc w:val="both"/>
        <w:rPr>
          <w:rFonts w:ascii="Sylfaen" w:hAnsi="Sylfaen"/>
          <w:sz w:val="22"/>
          <w:szCs w:val="22"/>
        </w:rPr>
      </w:pPr>
      <w:r w:rsidRPr="004D64E0">
        <w:rPr>
          <w:rFonts w:ascii="Sylfaen" w:hAnsi="Sylfaen"/>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062E3" w:rsidRPr="00F4714D" w:rsidRDefault="00B062E3" w:rsidP="00B062E3">
      <w:pPr>
        <w:pStyle w:val="aff3"/>
        <w:widowControl w:val="0"/>
        <w:numPr>
          <w:ilvl w:val="0"/>
          <w:numId w:val="30"/>
        </w:numPr>
        <w:tabs>
          <w:tab w:val="left" w:pos="1276"/>
        </w:tabs>
        <w:spacing w:after="160"/>
        <w:ind w:left="0" w:firstLine="567"/>
        <w:contextualSpacing/>
        <w:jc w:val="both"/>
        <w:rPr>
          <w:rFonts w:ascii="Sylfaen" w:hAnsi="Sylfaen"/>
          <w:sz w:val="22"/>
          <w:szCs w:val="22"/>
        </w:rPr>
      </w:pPr>
      <w:proofErr w:type="gramStart"/>
      <w:r w:rsidRPr="00F4714D">
        <w:rPr>
          <w:rFonts w:ascii="Sylfaen" w:hAnsi="Sylfaen"/>
          <w:sz w:val="22"/>
          <w:szCs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B062E3" w:rsidRPr="00F4714D" w:rsidRDefault="00B062E3" w:rsidP="00B062E3">
      <w:pPr>
        <w:pStyle w:val="aff3"/>
        <w:widowControl w:val="0"/>
        <w:tabs>
          <w:tab w:val="left" w:pos="1276"/>
        </w:tabs>
        <w:ind w:left="567"/>
        <w:contextualSpacing/>
        <w:jc w:val="both"/>
        <w:rPr>
          <w:rFonts w:ascii="Sylfaen" w:hAnsi="Sylfaen"/>
          <w:sz w:val="22"/>
          <w:szCs w:val="22"/>
        </w:rPr>
      </w:pPr>
      <w:r w:rsidRPr="00F4714D">
        <w:rPr>
          <w:rFonts w:ascii="Sylfaen" w:hAnsi="Sylfaen"/>
          <w:sz w:val="22"/>
          <w:szCs w:val="22"/>
        </w:rPr>
        <w:t>8.14</w:t>
      </w:r>
      <w:proofErr w:type="gramStart"/>
      <w:r w:rsidRPr="00F4714D">
        <w:rPr>
          <w:rFonts w:ascii="Sylfaen" w:hAnsi="Sylfaen"/>
          <w:sz w:val="22"/>
          <w:szCs w:val="22"/>
        </w:rPr>
        <w:t xml:space="preserve"> Е</w:t>
      </w:r>
      <w:proofErr w:type="gramEnd"/>
      <w:r w:rsidRPr="00F4714D">
        <w:rPr>
          <w:rFonts w:ascii="Sylfaen" w:hAnsi="Sylfaen"/>
          <w:sz w:val="22"/>
          <w:szCs w:val="22"/>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B062E3" w:rsidRPr="004D64E0" w:rsidRDefault="00B062E3" w:rsidP="00B062E3">
      <w:pPr>
        <w:pStyle w:val="norm"/>
        <w:widowControl w:val="0"/>
        <w:tabs>
          <w:tab w:val="left" w:pos="1276"/>
        </w:tabs>
        <w:spacing w:line="240" w:lineRule="auto"/>
        <w:ind w:firstLine="567"/>
        <w:rPr>
          <w:rFonts w:ascii="Sylfaen" w:hAnsi="Sylfaen" w:cs="Sylfaen"/>
          <w:szCs w:val="22"/>
        </w:rPr>
      </w:pPr>
      <w:r w:rsidRPr="004D64E0">
        <w:rPr>
          <w:rFonts w:ascii="Sylfaen" w:hAnsi="Sylfaen"/>
          <w:szCs w:val="22"/>
        </w:rPr>
        <w:lastRenderedPageBreak/>
        <w:t>8.15 Документы, указанные в пункте 8.8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B062E3" w:rsidRPr="004D64E0" w:rsidRDefault="00B062E3" w:rsidP="00B062E3">
      <w:pPr>
        <w:pStyle w:val="23"/>
        <w:widowControl w:val="0"/>
        <w:tabs>
          <w:tab w:val="left" w:pos="1276"/>
        </w:tabs>
        <w:spacing w:line="240" w:lineRule="auto"/>
        <w:ind w:firstLine="567"/>
        <w:rPr>
          <w:rFonts w:ascii="Sylfaen" w:hAnsi="Sylfaen" w:cs="Sylfaen"/>
          <w:spacing w:val="-4"/>
          <w:sz w:val="22"/>
          <w:szCs w:val="22"/>
        </w:rPr>
      </w:pPr>
      <w:r w:rsidRPr="004D64E0">
        <w:rPr>
          <w:rFonts w:ascii="Sylfaen" w:hAnsi="Sylfaen"/>
          <w:sz w:val="22"/>
          <w:szCs w:val="22"/>
        </w:rPr>
        <w:t>8.16.</w:t>
      </w:r>
      <w:r w:rsidRPr="004D64E0">
        <w:rPr>
          <w:rFonts w:ascii="Sylfaen" w:hAnsi="Sylfaen"/>
          <w:sz w:val="22"/>
          <w:szCs w:val="22"/>
        </w:rPr>
        <w:tab/>
      </w:r>
      <w:r w:rsidRPr="004D64E0">
        <w:rPr>
          <w:rFonts w:ascii="Sylfaen" w:hAnsi="Sylfaen"/>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8.17.</w:t>
      </w:r>
      <w:r w:rsidRPr="004D64E0">
        <w:rPr>
          <w:rFonts w:ascii="Sylfaen" w:hAnsi="Sylfaen"/>
          <w:sz w:val="22"/>
          <w:szCs w:val="22"/>
        </w:rPr>
        <w:tab/>
      </w:r>
      <w:proofErr w:type="gramStart"/>
      <w:r w:rsidRPr="004D64E0">
        <w:rPr>
          <w:rFonts w:ascii="Sylfaen" w:hAnsi="Sylfaen"/>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062E3" w:rsidRPr="004D64E0" w:rsidRDefault="00B062E3" w:rsidP="00B062E3">
      <w:pPr>
        <w:widowControl w:val="0"/>
        <w:ind w:firstLine="567"/>
        <w:jc w:val="both"/>
        <w:rPr>
          <w:rFonts w:ascii="Sylfaen" w:hAnsi="Sylfaen"/>
          <w:sz w:val="22"/>
          <w:szCs w:val="22"/>
        </w:rPr>
      </w:pPr>
      <w:r w:rsidRPr="004D64E0">
        <w:rPr>
          <w:rFonts w:ascii="Sylfaen" w:hAnsi="Sylfaen"/>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B062E3" w:rsidRPr="004D64E0" w:rsidRDefault="00B062E3" w:rsidP="00B062E3">
      <w:pPr>
        <w:pStyle w:val="23"/>
        <w:widowControl w:val="0"/>
        <w:tabs>
          <w:tab w:val="left" w:pos="1276"/>
        </w:tabs>
        <w:spacing w:line="240" w:lineRule="auto"/>
        <w:ind w:firstLine="567"/>
        <w:rPr>
          <w:rFonts w:ascii="Sylfaen" w:hAnsi="Sylfaen"/>
          <w:sz w:val="22"/>
          <w:szCs w:val="22"/>
        </w:rPr>
      </w:pPr>
      <w:r w:rsidRPr="004D64E0">
        <w:rPr>
          <w:rFonts w:ascii="Sylfaen" w:hAnsi="Sylfaen"/>
          <w:sz w:val="22"/>
          <w:szCs w:val="22"/>
        </w:rPr>
        <w:t>8.</w:t>
      </w:r>
      <w:r w:rsidRPr="004D64E0">
        <w:rPr>
          <w:rFonts w:ascii="Sylfaen" w:hAnsi="Sylfaen"/>
          <w:sz w:val="22"/>
          <w:szCs w:val="22"/>
          <w:lang w:val="hy-AM"/>
        </w:rPr>
        <w:t>1</w:t>
      </w:r>
      <w:r w:rsidRPr="004D64E0">
        <w:rPr>
          <w:rFonts w:ascii="Sylfaen" w:hAnsi="Sylfaen"/>
          <w:sz w:val="22"/>
          <w:szCs w:val="22"/>
        </w:rPr>
        <w:t>8.</w:t>
      </w:r>
      <w:r w:rsidRPr="004D64E0">
        <w:rPr>
          <w:rFonts w:ascii="Sylfaen" w:hAnsi="Sylfaen"/>
          <w:sz w:val="22"/>
          <w:szCs w:val="22"/>
        </w:rPr>
        <w:tab/>
        <w:t>Оценка заявок и определение отобранного участника осуществляются по отдельным лотам</w:t>
      </w:r>
      <w:r w:rsidRPr="004D64E0">
        <w:rPr>
          <w:rStyle w:val="af6"/>
          <w:rFonts w:ascii="Sylfaen" w:hAnsi="Sylfaen"/>
          <w:sz w:val="22"/>
          <w:szCs w:val="22"/>
        </w:rPr>
        <w:footnoteReference w:customMarkFollows="1" w:id="7"/>
        <w:t>10</w:t>
      </w:r>
      <w:r w:rsidRPr="004D64E0">
        <w:rPr>
          <w:rFonts w:ascii="Sylfaen" w:hAnsi="Sylfaen"/>
          <w:sz w:val="22"/>
          <w:szCs w:val="22"/>
        </w:rPr>
        <w:t xml:space="preserve">. </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8.19.</w:t>
      </w:r>
      <w:r w:rsidRPr="004D64E0">
        <w:rPr>
          <w:rFonts w:ascii="Sylfaen" w:hAnsi="Sylfaen"/>
          <w:sz w:val="22"/>
          <w:szCs w:val="22"/>
        </w:rPr>
        <w:tab/>
        <w:t>В случае если отобранный участник не заключает (отказывается</w:t>
      </w:r>
      <w:r w:rsidRPr="004D64E0">
        <w:rPr>
          <w:rFonts w:ascii="Sylfaen" w:hAnsi="Sylfaen" w:cs="Courier New"/>
          <w:sz w:val="22"/>
          <w:szCs w:val="22"/>
          <w:lang w:val="en-US"/>
        </w:rPr>
        <w:t> </w:t>
      </w:r>
      <w:r w:rsidRPr="004D64E0">
        <w:rPr>
          <w:rFonts w:ascii="Sylfaen" w:hAnsi="Sylfaen"/>
          <w:sz w:val="22"/>
          <w:szCs w:val="22"/>
        </w:rPr>
        <w:t xml:space="preserve">заключать) договор или лишается права на заключение договора, решением </w:t>
      </w:r>
      <w:proofErr w:type="gramStart"/>
      <w:r w:rsidRPr="004D64E0">
        <w:rPr>
          <w:rFonts w:ascii="Sylfaen" w:hAnsi="Sylfaen"/>
          <w:sz w:val="22"/>
          <w:szCs w:val="22"/>
        </w:rPr>
        <w:t>комиссии</w:t>
      </w:r>
      <w:proofErr w:type="gramEnd"/>
      <w:r w:rsidRPr="004D64E0">
        <w:rPr>
          <w:rFonts w:ascii="Sylfaen" w:hAnsi="Sylfaen"/>
          <w:sz w:val="22"/>
          <w:szCs w:val="22"/>
        </w:rPr>
        <w:t xml:space="preserve"> отобранным  участником </w:t>
      </w:r>
      <w:r w:rsidRPr="004D64E0">
        <w:rPr>
          <w:rFonts w:ascii="Sylfaen" w:hAnsi="Sylfaen"/>
          <w:sz w:val="22"/>
          <w:szCs w:val="22"/>
          <w:lang w:val="hy-AM"/>
        </w:rPr>
        <w:t xml:space="preserve"> </w:t>
      </w:r>
      <w:r w:rsidRPr="004D64E0">
        <w:rPr>
          <w:rFonts w:ascii="Sylfaen" w:hAnsi="Sylfaen"/>
          <w:sz w:val="22"/>
          <w:szCs w:val="22"/>
        </w:rPr>
        <w:t>признается участник занявший следующее место</w:t>
      </w:r>
      <w:r w:rsidRPr="004D64E0">
        <w:rPr>
          <w:rFonts w:ascii="Sylfaen" w:hAnsi="Sylfaen"/>
          <w:sz w:val="22"/>
          <w:szCs w:val="22"/>
          <w:lang w:val="hy-AM"/>
        </w:rPr>
        <w:t xml:space="preserve"> </w:t>
      </w:r>
      <w:r w:rsidRPr="004D64E0">
        <w:rPr>
          <w:rFonts w:ascii="Sylfaen" w:hAnsi="Sylfaen"/>
          <w:sz w:val="22"/>
          <w:szCs w:val="22"/>
        </w:rPr>
        <w:t>с применением процедуры, установленной пунктами 8.12-8.19 части 1 настоящего Приглашения.</w:t>
      </w:r>
    </w:p>
    <w:p w:rsidR="00B062E3" w:rsidRPr="004D64E0" w:rsidRDefault="00B062E3" w:rsidP="00B062E3">
      <w:pPr>
        <w:pStyle w:val="23"/>
        <w:widowControl w:val="0"/>
        <w:tabs>
          <w:tab w:val="left" w:pos="1276"/>
        </w:tabs>
        <w:spacing w:line="240" w:lineRule="auto"/>
        <w:ind w:firstLine="567"/>
        <w:rPr>
          <w:rFonts w:ascii="Sylfaen" w:hAnsi="Sylfaen" w:cs="Sylfaen"/>
          <w:sz w:val="22"/>
          <w:szCs w:val="22"/>
        </w:rPr>
      </w:pPr>
      <w:r w:rsidRPr="004D64E0">
        <w:rPr>
          <w:rFonts w:ascii="Sylfaen" w:hAnsi="Sylfaen"/>
          <w:sz w:val="22"/>
          <w:szCs w:val="22"/>
        </w:rPr>
        <w:t>8.20.</w:t>
      </w:r>
      <w:r w:rsidRPr="004D64E0">
        <w:rPr>
          <w:rFonts w:ascii="Sylfaen" w:hAnsi="Sylfaen"/>
          <w:sz w:val="22"/>
          <w:szCs w:val="22"/>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062E3" w:rsidRPr="004D64E0" w:rsidRDefault="00B062E3" w:rsidP="00B062E3">
      <w:pPr>
        <w:pStyle w:val="23"/>
        <w:widowControl w:val="0"/>
        <w:spacing w:line="240" w:lineRule="auto"/>
        <w:ind w:firstLine="567"/>
        <w:rPr>
          <w:rFonts w:ascii="Sylfaen" w:hAnsi="Sylfaen"/>
          <w:sz w:val="22"/>
          <w:szCs w:val="22"/>
        </w:rPr>
      </w:pPr>
      <w:r w:rsidRPr="004D64E0">
        <w:rPr>
          <w:rFonts w:ascii="Sylfaen" w:hAnsi="Sylfaen"/>
          <w:sz w:val="22"/>
          <w:szCs w:val="22"/>
        </w:rPr>
        <w:t xml:space="preserve">Комиссия может проверить </w:t>
      </w:r>
      <w:proofErr w:type="gramStart"/>
      <w:r w:rsidRPr="004D64E0">
        <w:rPr>
          <w:rFonts w:ascii="Sylfaen" w:hAnsi="Sylfaen"/>
          <w:sz w:val="22"/>
          <w:szCs w:val="22"/>
        </w:rPr>
        <w:t>подлинность</w:t>
      </w:r>
      <w:proofErr w:type="gramEnd"/>
      <w:r w:rsidRPr="004D64E0">
        <w:rPr>
          <w:rFonts w:ascii="Sylfaen" w:hAnsi="Sylfaen"/>
          <w:sz w:val="22"/>
          <w:szCs w:val="22"/>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4D64E0">
        <w:rPr>
          <w:rFonts w:ascii="Sylfaen" w:hAnsi="Sylfaen"/>
          <w:sz w:val="22"/>
          <w:szCs w:val="22"/>
        </w:rPr>
        <w:t>предоставляют письменное заключение</w:t>
      </w:r>
      <w:proofErr w:type="gramEnd"/>
      <w:r w:rsidRPr="004D64E0">
        <w:rPr>
          <w:rFonts w:ascii="Sylfaen" w:hAnsi="Sylfaen"/>
          <w:sz w:val="22"/>
          <w:szCs w:val="22"/>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B062E3" w:rsidRPr="004D64E0" w:rsidRDefault="00B062E3" w:rsidP="00B062E3">
      <w:pPr>
        <w:pStyle w:val="23"/>
        <w:widowControl w:val="0"/>
        <w:tabs>
          <w:tab w:val="left" w:pos="1276"/>
        </w:tabs>
        <w:spacing w:line="240" w:lineRule="auto"/>
        <w:ind w:firstLine="567"/>
        <w:rPr>
          <w:rFonts w:ascii="Sylfaen" w:hAnsi="Sylfaen"/>
          <w:sz w:val="22"/>
          <w:szCs w:val="22"/>
        </w:rPr>
      </w:pPr>
      <w:r w:rsidRPr="004D64E0">
        <w:rPr>
          <w:rFonts w:ascii="Sylfaen" w:hAnsi="Sylfaen"/>
          <w:sz w:val="22"/>
          <w:szCs w:val="22"/>
        </w:rPr>
        <w:t>8.21.</w:t>
      </w:r>
      <w:r w:rsidRPr="004D64E0">
        <w:rPr>
          <w:rFonts w:ascii="Sylfaen" w:hAnsi="Sylfaen"/>
          <w:sz w:val="22"/>
          <w:szCs w:val="22"/>
        </w:rPr>
        <w:tab/>
        <w:t>С целью применения пункта 8.20. части 1 настоящего приглашения может быть созвано внеочередное заседание комиссии.</w:t>
      </w:r>
    </w:p>
    <w:p w:rsidR="00B062E3" w:rsidRPr="004D64E0" w:rsidRDefault="00B062E3" w:rsidP="00B062E3">
      <w:pPr>
        <w:pStyle w:val="norm"/>
        <w:widowControl w:val="0"/>
        <w:tabs>
          <w:tab w:val="left" w:pos="1276"/>
        </w:tabs>
        <w:spacing w:line="240" w:lineRule="auto"/>
        <w:ind w:firstLine="567"/>
        <w:rPr>
          <w:rFonts w:ascii="Sylfaen" w:hAnsi="Sylfaen"/>
          <w:szCs w:val="22"/>
        </w:rPr>
      </w:pPr>
      <w:r w:rsidRPr="004D64E0">
        <w:rPr>
          <w:rFonts w:ascii="Sylfaen" w:hAnsi="Sylfaen"/>
          <w:spacing w:val="-6"/>
          <w:szCs w:val="22"/>
        </w:rPr>
        <w:t>8.22.</w:t>
      </w:r>
      <w:r w:rsidRPr="004D64E0">
        <w:rPr>
          <w:rFonts w:ascii="Sylfaen" w:hAnsi="Sylfaen"/>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D64E0">
        <w:rPr>
          <w:rFonts w:ascii="Sylfaen" w:hAnsi="Sylfaen"/>
          <w:szCs w:val="22"/>
        </w:rPr>
        <w:t xml:space="preserve"> Решение о</w:t>
      </w:r>
      <w:r w:rsidRPr="004D64E0">
        <w:rPr>
          <w:rFonts w:ascii="Sylfaen" w:hAnsi="Sylfaen" w:cs="Courier New"/>
          <w:szCs w:val="22"/>
          <w:lang w:val="en-US"/>
        </w:rPr>
        <w:t> </w:t>
      </w:r>
      <w:r w:rsidRPr="004D64E0">
        <w:rPr>
          <w:rFonts w:ascii="Sylfaen" w:hAnsi="Sylfaen"/>
          <w:szCs w:val="22"/>
        </w:rPr>
        <w:t>заключении договора содержит краткую информацию об оценке заявок, о</w:t>
      </w:r>
      <w:r w:rsidRPr="004D64E0">
        <w:rPr>
          <w:rFonts w:ascii="Sylfaen" w:hAnsi="Sylfaen" w:cs="Courier New"/>
          <w:szCs w:val="22"/>
          <w:lang w:val="en-US"/>
        </w:rPr>
        <w:t> </w:t>
      </w:r>
      <w:r w:rsidRPr="004D64E0">
        <w:rPr>
          <w:rFonts w:ascii="Sylfaen" w:hAnsi="Sylfaen"/>
          <w:szCs w:val="22"/>
        </w:rPr>
        <w:t>причинах, обосновывающих выбор отобранного участника, и объявление о</w:t>
      </w:r>
      <w:r w:rsidRPr="004D64E0">
        <w:rPr>
          <w:rFonts w:ascii="Sylfaen" w:hAnsi="Sylfaen" w:cs="Courier New"/>
          <w:szCs w:val="22"/>
          <w:lang w:val="en-US"/>
        </w:rPr>
        <w:t> </w:t>
      </w:r>
      <w:r w:rsidRPr="004D64E0">
        <w:rPr>
          <w:rFonts w:ascii="Sylfaen" w:hAnsi="Sylfaen"/>
          <w:szCs w:val="22"/>
        </w:rPr>
        <w:t>периоде ожидания.</w:t>
      </w:r>
    </w:p>
    <w:p w:rsidR="00B062E3" w:rsidRPr="004D64E0" w:rsidRDefault="00B062E3" w:rsidP="00B062E3">
      <w:pPr>
        <w:pStyle w:val="23"/>
        <w:widowControl w:val="0"/>
        <w:tabs>
          <w:tab w:val="left" w:pos="1276"/>
        </w:tabs>
        <w:spacing w:line="240" w:lineRule="auto"/>
        <w:ind w:firstLine="567"/>
        <w:rPr>
          <w:rFonts w:ascii="Sylfaen" w:hAnsi="Sylfaen"/>
          <w:sz w:val="22"/>
          <w:szCs w:val="22"/>
        </w:rPr>
      </w:pPr>
      <w:r w:rsidRPr="004D64E0">
        <w:rPr>
          <w:rFonts w:ascii="Sylfaen" w:hAnsi="Sylfaen"/>
          <w:sz w:val="22"/>
          <w:szCs w:val="22"/>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B062E3" w:rsidRPr="004D64E0" w:rsidRDefault="00B062E3" w:rsidP="00B062E3">
      <w:pPr>
        <w:pStyle w:val="23"/>
        <w:widowControl w:val="0"/>
        <w:spacing w:line="240" w:lineRule="auto"/>
        <w:ind w:left="284" w:firstLine="567"/>
        <w:contextualSpacing/>
        <w:rPr>
          <w:rFonts w:ascii="Sylfaen" w:hAnsi="Sylfaen"/>
          <w:sz w:val="22"/>
          <w:szCs w:val="22"/>
        </w:rPr>
      </w:pPr>
      <w:r w:rsidRPr="004D64E0">
        <w:rPr>
          <w:rFonts w:ascii="Sylfaen" w:hAnsi="Sylfaen"/>
          <w:sz w:val="22"/>
          <w:szCs w:val="22"/>
        </w:rPr>
        <w:t>Период ожидания в случае настоящей процедуры составляет "</w:t>
      </w:r>
      <w:r w:rsidRPr="00874B9D">
        <w:rPr>
          <w:rFonts w:ascii="Sylfaen" w:hAnsi="Sylfaen"/>
          <w:sz w:val="22"/>
          <w:szCs w:val="22"/>
        </w:rPr>
        <w:t>10</w:t>
      </w:r>
      <w:r w:rsidRPr="004D64E0">
        <w:rPr>
          <w:rFonts w:ascii="Sylfaen" w:hAnsi="Sylfaen"/>
          <w:sz w:val="22"/>
          <w:szCs w:val="22"/>
        </w:rPr>
        <w:t xml:space="preserve"> " календарных дней. Период ожидания:</w:t>
      </w:r>
    </w:p>
    <w:p w:rsidR="00B062E3" w:rsidRPr="004D64E0" w:rsidRDefault="00B062E3" w:rsidP="00B062E3">
      <w:pPr>
        <w:pStyle w:val="23"/>
        <w:widowControl w:val="0"/>
        <w:numPr>
          <w:ilvl w:val="0"/>
          <w:numId w:val="31"/>
        </w:numPr>
        <w:spacing w:line="240" w:lineRule="auto"/>
        <w:ind w:left="284" w:hanging="426"/>
        <w:contextualSpacing/>
        <w:rPr>
          <w:rFonts w:ascii="Sylfaen" w:hAnsi="Sylfaen"/>
          <w:i/>
          <w:sz w:val="22"/>
          <w:szCs w:val="22"/>
        </w:rPr>
      </w:pPr>
      <w:r w:rsidRPr="004D64E0">
        <w:rPr>
          <w:rFonts w:ascii="Sylfaen" w:hAnsi="Sylfaen"/>
          <w:sz w:val="22"/>
          <w:szCs w:val="22"/>
        </w:rPr>
        <w:t>не применим, если заявку подал только один участник, с которым заключается договор;</w:t>
      </w:r>
    </w:p>
    <w:p w:rsidR="00B062E3" w:rsidRPr="004D64E0" w:rsidRDefault="00B062E3" w:rsidP="00B062E3">
      <w:pPr>
        <w:pStyle w:val="norm"/>
        <w:widowControl w:val="0"/>
        <w:numPr>
          <w:ilvl w:val="0"/>
          <w:numId w:val="31"/>
        </w:numPr>
        <w:spacing w:line="240" w:lineRule="auto"/>
        <w:ind w:left="284"/>
        <w:contextualSpacing/>
        <w:rPr>
          <w:rFonts w:ascii="Sylfaen" w:hAnsi="Sylfaen"/>
          <w:szCs w:val="22"/>
        </w:rPr>
      </w:pPr>
      <w:r w:rsidRPr="004D64E0">
        <w:rPr>
          <w:rFonts w:ascii="Sylfaen" w:hAnsi="Sylfaen"/>
          <w:szCs w:val="22"/>
        </w:rPr>
        <w:t xml:space="preserve">применим также в том случае, когда заявку подал только один </w:t>
      </w:r>
      <w:proofErr w:type="gramStart"/>
      <w:r w:rsidRPr="004D64E0">
        <w:rPr>
          <w:rFonts w:ascii="Sylfaen" w:hAnsi="Sylfaen"/>
          <w:szCs w:val="22"/>
        </w:rPr>
        <w:t>участник</w:t>
      </w:r>
      <w:proofErr w:type="gramEnd"/>
      <w:r w:rsidRPr="004D64E0">
        <w:rPr>
          <w:rFonts w:ascii="Sylfaen" w:hAnsi="Sylfaen"/>
          <w:szCs w:val="22"/>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B062E3" w:rsidRPr="004D64E0" w:rsidRDefault="00B062E3" w:rsidP="00B062E3">
      <w:pPr>
        <w:pStyle w:val="norm"/>
        <w:widowControl w:val="0"/>
        <w:tabs>
          <w:tab w:val="left" w:pos="1276"/>
        </w:tabs>
        <w:spacing w:line="240" w:lineRule="auto"/>
        <w:ind w:left="284" w:firstLine="0"/>
        <w:contextualSpacing/>
        <w:rPr>
          <w:rFonts w:ascii="Sylfaen" w:hAnsi="Sylfaen"/>
          <w:szCs w:val="22"/>
        </w:rPr>
      </w:pPr>
      <w:r w:rsidRPr="004D64E0">
        <w:rPr>
          <w:rFonts w:ascii="Sylfaen" w:hAnsi="Sylfaen"/>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062E3" w:rsidRPr="004D64E0" w:rsidRDefault="00B062E3" w:rsidP="00B062E3">
      <w:pPr>
        <w:pStyle w:val="23"/>
        <w:widowControl w:val="0"/>
        <w:tabs>
          <w:tab w:val="left" w:pos="1276"/>
        </w:tabs>
        <w:spacing w:after="160" w:line="240" w:lineRule="auto"/>
        <w:ind w:firstLine="567"/>
        <w:contextualSpacing/>
        <w:rPr>
          <w:rFonts w:ascii="Sylfaen" w:hAnsi="Sylfaen" w:cs="Sylfaen"/>
          <w:sz w:val="22"/>
          <w:szCs w:val="22"/>
        </w:rPr>
      </w:pPr>
    </w:p>
    <w:p w:rsidR="00B062E3" w:rsidRPr="004D64E0" w:rsidRDefault="00B062E3" w:rsidP="00B062E3">
      <w:pPr>
        <w:widowControl w:val="0"/>
        <w:spacing w:after="160"/>
        <w:jc w:val="center"/>
        <w:rPr>
          <w:rFonts w:ascii="Sylfaen" w:hAnsi="Sylfaen" w:cs="Arial"/>
          <w:b/>
          <w:iCs/>
          <w:sz w:val="22"/>
          <w:szCs w:val="22"/>
        </w:rPr>
      </w:pPr>
      <w:r w:rsidRPr="004D64E0">
        <w:rPr>
          <w:rFonts w:ascii="Sylfaen" w:hAnsi="Sylfaen"/>
          <w:b/>
          <w:sz w:val="22"/>
          <w:szCs w:val="22"/>
        </w:rPr>
        <w:t xml:space="preserve">9. ЗАКЛЮЧЕНИЕ ДОГОВОРА </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9.1.</w:t>
      </w:r>
      <w:r w:rsidRPr="004D64E0">
        <w:rPr>
          <w:rFonts w:ascii="Sylfaen" w:hAnsi="Sylfaen"/>
          <w:sz w:val="22"/>
          <w:szCs w:val="22"/>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9.2.</w:t>
      </w:r>
      <w:r w:rsidRPr="004D64E0">
        <w:rPr>
          <w:rFonts w:ascii="Sylfaen" w:hAnsi="Sylfaen"/>
          <w:sz w:val="22"/>
          <w:szCs w:val="22"/>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9.3.</w:t>
      </w:r>
      <w:r w:rsidRPr="004D64E0">
        <w:rPr>
          <w:rFonts w:ascii="Sylfaen" w:hAnsi="Sylfaen"/>
          <w:sz w:val="22"/>
          <w:szCs w:val="22"/>
        </w:rPr>
        <w:tab/>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rsidR="00B062E3" w:rsidRPr="004D64E0" w:rsidRDefault="00B062E3" w:rsidP="004E0585">
      <w:pPr>
        <w:widowControl w:val="0"/>
        <w:tabs>
          <w:tab w:val="left" w:pos="1134"/>
        </w:tabs>
        <w:ind w:firstLine="567"/>
        <w:jc w:val="both"/>
        <w:rPr>
          <w:rFonts w:ascii="Sylfaen" w:hAnsi="Sylfaen"/>
          <w:color w:val="000000" w:themeColor="text1"/>
          <w:sz w:val="22"/>
          <w:szCs w:val="22"/>
        </w:rPr>
      </w:pPr>
      <w:r w:rsidRPr="004D64E0">
        <w:rPr>
          <w:rFonts w:ascii="Sylfaen" w:hAnsi="Sylfaen"/>
          <w:sz w:val="22"/>
          <w:szCs w:val="22"/>
        </w:rPr>
        <w:t>9.4.</w:t>
      </w:r>
      <w:r w:rsidRPr="004D64E0">
        <w:rPr>
          <w:rFonts w:ascii="Sylfaen" w:hAnsi="Sylfaen"/>
          <w:sz w:val="22"/>
          <w:szCs w:val="22"/>
        </w:rPr>
        <w:tab/>
      </w:r>
      <w:proofErr w:type="gramStart"/>
      <w:r w:rsidRPr="004D64E0">
        <w:rPr>
          <w:rFonts w:ascii="Sylfaen" w:hAnsi="Sylfaen"/>
          <w:color w:val="000000" w:themeColor="text1"/>
          <w:sz w:val="22"/>
          <w:szCs w:val="22"/>
        </w:rPr>
        <w:t xml:space="preserve">Если отобранный участник  после получения уведомления о заключении договора и проекта договора </w:t>
      </w:r>
      <w:r w:rsidRPr="004D64E0">
        <w:rPr>
          <w:rFonts w:ascii="Sylfaen" w:hAnsi="Sylfaen"/>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Pr="004D64E0">
        <w:rPr>
          <w:rFonts w:ascii="Sylfaen" w:hAnsi="Sylfaen"/>
          <w:sz w:val="22"/>
          <w:szCs w:val="22"/>
        </w:rPr>
        <w:t xml:space="preserve"> не представляется также обеспечение предоплаты,</w:t>
      </w:r>
      <w:r w:rsidRPr="004D64E0">
        <w:rPr>
          <w:rFonts w:ascii="Sylfaen" w:hAnsi="Sylfaen"/>
          <w:color w:val="000000" w:themeColor="text1"/>
          <w:sz w:val="22"/>
          <w:szCs w:val="22"/>
        </w:rPr>
        <w:t xml:space="preserve"> то он лишается права подписания договора.</w:t>
      </w:r>
    </w:p>
    <w:p w:rsidR="00B062E3" w:rsidRPr="004D64E0" w:rsidRDefault="00B062E3" w:rsidP="004E0585">
      <w:pPr>
        <w:widowControl w:val="0"/>
        <w:tabs>
          <w:tab w:val="left" w:pos="1134"/>
        </w:tabs>
        <w:ind w:firstLine="567"/>
        <w:jc w:val="both"/>
        <w:rPr>
          <w:rFonts w:ascii="Sylfaen" w:hAnsi="Sylfaen" w:cs="Sylfaen"/>
          <w:sz w:val="22"/>
          <w:szCs w:val="22"/>
        </w:rPr>
      </w:pPr>
      <w:r w:rsidRPr="004D64E0">
        <w:rPr>
          <w:rFonts w:ascii="Sylfaen" w:hAnsi="Sylfaen"/>
          <w:color w:val="000000" w:themeColor="text1"/>
          <w:sz w:val="22"/>
          <w:szCs w:val="22"/>
        </w:rPr>
        <w:t xml:space="preserve"> </w:t>
      </w:r>
      <w:r w:rsidRPr="004D64E0" w:rsidDel="00DF2686">
        <w:rPr>
          <w:rFonts w:ascii="Sylfaen" w:hAnsi="Sylfaen"/>
          <w:sz w:val="22"/>
          <w:szCs w:val="22"/>
        </w:rPr>
        <w:t xml:space="preserve"> </w:t>
      </w:r>
      <w:r w:rsidRPr="004D64E0">
        <w:rPr>
          <w:rFonts w:ascii="Sylfaen" w:hAnsi="Sylfaen"/>
          <w:sz w:val="22"/>
          <w:szCs w:val="22"/>
        </w:rPr>
        <w:t>При этом</w:t>
      </w:r>
      <w:proofErr w:type="gramStart"/>
      <w:r w:rsidRPr="004D64E0">
        <w:rPr>
          <w:rFonts w:ascii="Sylfaen" w:hAnsi="Sylfaen"/>
          <w:sz w:val="22"/>
          <w:szCs w:val="22"/>
        </w:rPr>
        <w:t>,</w:t>
      </w:r>
      <w:proofErr w:type="gramEnd"/>
      <w:r w:rsidRPr="004D64E0">
        <w:rPr>
          <w:rFonts w:ascii="Sylfaen" w:hAnsi="Sylfaen"/>
          <w:sz w:val="22"/>
          <w:szCs w:val="22"/>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B062E3" w:rsidRPr="004D64E0" w:rsidRDefault="00B062E3" w:rsidP="00B062E3">
      <w:pPr>
        <w:pStyle w:val="a3"/>
        <w:widowControl w:val="0"/>
        <w:tabs>
          <w:tab w:val="left" w:pos="1134"/>
        </w:tabs>
        <w:spacing w:line="240" w:lineRule="auto"/>
        <w:ind w:firstLine="567"/>
        <w:rPr>
          <w:rFonts w:ascii="Sylfaen" w:hAnsi="Sylfaen" w:cs="Sylfaen"/>
          <w:i w:val="0"/>
          <w:sz w:val="22"/>
          <w:szCs w:val="22"/>
        </w:rPr>
      </w:pPr>
      <w:r w:rsidRPr="004D64E0">
        <w:rPr>
          <w:rFonts w:ascii="Sylfaen" w:hAnsi="Sylfaen"/>
          <w:i w:val="0"/>
          <w:sz w:val="22"/>
          <w:szCs w:val="22"/>
        </w:rPr>
        <w:t>9.5.</w:t>
      </w:r>
      <w:r w:rsidRPr="004D64E0">
        <w:rPr>
          <w:rFonts w:ascii="Sylfaen" w:hAnsi="Sylfaen"/>
          <w:i w:val="0"/>
          <w:sz w:val="22"/>
          <w:szCs w:val="22"/>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r w:rsidRPr="004D64E0">
        <w:rPr>
          <w:rFonts w:ascii="Sylfaen" w:hAnsi="Sylfaen"/>
          <w:spacing w:val="-8"/>
          <w:sz w:val="22"/>
          <w:szCs w:val="22"/>
        </w:rPr>
        <w:t xml:space="preserve"> </w:t>
      </w:r>
    </w:p>
    <w:p w:rsidR="00B062E3" w:rsidRPr="004D64E0" w:rsidRDefault="00B062E3" w:rsidP="00B062E3">
      <w:pPr>
        <w:rPr>
          <w:rFonts w:ascii="Sylfaen" w:hAnsi="Sylfaen"/>
          <w:b/>
          <w:sz w:val="22"/>
          <w:szCs w:val="22"/>
        </w:rPr>
      </w:pPr>
      <w:r w:rsidRPr="004D64E0">
        <w:rPr>
          <w:rFonts w:ascii="Sylfaen" w:hAnsi="Sylfaen"/>
          <w:b/>
          <w:sz w:val="22"/>
          <w:szCs w:val="22"/>
        </w:rPr>
        <w:t xml:space="preserve">                  10. ОБЕСПЕЧЕНИЯ</w:t>
      </w:r>
      <w:r w:rsidRPr="00363B95">
        <w:rPr>
          <w:rFonts w:ascii="Sylfaen" w:hAnsi="Sylfaen"/>
          <w:b/>
          <w:sz w:val="22"/>
          <w:szCs w:val="22"/>
        </w:rPr>
        <w:t xml:space="preserve">    </w:t>
      </w:r>
      <w:r w:rsidRPr="004D64E0">
        <w:rPr>
          <w:rFonts w:ascii="Sylfaen" w:hAnsi="Sylfaen"/>
          <w:b/>
          <w:sz w:val="22"/>
          <w:szCs w:val="22"/>
        </w:rPr>
        <w:t xml:space="preserve"> КВАЛИФИКАЦИИ </w:t>
      </w:r>
      <w:r w:rsidRPr="00363B95">
        <w:rPr>
          <w:rFonts w:ascii="Sylfaen" w:hAnsi="Sylfaen"/>
          <w:b/>
          <w:sz w:val="22"/>
          <w:szCs w:val="22"/>
        </w:rPr>
        <w:t xml:space="preserve">   </w:t>
      </w:r>
      <w:r w:rsidRPr="004D64E0">
        <w:rPr>
          <w:rFonts w:ascii="Sylfaen" w:hAnsi="Sylfaen"/>
          <w:b/>
          <w:sz w:val="22"/>
          <w:szCs w:val="22"/>
        </w:rPr>
        <w:t>И</w:t>
      </w:r>
      <w:r w:rsidRPr="00363B95">
        <w:rPr>
          <w:rFonts w:ascii="Sylfaen" w:hAnsi="Sylfaen"/>
          <w:b/>
          <w:sz w:val="22"/>
          <w:szCs w:val="22"/>
        </w:rPr>
        <w:t xml:space="preserve">  </w:t>
      </w:r>
      <w:r w:rsidRPr="004D64E0">
        <w:rPr>
          <w:rFonts w:ascii="Sylfaen" w:hAnsi="Sylfaen"/>
          <w:b/>
          <w:sz w:val="22"/>
          <w:szCs w:val="22"/>
        </w:rPr>
        <w:t xml:space="preserve"> ДОГОВОРА</w:t>
      </w:r>
    </w:p>
    <w:p w:rsidR="00B062E3" w:rsidRPr="004D64E0" w:rsidRDefault="00B062E3" w:rsidP="00B062E3">
      <w:pPr>
        <w:widowControl w:val="0"/>
        <w:tabs>
          <w:tab w:val="left" w:pos="1276"/>
        </w:tabs>
        <w:ind w:firstLine="567"/>
        <w:jc w:val="both"/>
        <w:rPr>
          <w:rFonts w:ascii="Sylfaen" w:hAnsi="Sylfaen"/>
          <w:color w:val="000000" w:themeColor="text1"/>
          <w:sz w:val="22"/>
          <w:szCs w:val="22"/>
        </w:rPr>
      </w:pPr>
      <w:r w:rsidRPr="004D64E0">
        <w:rPr>
          <w:rFonts w:ascii="Sylfaen" w:hAnsi="Sylfaen"/>
          <w:sz w:val="22"/>
          <w:szCs w:val="22"/>
        </w:rPr>
        <w:t>10.1.</w:t>
      </w:r>
      <w:r w:rsidRPr="004D64E0">
        <w:rPr>
          <w:rFonts w:ascii="Sylfaen" w:hAnsi="Sylfaen"/>
          <w:sz w:val="22"/>
          <w:szCs w:val="22"/>
        </w:rPr>
        <w:tab/>
      </w:r>
      <w:r w:rsidRPr="004D64E0">
        <w:rPr>
          <w:rFonts w:ascii="Sylfaen" w:hAnsi="Sylfaen"/>
          <w:color w:val="000000" w:themeColor="text1"/>
          <w:sz w:val="22"/>
          <w:szCs w:val="22"/>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Pr="004D64E0">
        <w:rPr>
          <w:rFonts w:ascii="Sylfaen" w:hAnsi="Sylfaen"/>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4D64E0">
        <w:rPr>
          <w:rFonts w:ascii="Sylfaen" w:hAnsi="Sylfaen"/>
          <w:color w:val="000000" w:themeColor="text1"/>
          <w:sz w:val="22"/>
          <w:szCs w:val="22"/>
        </w:rPr>
        <w:t xml:space="preserve"> С отобранным участником заключается договор, если он представляет обеспечения квалификации и договор</w:t>
      </w:r>
      <w:proofErr w:type="gramStart"/>
      <w:r w:rsidRPr="004D64E0">
        <w:rPr>
          <w:rFonts w:ascii="Sylfaen" w:hAnsi="Sylfaen"/>
          <w:color w:val="000000" w:themeColor="text1"/>
          <w:sz w:val="22"/>
          <w:szCs w:val="22"/>
        </w:rPr>
        <w:t>а(</w:t>
      </w:r>
      <w:proofErr w:type="gramEnd"/>
      <w:r w:rsidRPr="004D64E0">
        <w:rPr>
          <w:rFonts w:ascii="Sylfaen" w:hAnsi="Sylfaen"/>
          <w:color w:val="000000" w:themeColor="text1"/>
          <w:sz w:val="22"/>
          <w:szCs w:val="22"/>
        </w:rPr>
        <w:t>предоплаты).</w:t>
      </w:r>
      <w:r w:rsidRPr="004D64E0">
        <w:rPr>
          <w:rFonts w:ascii="Sylfaen" w:hAnsi="Sylfaen"/>
          <w:color w:val="000000" w:themeColor="text1"/>
          <w:sz w:val="22"/>
          <w:szCs w:val="22"/>
          <w:vertAlign w:val="superscript"/>
        </w:rPr>
        <w:t>10.1</w:t>
      </w:r>
    </w:p>
    <w:p w:rsidR="00B062E3" w:rsidRPr="004D64E0" w:rsidRDefault="00B062E3" w:rsidP="004E0585">
      <w:pPr>
        <w:widowControl w:val="0"/>
        <w:tabs>
          <w:tab w:val="left" w:pos="1276"/>
        </w:tabs>
        <w:ind w:firstLine="567"/>
        <w:jc w:val="both"/>
        <w:rPr>
          <w:rFonts w:ascii="Sylfaen" w:hAnsi="Sylfaen"/>
          <w:sz w:val="22"/>
          <w:szCs w:val="22"/>
        </w:rPr>
      </w:pPr>
      <w:r w:rsidRPr="004D64E0">
        <w:rPr>
          <w:rFonts w:ascii="Sylfaen" w:hAnsi="Sylfaen"/>
          <w:sz w:val="22"/>
          <w:szCs w:val="22"/>
        </w:rPr>
        <w:t xml:space="preserve">10.2 Размер обеспечения квалификации равен пятнадцати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w:t>
      </w:r>
    </w:p>
    <w:p w:rsidR="00B062E3" w:rsidRPr="004D64E0" w:rsidRDefault="00B062E3" w:rsidP="004E0585">
      <w:pPr>
        <w:rPr>
          <w:rFonts w:ascii="Sylfaen" w:hAnsi="Sylfaen" w:cs="Sylfaen"/>
          <w:sz w:val="22"/>
          <w:szCs w:val="22"/>
        </w:rPr>
      </w:pPr>
      <w:r w:rsidRPr="004D64E0">
        <w:rPr>
          <w:rFonts w:ascii="Sylfaen" w:hAnsi="Sylfaen" w:cs="Sylfaen"/>
          <w:sz w:val="22"/>
          <w:szCs w:val="22"/>
        </w:rPr>
        <w:t>-----------------------------------------------</w:t>
      </w:r>
    </w:p>
    <w:p w:rsidR="00B062E3" w:rsidRPr="004D64E0" w:rsidRDefault="00B062E3" w:rsidP="004E0585">
      <w:pPr>
        <w:pStyle w:val="af2"/>
        <w:jc w:val="both"/>
        <w:rPr>
          <w:rFonts w:ascii="Sylfaen" w:hAnsi="Sylfaen"/>
          <w:i/>
          <w:sz w:val="22"/>
          <w:szCs w:val="22"/>
        </w:rPr>
      </w:pPr>
      <w:r w:rsidRPr="004D64E0">
        <w:rPr>
          <w:rFonts w:ascii="Sylfaen" w:hAnsi="Sylfaen"/>
          <w:b/>
          <w:i/>
          <w:sz w:val="22"/>
          <w:szCs w:val="22"/>
          <w:vertAlign w:val="superscript"/>
        </w:rPr>
        <w:t>10,1</w:t>
      </w:r>
      <w:r w:rsidRPr="004D64E0">
        <w:rPr>
          <w:rFonts w:ascii="Sylfaen" w:hAnsi="Sylfaen"/>
          <w:i/>
          <w:sz w:val="22"/>
          <w:szCs w:val="22"/>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4D64E0">
        <w:rPr>
          <w:rFonts w:ascii="Sylfaen" w:hAnsi="Sylfaen"/>
          <w:i/>
          <w:sz w:val="22"/>
          <w:szCs w:val="22"/>
        </w:rPr>
        <w:t>.</w:t>
      </w:r>
      <w:proofErr w:type="gramEnd"/>
      <w:r w:rsidRPr="004D64E0">
        <w:rPr>
          <w:rFonts w:ascii="Sylfaen" w:hAnsi="Sylfaen"/>
          <w:i/>
          <w:sz w:val="22"/>
          <w:szCs w:val="22"/>
        </w:rPr>
        <w:t xml:space="preserve"> " </w:t>
      </w:r>
      <w:proofErr w:type="gramStart"/>
      <w:r w:rsidRPr="004D64E0">
        <w:rPr>
          <w:rFonts w:ascii="Sylfaen" w:hAnsi="Sylfaen"/>
          <w:i/>
          <w:sz w:val="22"/>
          <w:szCs w:val="22"/>
        </w:rPr>
        <w:t>и</w:t>
      </w:r>
      <w:proofErr w:type="gramEnd"/>
      <w:r w:rsidRPr="004D64E0">
        <w:rPr>
          <w:rFonts w:ascii="Sylfaen" w:hAnsi="Sylfaen"/>
          <w:i/>
          <w:sz w:val="22"/>
          <w:szCs w:val="22"/>
        </w:rPr>
        <w:t xml:space="preserve">сключается из пункта 10.1, если </w:t>
      </w:r>
    </w:p>
    <w:p w:rsidR="00B062E3" w:rsidRPr="004D64E0" w:rsidRDefault="00B062E3" w:rsidP="004E0585">
      <w:pPr>
        <w:pStyle w:val="af2"/>
        <w:jc w:val="both"/>
        <w:rPr>
          <w:rFonts w:ascii="Sylfaen" w:hAnsi="Sylfaen"/>
          <w:i/>
          <w:sz w:val="22"/>
          <w:szCs w:val="22"/>
        </w:rPr>
      </w:pPr>
      <w:r w:rsidRPr="004D64E0">
        <w:rPr>
          <w:rFonts w:ascii="Sylfaen" w:hAnsi="Sylfaen"/>
          <w:i/>
          <w:sz w:val="22"/>
          <w:szCs w:val="22"/>
        </w:rPr>
        <w:t xml:space="preserve">-по заявке на закупку цена закупки по данному лоту не превышает </w:t>
      </w:r>
      <w:proofErr w:type="spellStart"/>
      <w:r w:rsidRPr="004D64E0">
        <w:rPr>
          <w:rFonts w:ascii="Sylfaen" w:hAnsi="Sylfaen"/>
          <w:i/>
          <w:sz w:val="22"/>
          <w:szCs w:val="22"/>
        </w:rPr>
        <w:t>двадцатипятикратный</w:t>
      </w:r>
      <w:proofErr w:type="spellEnd"/>
      <w:r w:rsidRPr="004D64E0">
        <w:rPr>
          <w:rFonts w:ascii="Sylfaen" w:hAnsi="Sylfaen"/>
          <w:i/>
          <w:sz w:val="22"/>
          <w:szCs w:val="22"/>
        </w:rPr>
        <w:t xml:space="preserve"> размер базовой единицы закупок и не предусмотрена предоплата, </w:t>
      </w:r>
    </w:p>
    <w:p w:rsidR="00B062E3" w:rsidRPr="004D64E0" w:rsidRDefault="00B062E3" w:rsidP="004E0585">
      <w:pPr>
        <w:pStyle w:val="af2"/>
        <w:jc w:val="both"/>
        <w:rPr>
          <w:rFonts w:ascii="Sylfaen" w:hAnsi="Sylfaen"/>
          <w:i/>
          <w:sz w:val="22"/>
          <w:szCs w:val="22"/>
        </w:rPr>
      </w:pPr>
      <w:proofErr w:type="gramStart"/>
      <w:r w:rsidRPr="004D64E0">
        <w:rPr>
          <w:rFonts w:ascii="Sylfaen" w:hAnsi="Sylfaen"/>
          <w:i/>
          <w:sz w:val="22"/>
          <w:szCs w:val="22"/>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4D64E0">
        <w:rPr>
          <w:rFonts w:ascii="Sylfaen" w:hAnsi="Sylfaen"/>
          <w:i/>
          <w:sz w:val="22"/>
          <w:szCs w:val="22"/>
        </w:rPr>
        <w:t>драмов</w:t>
      </w:r>
      <w:proofErr w:type="spellEnd"/>
      <w:r w:rsidRPr="004D64E0">
        <w:rPr>
          <w:rFonts w:ascii="Sylfaen" w:hAnsi="Sylfaen"/>
          <w:i/>
          <w:sz w:val="22"/>
          <w:szCs w:val="22"/>
        </w:rPr>
        <w:t xml:space="preserve"> РА и для полного выполнения заключаемого договора в дальнейшем также потребуются финансовые средства,</w:t>
      </w:r>
      <w:r w:rsidRPr="004D64E0">
        <w:rPr>
          <w:rFonts w:ascii="Sylfaen" w:hAnsi="Sylfaen"/>
          <w:sz w:val="22"/>
          <w:szCs w:val="22"/>
        </w:rPr>
        <w:t xml:space="preserve"> </w:t>
      </w:r>
      <w:r w:rsidRPr="004D64E0">
        <w:rPr>
          <w:rFonts w:ascii="Sylfaen" w:hAnsi="Sylfaen"/>
          <w:i/>
          <w:sz w:val="22"/>
          <w:szCs w:val="22"/>
        </w:rPr>
        <w:t>или когда в рамках финансовых средств, предусмотренных на день утверждения заявки на закупку</w:t>
      </w:r>
      <w:proofErr w:type="gramEnd"/>
      <w:r w:rsidRPr="004D64E0">
        <w:rPr>
          <w:rFonts w:ascii="Sylfaen" w:hAnsi="Sylfaen"/>
          <w:i/>
          <w:sz w:val="22"/>
          <w:szCs w:val="22"/>
        </w:rPr>
        <w:t>, предусматривается предоставление предоплаты.</w:t>
      </w:r>
    </w:p>
    <w:p w:rsidR="00B062E3" w:rsidRPr="004D64E0" w:rsidRDefault="00B062E3" w:rsidP="004E0585">
      <w:pPr>
        <w:widowControl w:val="0"/>
        <w:tabs>
          <w:tab w:val="left" w:pos="1276"/>
        </w:tabs>
        <w:ind w:firstLine="567"/>
        <w:jc w:val="both"/>
        <w:rPr>
          <w:rFonts w:ascii="Sylfaen" w:hAnsi="Sylfaen" w:cs="Sylfaen"/>
          <w:sz w:val="22"/>
          <w:szCs w:val="22"/>
        </w:rPr>
      </w:pPr>
      <w:r w:rsidRPr="004D64E0">
        <w:rPr>
          <w:rFonts w:ascii="Sylfaen" w:hAnsi="Sylfaen"/>
          <w:sz w:val="22"/>
          <w:szCs w:val="22"/>
        </w:rPr>
        <w:lastRenderedPageBreak/>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r w:rsidRPr="004D64E0">
        <w:rPr>
          <w:rFonts w:ascii="Sylfaen" w:hAnsi="Sylfaen"/>
          <w:sz w:val="22"/>
          <w:szCs w:val="22"/>
          <w:vertAlign w:val="superscript"/>
        </w:rPr>
        <w:t>12.1</w:t>
      </w:r>
    </w:p>
    <w:p w:rsidR="00B062E3" w:rsidRPr="004D64E0" w:rsidRDefault="00B062E3" w:rsidP="004E0585">
      <w:pPr>
        <w:widowControl w:val="0"/>
        <w:tabs>
          <w:tab w:val="left" w:pos="1276"/>
        </w:tabs>
        <w:ind w:firstLine="567"/>
        <w:jc w:val="both"/>
        <w:rPr>
          <w:rFonts w:ascii="Sylfaen" w:hAnsi="Sylfaen" w:cs="Sylfaen"/>
          <w:sz w:val="22"/>
          <w:szCs w:val="22"/>
        </w:rPr>
      </w:pPr>
      <w:r w:rsidRPr="004D64E0">
        <w:rPr>
          <w:rFonts w:ascii="Sylfaen" w:hAnsi="Sylfaen" w:cs="Sylfaen"/>
          <w:sz w:val="22"/>
          <w:szCs w:val="22"/>
        </w:rPr>
        <w:t xml:space="preserve">Если процедура закупки организована по лотам и участник признается отобранным участником </w:t>
      </w:r>
      <w:proofErr w:type="gramStart"/>
      <w:r w:rsidRPr="004D64E0">
        <w:rPr>
          <w:rFonts w:ascii="Sylfaen" w:hAnsi="Sylfaen" w:cs="Sylfaen"/>
          <w:sz w:val="22"/>
          <w:szCs w:val="22"/>
        </w:rPr>
        <w:t>по</w:t>
      </w:r>
      <w:proofErr w:type="gramEnd"/>
      <w:r w:rsidRPr="004D64E0">
        <w:rPr>
          <w:rFonts w:ascii="Sylfaen" w:hAnsi="Sylfaen" w:cs="Sylfaen"/>
          <w:sz w:val="22"/>
          <w:szCs w:val="22"/>
        </w:rPr>
        <w:t xml:space="preserve"> более </w:t>
      </w:r>
      <w:proofErr w:type="gramStart"/>
      <w:r w:rsidRPr="004D64E0">
        <w:rPr>
          <w:rFonts w:ascii="Sylfaen" w:hAnsi="Sylfaen" w:cs="Sylfaen"/>
          <w:sz w:val="22"/>
          <w:szCs w:val="22"/>
        </w:rPr>
        <w:t>чем</w:t>
      </w:r>
      <w:proofErr w:type="gramEnd"/>
      <w:r w:rsidRPr="004D64E0">
        <w:rPr>
          <w:rFonts w:ascii="Sylfaen" w:hAnsi="Sylfaen" w:cs="Sylfaen"/>
          <w:sz w:val="22"/>
          <w:szCs w:val="22"/>
        </w:rPr>
        <w:t xml:space="preserve"> одному лоту, то он может предоставить обеспечение квалификации как </w:t>
      </w:r>
      <w:r w:rsidRPr="004D64E0">
        <w:rPr>
          <w:rFonts w:ascii="Sylfaen" w:hAnsi="Sylfaen"/>
          <w:sz w:val="22"/>
          <w:szCs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4D64E0">
        <w:rPr>
          <w:rFonts w:ascii="Sylfaen" w:hAnsi="Sylfaen" w:cs="Sylfaen"/>
          <w:sz w:val="22"/>
          <w:szCs w:val="22"/>
        </w:rPr>
        <w:t>с учетом требований абзаца «в» подпункта 1 пункта 32 Порядка</w:t>
      </w:r>
      <w:r w:rsidRPr="004D64E0">
        <w:rPr>
          <w:rFonts w:ascii="Sylfaen" w:hAnsi="Sylfaen"/>
          <w:color w:val="000000" w:themeColor="text1"/>
          <w:sz w:val="22"/>
          <w:szCs w:val="22"/>
        </w:rPr>
        <w:t>.</w:t>
      </w:r>
      <w:r w:rsidRPr="004D64E0">
        <w:rPr>
          <w:rFonts w:ascii="Sylfaen" w:hAnsi="Sylfaen" w:cs="Sylfaen"/>
          <w:sz w:val="22"/>
          <w:szCs w:val="22"/>
        </w:rPr>
        <w:t xml:space="preserve"> Обеспечение квалификации, представленное в виде наличных денег, должно быть перечислено на казначейский счет</w:t>
      </w:r>
      <w:r w:rsidRPr="004D64E0">
        <w:rPr>
          <w:rFonts w:ascii="Sylfaen" w:hAnsi="Sylfaen" w:cs="Courier New"/>
          <w:sz w:val="22"/>
          <w:szCs w:val="22"/>
        </w:rPr>
        <w:t> </w:t>
      </w:r>
      <w:r w:rsidRPr="004D64E0">
        <w:rPr>
          <w:rFonts w:ascii="Sylfaen" w:hAnsi="Sylfaen" w:cs="Sylfaen"/>
          <w:sz w:val="22"/>
          <w:szCs w:val="22"/>
        </w:rPr>
        <w:t>«900008000698» открытый в Центральном казначействе на имя уполномоченного органа.</w:t>
      </w:r>
    </w:p>
    <w:p w:rsidR="00B062E3" w:rsidRPr="004D64E0" w:rsidRDefault="00B062E3" w:rsidP="004E0585">
      <w:pPr>
        <w:widowControl w:val="0"/>
        <w:tabs>
          <w:tab w:val="left" w:pos="1276"/>
        </w:tabs>
        <w:ind w:firstLine="567"/>
        <w:jc w:val="both"/>
        <w:rPr>
          <w:rFonts w:ascii="Sylfaen" w:hAnsi="Sylfaen" w:cs="Sylfaen"/>
          <w:sz w:val="22"/>
          <w:szCs w:val="22"/>
        </w:rPr>
      </w:pPr>
      <w:r w:rsidRPr="004D64E0">
        <w:rPr>
          <w:rFonts w:ascii="Sylfaen" w:hAnsi="Sylfaen" w:cs="Sylfaen"/>
          <w:sz w:val="22"/>
          <w:szCs w:val="22"/>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B062E3" w:rsidRPr="004D64E0" w:rsidRDefault="00B062E3" w:rsidP="00B062E3">
      <w:pPr>
        <w:widowControl w:val="0"/>
        <w:tabs>
          <w:tab w:val="left" w:pos="1276"/>
        </w:tabs>
        <w:spacing w:after="160"/>
        <w:ind w:firstLine="567"/>
        <w:jc w:val="both"/>
        <w:rPr>
          <w:rFonts w:ascii="Sylfaen" w:hAnsi="Sylfaen"/>
          <w:sz w:val="22"/>
          <w:szCs w:val="22"/>
        </w:rPr>
      </w:pPr>
      <w:r w:rsidRPr="004D64E0">
        <w:rPr>
          <w:rFonts w:ascii="Sylfaen" w:hAnsi="Sylfaen" w:cs="Sylfaen"/>
          <w:sz w:val="22"/>
          <w:szCs w:val="22"/>
          <w:lang w:val="hy-AM"/>
        </w:rPr>
        <w:t xml:space="preserve">При этом, если договоры </w:t>
      </w:r>
      <w:r w:rsidRPr="004D64E0">
        <w:rPr>
          <w:rFonts w:ascii="Sylfaen" w:hAnsi="Sylfaen" w:cs="Sylfaen"/>
          <w:sz w:val="22"/>
          <w:szCs w:val="22"/>
        </w:rPr>
        <w:t>о закупке</w:t>
      </w:r>
      <w:r w:rsidRPr="004D64E0">
        <w:rPr>
          <w:rFonts w:ascii="Sylfaen" w:hAnsi="Sylfaen" w:cs="Sylfaen"/>
          <w:sz w:val="22"/>
          <w:szCs w:val="22"/>
          <w:lang w:val="hy-AM"/>
        </w:rPr>
        <w:t xml:space="preserve"> </w:t>
      </w:r>
      <w:r w:rsidRPr="004D64E0">
        <w:rPr>
          <w:rFonts w:ascii="Sylfaen" w:hAnsi="Sylfaen" w:cs="Sylfaen"/>
          <w:sz w:val="22"/>
          <w:szCs w:val="22"/>
        </w:rPr>
        <w:t>работ</w:t>
      </w:r>
      <w:r w:rsidRPr="004D64E0">
        <w:rPr>
          <w:rFonts w:ascii="Sylfaen" w:hAnsi="Sylfaen"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D64E0">
        <w:rPr>
          <w:rFonts w:ascii="Sylfaen" w:hAnsi="Sylfaen" w:cs="Sylfaen"/>
          <w:sz w:val="22"/>
          <w:szCs w:val="22"/>
        </w:rPr>
        <w:t xml:space="preserve">выделенных </w:t>
      </w:r>
      <w:r w:rsidRPr="004D64E0">
        <w:rPr>
          <w:rFonts w:ascii="Sylfaen" w:hAnsi="Sylfaen" w:cs="Sylfaen"/>
          <w:sz w:val="22"/>
          <w:szCs w:val="22"/>
          <w:lang w:val="hy-AM"/>
        </w:rPr>
        <w:t xml:space="preserve">финансовых </w:t>
      </w:r>
      <w:r w:rsidRPr="004D64E0">
        <w:rPr>
          <w:rFonts w:ascii="Sylfaen" w:hAnsi="Sylfaen" w:cs="Sylfaen"/>
          <w:sz w:val="22"/>
          <w:szCs w:val="22"/>
        </w:rPr>
        <w:t>средств</w:t>
      </w:r>
      <w:r w:rsidRPr="004D64E0">
        <w:rPr>
          <w:rFonts w:ascii="Sylfaen" w:hAnsi="Sylfaen"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D64E0">
        <w:rPr>
          <w:rFonts w:ascii="Sylfaen" w:hAnsi="Sylfaen" w:cs="Sylfaen"/>
          <w:sz w:val="22"/>
          <w:szCs w:val="22"/>
        </w:rPr>
        <w:t>.</w:t>
      </w:r>
    </w:p>
    <w:p w:rsidR="00B062E3" w:rsidRPr="004D64E0" w:rsidRDefault="00B062E3" w:rsidP="00B062E3">
      <w:pPr>
        <w:rPr>
          <w:rFonts w:ascii="Sylfaen" w:hAnsi="Sylfaen"/>
          <w:sz w:val="22"/>
          <w:szCs w:val="22"/>
        </w:rPr>
      </w:pPr>
      <w:r w:rsidRPr="004D64E0">
        <w:rPr>
          <w:rFonts w:ascii="Sylfaen" w:hAnsi="Sylfaen"/>
          <w:sz w:val="22"/>
          <w:szCs w:val="22"/>
        </w:rPr>
        <w:t>--------------------------</w:t>
      </w:r>
    </w:p>
    <w:p w:rsidR="00B062E3" w:rsidRPr="004D64E0" w:rsidRDefault="00B062E3" w:rsidP="00B062E3">
      <w:pPr>
        <w:pStyle w:val="af2"/>
        <w:jc w:val="both"/>
        <w:rPr>
          <w:rFonts w:ascii="Sylfaen" w:hAnsi="Sylfaen"/>
          <w:i/>
          <w:sz w:val="22"/>
          <w:szCs w:val="22"/>
        </w:rPr>
      </w:pPr>
      <w:r w:rsidRPr="004D64E0">
        <w:rPr>
          <w:rFonts w:ascii="Sylfaen" w:hAnsi="Sylfaen"/>
          <w:i/>
          <w:sz w:val="22"/>
          <w:szCs w:val="22"/>
        </w:rPr>
        <w:t>12.1</w:t>
      </w:r>
      <w:proofErr w:type="gramStart"/>
      <w:r w:rsidRPr="004D64E0">
        <w:rPr>
          <w:rFonts w:ascii="Sylfaen" w:hAnsi="Sylfaen"/>
          <w:i/>
          <w:sz w:val="22"/>
          <w:szCs w:val="22"/>
        </w:rPr>
        <w:t xml:space="preserve"> Е</w:t>
      </w:r>
      <w:proofErr w:type="gramEnd"/>
      <w:r w:rsidRPr="004D64E0">
        <w:rPr>
          <w:rFonts w:ascii="Sylfaen" w:hAnsi="Sylfaen"/>
          <w:i/>
          <w:sz w:val="22"/>
          <w:szCs w:val="22"/>
        </w:rPr>
        <w:t>сли цена закупки данного лота по заявке на закупку</w:t>
      </w:r>
      <w:r w:rsidRPr="004D64E0">
        <w:rPr>
          <w:rFonts w:ascii="MS Mincho" w:eastAsia="MS Mincho" w:hAnsi="MS Mincho" w:cs="MS Mincho" w:hint="eastAsia"/>
          <w:i/>
          <w:sz w:val="22"/>
          <w:szCs w:val="22"/>
        </w:rPr>
        <w:t>․</w:t>
      </w:r>
    </w:p>
    <w:p w:rsidR="00B062E3" w:rsidRPr="004D64E0" w:rsidRDefault="00B062E3" w:rsidP="00B062E3">
      <w:pPr>
        <w:pStyle w:val="af2"/>
        <w:jc w:val="both"/>
        <w:rPr>
          <w:rFonts w:ascii="Sylfaen" w:hAnsi="Sylfaen"/>
          <w:i/>
          <w:sz w:val="22"/>
          <w:szCs w:val="22"/>
        </w:rPr>
      </w:pPr>
      <w:r w:rsidRPr="004D64E0">
        <w:rPr>
          <w:rFonts w:ascii="Sylfaen" w:hAnsi="Sylfaen"/>
          <w:i/>
          <w:sz w:val="22"/>
          <w:szCs w:val="22"/>
        </w:rPr>
        <w:t xml:space="preserve">-не превышает </w:t>
      </w:r>
      <w:proofErr w:type="spellStart"/>
      <w:r w:rsidRPr="004D64E0">
        <w:rPr>
          <w:rFonts w:ascii="Sylfaen" w:hAnsi="Sylfaen"/>
          <w:i/>
          <w:sz w:val="22"/>
          <w:szCs w:val="22"/>
        </w:rPr>
        <w:t>двадцатипятикратный</w:t>
      </w:r>
      <w:proofErr w:type="spellEnd"/>
      <w:r w:rsidRPr="004D64E0">
        <w:rPr>
          <w:rFonts w:ascii="Sylfaen" w:hAnsi="Sylfaen"/>
          <w:i/>
          <w:sz w:val="22"/>
          <w:szCs w:val="22"/>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4D64E0">
        <w:rPr>
          <w:rFonts w:ascii="MS Mincho" w:eastAsia="MS Mincho" w:hAnsi="MS Mincho" w:cs="MS Mincho" w:hint="eastAsia"/>
          <w:i/>
          <w:sz w:val="22"/>
          <w:szCs w:val="22"/>
        </w:rPr>
        <w:t>․</w:t>
      </w:r>
    </w:p>
    <w:p w:rsidR="00B062E3" w:rsidRPr="004D64E0" w:rsidRDefault="00B062E3" w:rsidP="00B062E3">
      <w:pPr>
        <w:pStyle w:val="af2"/>
        <w:jc w:val="both"/>
        <w:rPr>
          <w:rFonts w:ascii="Sylfaen" w:hAnsi="Sylfaen"/>
          <w:i/>
          <w:sz w:val="22"/>
          <w:szCs w:val="22"/>
        </w:rPr>
      </w:pPr>
      <w:r w:rsidRPr="004D64E0">
        <w:rPr>
          <w:rFonts w:ascii="Sylfaen" w:hAnsi="Sylfaen"/>
          <w:i/>
          <w:sz w:val="22"/>
          <w:szCs w:val="22"/>
        </w:rPr>
        <w:t xml:space="preserve">- не превышает восьмидесятикратный размер базовой единицы закупок, но более </w:t>
      </w:r>
      <w:proofErr w:type="spellStart"/>
      <w:r w:rsidRPr="004D64E0">
        <w:rPr>
          <w:rFonts w:ascii="Sylfaen" w:hAnsi="Sylfaen"/>
          <w:i/>
          <w:sz w:val="22"/>
          <w:szCs w:val="22"/>
        </w:rPr>
        <w:t>двадцатипятикратного</w:t>
      </w:r>
      <w:proofErr w:type="spellEnd"/>
      <w:r w:rsidRPr="004D64E0">
        <w:rPr>
          <w:rFonts w:ascii="Sylfaen" w:hAnsi="Sylfaen"/>
          <w:i/>
          <w:sz w:val="22"/>
          <w:szCs w:val="22"/>
        </w:rPr>
        <w:t xml:space="preserve"> или менее </w:t>
      </w:r>
      <w:proofErr w:type="spellStart"/>
      <w:r w:rsidRPr="004D64E0">
        <w:rPr>
          <w:rFonts w:ascii="Sylfaen" w:hAnsi="Sylfaen"/>
          <w:i/>
          <w:sz w:val="22"/>
          <w:szCs w:val="22"/>
        </w:rPr>
        <w:t>двадцатипятикратного</w:t>
      </w:r>
      <w:proofErr w:type="spellEnd"/>
      <w:r w:rsidRPr="004D64E0">
        <w:rPr>
          <w:rFonts w:ascii="Sylfaen" w:hAnsi="Sylfaen"/>
          <w:i/>
          <w:sz w:val="22"/>
          <w:szCs w:val="22"/>
        </w:rPr>
        <w:t xml:space="preserve">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4D64E0">
        <w:rPr>
          <w:rFonts w:ascii="MS Mincho" w:eastAsia="MS Mincho" w:hAnsi="MS Mincho" w:cs="MS Mincho" w:hint="eastAsia"/>
          <w:i/>
          <w:sz w:val="22"/>
          <w:szCs w:val="22"/>
        </w:rPr>
        <w:t>․</w:t>
      </w:r>
      <w:r w:rsidRPr="004D64E0">
        <w:rPr>
          <w:rFonts w:ascii="Sylfaen" w:hAnsi="Sylfaen"/>
          <w:i/>
          <w:sz w:val="22"/>
          <w:szCs w:val="22"/>
        </w:rPr>
        <w:t>2) или", а число " 20 "заменяется числом "90".</w:t>
      </w:r>
    </w:p>
    <w:p w:rsidR="00B062E3" w:rsidRPr="004D64E0" w:rsidRDefault="00B062E3" w:rsidP="00B062E3">
      <w:pPr>
        <w:pStyle w:val="af2"/>
        <w:jc w:val="both"/>
        <w:rPr>
          <w:rFonts w:ascii="Sylfaen" w:hAnsi="Sylfaen"/>
          <w:i/>
          <w:sz w:val="22"/>
          <w:szCs w:val="22"/>
        </w:rPr>
      </w:pPr>
      <w:r w:rsidRPr="004D64E0">
        <w:rPr>
          <w:rFonts w:ascii="Sylfaen" w:hAnsi="Sylfaen"/>
          <w:i/>
          <w:sz w:val="22"/>
          <w:szCs w:val="22"/>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B062E3" w:rsidRPr="004D64E0" w:rsidRDefault="00B062E3" w:rsidP="00B062E3">
      <w:pPr>
        <w:rPr>
          <w:rFonts w:ascii="Sylfaen" w:hAnsi="Sylfaen"/>
          <w:i/>
          <w:sz w:val="22"/>
          <w:szCs w:val="22"/>
        </w:rPr>
      </w:pPr>
      <w:r w:rsidRPr="004D64E0">
        <w:rPr>
          <w:rFonts w:ascii="Sylfaen" w:hAnsi="Sylfaen"/>
          <w:i/>
          <w:sz w:val="22"/>
          <w:szCs w:val="22"/>
        </w:rPr>
        <w:t xml:space="preserve">  </w:t>
      </w:r>
    </w:p>
    <w:p w:rsidR="00B062E3" w:rsidRPr="004D64E0" w:rsidRDefault="00B062E3" w:rsidP="00B062E3">
      <w:pPr>
        <w:rPr>
          <w:rFonts w:ascii="Sylfaen" w:hAnsi="Sylfaen" w:cs="Sylfaen"/>
          <w:sz w:val="22"/>
          <w:szCs w:val="22"/>
        </w:rPr>
      </w:pPr>
      <w:r w:rsidRPr="004D64E0">
        <w:rPr>
          <w:rFonts w:ascii="Sylfaen" w:hAnsi="Sylfaen" w:cs="Sylfaen"/>
          <w:sz w:val="22"/>
          <w:szCs w:val="22"/>
        </w:rPr>
        <w:br w:type="page"/>
      </w:r>
      <w:r w:rsidRPr="004D64E0">
        <w:rPr>
          <w:rFonts w:ascii="Sylfaen" w:hAnsi="Sylfaen" w:cs="Sylfaen"/>
          <w:sz w:val="22"/>
          <w:szCs w:val="22"/>
        </w:rPr>
        <w:lastRenderedPageBreak/>
        <w:t>Обеспечение квалификации в виде банковской гарантии отобранный участник представляет согласно приложению 4 или приложению 4.1.</w:t>
      </w:r>
      <w:r w:rsidRPr="004D64E0">
        <w:rPr>
          <w:rStyle w:val="af6"/>
          <w:rFonts w:ascii="Sylfaen" w:hAnsi="Sylfaen" w:cs="Sylfaen"/>
          <w:sz w:val="22"/>
          <w:szCs w:val="22"/>
        </w:rPr>
        <w:footnoteReference w:customMarkFollows="1" w:id="8"/>
        <w:t>11</w:t>
      </w:r>
    </w:p>
    <w:p w:rsidR="00B062E3" w:rsidRPr="004D64E0" w:rsidRDefault="00B062E3" w:rsidP="00B062E3">
      <w:pPr>
        <w:widowControl w:val="0"/>
        <w:tabs>
          <w:tab w:val="left" w:pos="1276"/>
        </w:tabs>
        <w:ind w:firstLine="567"/>
        <w:jc w:val="both"/>
        <w:rPr>
          <w:rFonts w:ascii="Sylfaen" w:hAnsi="Sylfaen" w:cs="Sylfaen"/>
          <w:sz w:val="22"/>
          <w:szCs w:val="22"/>
        </w:rPr>
      </w:pPr>
      <w:r w:rsidRPr="004D64E0">
        <w:rPr>
          <w:rFonts w:ascii="Sylfaen" w:hAnsi="Sylfaen"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10.3.</w:t>
      </w:r>
      <w:r w:rsidRPr="004D64E0">
        <w:rPr>
          <w:rFonts w:ascii="Sylfaen" w:hAnsi="Sylfaen"/>
          <w:sz w:val="22"/>
          <w:szCs w:val="22"/>
        </w:rPr>
        <w:tab/>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4D64E0">
        <w:rPr>
          <w:rStyle w:val="af6"/>
          <w:rFonts w:ascii="Sylfaen" w:hAnsi="Sylfaen"/>
          <w:sz w:val="22"/>
          <w:szCs w:val="22"/>
        </w:rPr>
        <w:footnoteReference w:customMarkFollows="1" w:id="9"/>
        <w:t>12</w:t>
      </w:r>
      <w:r w:rsidRPr="004D64E0">
        <w:rPr>
          <w:rFonts w:ascii="Sylfaen" w:hAnsi="Sylfaen"/>
          <w:sz w:val="22"/>
          <w:szCs w:val="22"/>
        </w:rPr>
        <w:t>.</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 xml:space="preserve">Если процедура закупки организована по лотам и участник признается отобранным участником </w:t>
      </w:r>
      <w:proofErr w:type="gramStart"/>
      <w:r w:rsidRPr="004D64E0">
        <w:rPr>
          <w:rFonts w:ascii="Sylfaen" w:hAnsi="Sylfaen"/>
          <w:sz w:val="22"/>
          <w:szCs w:val="22"/>
        </w:rPr>
        <w:t>по</w:t>
      </w:r>
      <w:proofErr w:type="gramEnd"/>
      <w:r w:rsidRPr="004D64E0">
        <w:rPr>
          <w:rFonts w:ascii="Sylfaen" w:hAnsi="Sylfaen"/>
          <w:sz w:val="22"/>
          <w:szCs w:val="22"/>
        </w:rPr>
        <w:t xml:space="preserve"> более </w:t>
      </w:r>
      <w:proofErr w:type="gramStart"/>
      <w:r w:rsidRPr="004D64E0">
        <w:rPr>
          <w:rFonts w:ascii="Sylfaen" w:hAnsi="Sylfaen"/>
          <w:sz w:val="22"/>
          <w:szCs w:val="22"/>
        </w:rPr>
        <w:t>чем</w:t>
      </w:r>
      <w:proofErr w:type="gramEnd"/>
      <w:r w:rsidRPr="004D64E0">
        <w:rPr>
          <w:rFonts w:ascii="Sylfaen" w:hAnsi="Sylfaen"/>
          <w:sz w:val="22"/>
          <w:szCs w:val="22"/>
        </w:rPr>
        <w:t xml:space="preserve"> одному лоту, </w:t>
      </w:r>
      <w:r w:rsidRPr="004D64E0">
        <w:rPr>
          <w:rFonts w:ascii="Sylfaen" w:hAnsi="Sylfaen" w:cs="Sylfaen"/>
          <w:sz w:val="22"/>
          <w:szCs w:val="22"/>
        </w:rPr>
        <w:t xml:space="preserve">то он может предоставить обеспечение </w:t>
      </w:r>
      <w:proofErr w:type="spellStart"/>
      <w:r w:rsidRPr="004D64E0">
        <w:rPr>
          <w:rFonts w:ascii="Sylfaen" w:hAnsi="Sylfaen" w:cs="Sylfaen"/>
          <w:sz w:val="22"/>
          <w:szCs w:val="22"/>
        </w:rPr>
        <w:t>догогвора</w:t>
      </w:r>
      <w:proofErr w:type="spellEnd"/>
      <w:r w:rsidRPr="004D64E0">
        <w:rPr>
          <w:rFonts w:ascii="Sylfaen" w:hAnsi="Sylfaen" w:cs="Sylfaen"/>
          <w:sz w:val="22"/>
          <w:szCs w:val="22"/>
        </w:rPr>
        <w:t xml:space="preserve"> как </w:t>
      </w:r>
      <w:r w:rsidRPr="004D64E0">
        <w:rPr>
          <w:rFonts w:ascii="Sylfaen" w:hAnsi="Sylfaen"/>
          <w:sz w:val="22"/>
          <w:szCs w:val="22"/>
        </w:rPr>
        <w:t xml:space="preserve">для каждого лота в отдельности, так и одно обеспечение - для всех лотов. При представлении одного обеспечения </w:t>
      </w:r>
      <w:proofErr w:type="spellStart"/>
      <w:r w:rsidRPr="004D64E0">
        <w:rPr>
          <w:rFonts w:ascii="Sylfaen" w:hAnsi="Sylfaen"/>
          <w:sz w:val="22"/>
          <w:szCs w:val="22"/>
        </w:rPr>
        <w:t>догогвора</w:t>
      </w:r>
      <w:proofErr w:type="spellEnd"/>
      <w:r w:rsidRPr="004D64E0">
        <w:rPr>
          <w:rFonts w:ascii="Sylfaen" w:hAnsi="Sylfaen"/>
          <w:sz w:val="22"/>
          <w:szCs w:val="22"/>
        </w:rPr>
        <w:t xml:space="preserve"> его сумма исчисляется по отношению </w:t>
      </w:r>
      <w:r w:rsidRPr="004D64E0">
        <w:rPr>
          <w:rFonts w:ascii="Sylfaen" w:hAnsi="Sylfaen" w:cs="Sylfaen"/>
          <w:sz w:val="22"/>
          <w:szCs w:val="22"/>
        </w:rPr>
        <w:t>к сумме цен закупок представленных лотов</w:t>
      </w:r>
      <w:r w:rsidRPr="004D64E0">
        <w:rPr>
          <w:rFonts w:ascii="Sylfaen" w:hAnsi="Sylfaen"/>
          <w:color w:val="FF0000"/>
          <w:sz w:val="22"/>
          <w:szCs w:val="22"/>
        </w:rPr>
        <w:t xml:space="preserve"> </w:t>
      </w:r>
      <w:r w:rsidRPr="004D64E0">
        <w:rPr>
          <w:rFonts w:ascii="Sylfaen" w:hAnsi="Sylfaen"/>
          <w:color w:val="000000" w:themeColor="text1"/>
          <w:sz w:val="22"/>
          <w:szCs w:val="22"/>
        </w:rPr>
        <w:t>с учетом требований 9-ого подпункта 32-ого пункта</w:t>
      </w:r>
      <w:r w:rsidRPr="004D64E0">
        <w:rPr>
          <w:rFonts w:ascii="Sylfaen" w:hAnsi="Sylfaen"/>
          <w:sz w:val="22"/>
          <w:szCs w:val="22"/>
        </w:rPr>
        <w:t xml:space="preserve">. </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4D64E0">
        <w:rPr>
          <w:rFonts w:ascii="Sylfaen" w:hAnsi="Sylfaen"/>
          <w:sz w:val="22"/>
          <w:szCs w:val="22"/>
        </w:rPr>
        <w:t>возврату</w:t>
      </w:r>
      <w:proofErr w:type="gramEnd"/>
      <w:r w:rsidRPr="004D64E0">
        <w:rPr>
          <w:rFonts w:ascii="Sylfaen" w:hAnsi="Sylfaen"/>
          <w:sz w:val="22"/>
          <w:szCs w:val="22"/>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Обеспечение договора, представленное в виде наличных денег, должно быть перечислено на казначейский счет</w:t>
      </w:r>
      <w:r w:rsidRPr="004D64E0">
        <w:rPr>
          <w:rFonts w:ascii="Sylfaen" w:hAnsi="Sylfaen" w:cs="Courier New"/>
          <w:sz w:val="22"/>
          <w:szCs w:val="22"/>
        </w:rPr>
        <w:t> </w:t>
      </w:r>
      <w:r w:rsidRPr="004D64E0">
        <w:rPr>
          <w:rFonts w:ascii="Sylfaen" w:hAnsi="Sylfaen"/>
          <w:sz w:val="22"/>
          <w:szCs w:val="22"/>
        </w:rPr>
        <w:t>"900008000664", открытый в Центральном казначействе на имя уполномоченного органа.</w:t>
      </w:r>
    </w:p>
    <w:p w:rsidR="00B062E3" w:rsidRPr="004D64E0" w:rsidRDefault="00B062E3" w:rsidP="00B062E3">
      <w:pPr>
        <w:widowControl w:val="0"/>
        <w:tabs>
          <w:tab w:val="left" w:pos="1276"/>
        </w:tabs>
        <w:ind w:firstLine="567"/>
        <w:jc w:val="both"/>
        <w:rPr>
          <w:rFonts w:ascii="Sylfaen" w:hAnsi="Sylfaen" w:cs="Sylfaen"/>
          <w:sz w:val="22"/>
          <w:szCs w:val="22"/>
        </w:rPr>
      </w:pPr>
      <w:r w:rsidRPr="004D64E0">
        <w:rPr>
          <w:rFonts w:ascii="Sylfaen" w:hAnsi="Sylfaen"/>
          <w:sz w:val="22"/>
          <w:szCs w:val="22"/>
        </w:rPr>
        <w:t>10.4</w:t>
      </w:r>
      <w:proofErr w:type="gramStart"/>
      <w:r w:rsidRPr="004D64E0">
        <w:rPr>
          <w:rFonts w:ascii="Sylfaen" w:hAnsi="Sylfaen"/>
          <w:sz w:val="22"/>
          <w:szCs w:val="22"/>
        </w:rPr>
        <w:t xml:space="preserve"> Е</w:t>
      </w:r>
      <w:proofErr w:type="gramEnd"/>
      <w:r w:rsidRPr="004D64E0">
        <w:rPr>
          <w:rFonts w:ascii="Sylfaen" w:hAnsi="Sylfaen"/>
          <w:sz w:val="22"/>
          <w:szCs w:val="22"/>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4D64E0">
        <w:rPr>
          <w:rFonts w:ascii="Sylfaen" w:hAnsi="Sylfaen"/>
          <w:sz w:val="22"/>
          <w:szCs w:val="22"/>
        </w:rPr>
        <w:t>правомочия</w:t>
      </w:r>
      <w:proofErr w:type="gramEnd"/>
      <w:r w:rsidRPr="004D64E0">
        <w:rPr>
          <w:rFonts w:ascii="Sylfaen" w:hAnsi="Sylfaen"/>
          <w:sz w:val="22"/>
          <w:szCs w:val="22"/>
        </w:rPr>
        <w:t xml:space="preserve"> по заключению договора </w:t>
      </w:r>
      <w:r w:rsidRPr="004D64E0">
        <w:rPr>
          <w:rFonts w:ascii="Sylfaen" w:hAnsi="Sylfaen" w:cs="Sylfaen"/>
          <w:sz w:val="22"/>
          <w:szCs w:val="22"/>
        </w:rPr>
        <w:t xml:space="preserve">предусмотренные финансовые средства превышают 25 млн. </w:t>
      </w:r>
      <w:proofErr w:type="spellStart"/>
      <w:r w:rsidRPr="004D64E0">
        <w:rPr>
          <w:rFonts w:ascii="Sylfaen" w:hAnsi="Sylfaen" w:cs="Sylfaen"/>
          <w:sz w:val="22"/>
          <w:szCs w:val="22"/>
        </w:rPr>
        <w:t>драмов</w:t>
      </w:r>
      <w:proofErr w:type="spellEnd"/>
      <w:r w:rsidRPr="004D64E0">
        <w:rPr>
          <w:rFonts w:ascii="Sylfaen" w:hAnsi="Sylfaen" w:cs="Sylfaen"/>
          <w:sz w:val="22"/>
          <w:szCs w:val="22"/>
        </w:rPr>
        <w:t>,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062E3" w:rsidRPr="004D64E0" w:rsidRDefault="00B062E3" w:rsidP="00B062E3">
      <w:pPr>
        <w:widowControl w:val="0"/>
        <w:tabs>
          <w:tab w:val="left" w:pos="1276"/>
        </w:tabs>
        <w:ind w:firstLine="567"/>
        <w:jc w:val="both"/>
        <w:rPr>
          <w:rFonts w:ascii="Sylfaen" w:hAnsi="Sylfaen"/>
          <w:i/>
          <w:sz w:val="22"/>
          <w:szCs w:val="22"/>
        </w:rPr>
      </w:pPr>
      <w:r w:rsidRPr="004D64E0">
        <w:rPr>
          <w:rFonts w:ascii="Sylfaen" w:hAnsi="Sylfaen"/>
          <w:sz w:val="22"/>
          <w:szCs w:val="22"/>
        </w:rPr>
        <w:t>10.5.</w:t>
      </w:r>
      <w:r w:rsidRPr="004D64E0">
        <w:rPr>
          <w:rFonts w:ascii="Sylfaen" w:hAnsi="Sylfaen"/>
          <w:sz w:val="22"/>
          <w:szCs w:val="22"/>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4D64E0">
        <w:rPr>
          <w:rFonts w:ascii="Sylfaen" w:hAnsi="Sylfaen"/>
          <w:i/>
          <w:sz w:val="22"/>
          <w:szCs w:val="22"/>
        </w:rPr>
        <w:t xml:space="preserve">  </w:t>
      </w:r>
    </w:p>
    <w:p w:rsidR="00B062E3" w:rsidRPr="004D64E0" w:rsidRDefault="00B062E3" w:rsidP="00B062E3">
      <w:pPr>
        <w:widowControl w:val="0"/>
        <w:tabs>
          <w:tab w:val="left" w:pos="1276"/>
        </w:tabs>
        <w:ind w:firstLine="567"/>
        <w:jc w:val="both"/>
        <w:rPr>
          <w:rFonts w:ascii="Sylfaen" w:hAnsi="Sylfaen"/>
          <w:b/>
          <w:sz w:val="22"/>
          <w:szCs w:val="22"/>
        </w:rPr>
      </w:pPr>
      <w:r w:rsidRPr="004D64E0">
        <w:rPr>
          <w:rFonts w:ascii="Sylfaen" w:hAnsi="Sylfaen"/>
          <w:sz w:val="22"/>
          <w:szCs w:val="22"/>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r w:rsidRPr="004D64E0">
        <w:rPr>
          <w:rFonts w:ascii="Sylfaen" w:hAnsi="Sylfaen"/>
          <w:b/>
          <w:sz w:val="22"/>
          <w:szCs w:val="22"/>
        </w:rPr>
        <w:t xml:space="preserve">                     </w:t>
      </w:r>
    </w:p>
    <w:p w:rsidR="00B062E3" w:rsidRPr="004D64E0" w:rsidRDefault="00B062E3" w:rsidP="00B062E3">
      <w:pPr>
        <w:widowControl w:val="0"/>
        <w:tabs>
          <w:tab w:val="left" w:pos="1134"/>
        </w:tabs>
        <w:ind w:firstLine="567"/>
        <w:jc w:val="both"/>
        <w:rPr>
          <w:rFonts w:ascii="Sylfaen" w:hAnsi="Sylfaen"/>
          <w:b/>
          <w:sz w:val="22"/>
          <w:szCs w:val="22"/>
        </w:rPr>
      </w:pPr>
      <w:r w:rsidRPr="004D64E0">
        <w:rPr>
          <w:rFonts w:ascii="Sylfaen" w:hAnsi="Sylfaen"/>
          <w:b/>
          <w:sz w:val="22"/>
          <w:szCs w:val="22"/>
        </w:rPr>
        <w:lastRenderedPageBreak/>
        <w:t xml:space="preserve">  </w:t>
      </w:r>
      <w:r w:rsidRPr="004D64E0">
        <w:rPr>
          <w:rFonts w:ascii="Sylfaen" w:hAnsi="Sylfaen"/>
          <w:sz w:val="22"/>
          <w:szCs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4D64E0">
        <w:rPr>
          <w:rFonts w:ascii="Sylfaen" w:hAnsi="Sylfaen"/>
          <w:sz w:val="22"/>
          <w:szCs w:val="22"/>
        </w:rPr>
        <w:t>г</w:t>
      </w:r>
      <w:r w:rsidRPr="004D64E0">
        <w:rPr>
          <w:rFonts w:ascii="Sylfaen" w:hAnsi="Sylfaen"/>
          <w:sz w:val="22"/>
          <w:szCs w:val="22"/>
          <w:lang w:val="hy-AM"/>
        </w:rPr>
        <w:t>-</w:t>
      </w:r>
      <w:proofErr w:type="gramEnd"/>
      <w:r w:rsidRPr="004D64E0">
        <w:rPr>
          <w:rFonts w:ascii="Sylfaen" w:hAnsi="Sylfaen"/>
          <w:sz w:val="22"/>
          <w:szCs w:val="22"/>
        </w:rPr>
        <w:t xml:space="preserve"> уполномоченному органу</w:t>
      </w:r>
      <w:r w:rsidRPr="004D64E0">
        <w:rPr>
          <w:rFonts w:ascii="Sylfaen" w:hAnsi="Sylfaen"/>
          <w:sz w:val="22"/>
          <w:szCs w:val="22"/>
          <w:lang w:val="hy-AM"/>
        </w:rPr>
        <w:t>,</w:t>
      </w:r>
      <w:r w:rsidRPr="004D64E0">
        <w:rPr>
          <w:rFonts w:ascii="Sylfaen" w:hAnsi="Sylfaen"/>
          <w:sz w:val="22"/>
          <w:szCs w:val="22"/>
        </w:rPr>
        <w:t xml:space="preserve"> в течение трех рабочих дней, следующих за днем возникновения основания для </w:t>
      </w:r>
      <w:proofErr w:type="spellStart"/>
      <w:r w:rsidRPr="004D64E0">
        <w:rPr>
          <w:rFonts w:ascii="Sylfaen" w:hAnsi="Sylfaen"/>
          <w:sz w:val="22"/>
          <w:szCs w:val="22"/>
        </w:rPr>
        <w:t>вылаты</w:t>
      </w:r>
      <w:proofErr w:type="spellEnd"/>
      <w:r w:rsidRPr="004D64E0">
        <w:rPr>
          <w:rFonts w:ascii="Sylfaen" w:hAnsi="Sylfaen"/>
          <w:sz w:val="22"/>
          <w:szCs w:val="22"/>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B062E3" w:rsidRPr="004D64E0" w:rsidRDefault="00B062E3" w:rsidP="00B062E3">
      <w:pPr>
        <w:rPr>
          <w:rFonts w:ascii="Sylfaen" w:hAnsi="Sylfaen"/>
          <w:b/>
          <w:sz w:val="22"/>
          <w:szCs w:val="22"/>
        </w:rPr>
      </w:pPr>
      <w:r w:rsidRPr="004D64E0">
        <w:rPr>
          <w:rFonts w:ascii="Sylfaen" w:hAnsi="Sylfaen"/>
          <w:b/>
          <w:sz w:val="22"/>
          <w:szCs w:val="22"/>
        </w:rPr>
        <w:t xml:space="preserve">                       11. ОБЪЯВЛЕНИЕ ПРОЦЕДУРЫ НЕСОСТОЯВШЕЙСЯ</w:t>
      </w:r>
    </w:p>
    <w:p w:rsidR="00B062E3" w:rsidRPr="004D64E0" w:rsidRDefault="00B062E3" w:rsidP="00B062E3">
      <w:pPr>
        <w:rPr>
          <w:rFonts w:ascii="Sylfaen" w:hAnsi="Sylfaen" w:cs="Arial"/>
          <w:b/>
          <w:sz w:val="22"/>
          <w:szCs w:val="22"/>
        </w:rPr>
      </w:pPr>
    </w:p>
    <w:p w:rsidR="00B062E3" w:rsidRPr="004B793C"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11.1.</w:t>
      </w:r>
      <w:r w:rsidRPr="004D64E0">
        <w:rPr>
          <w:rFonts w:ascii="Sylfaen" w:hAnsi="Sylfaen"/>
          <w:sz w:val="22"/>
          <w:szCs w:val="22"/>
        </w:rPr>
        <w:tab/>
        <w:t>Согласно статье 37 Закона, Комиссия объявляет настоящую процедуру несостоявшейся, если:</w:t>
      </w:r>
    </w:p>
    <w:p w:rsidR="00B062E3" w:rsidRPr="004B793C"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1)</w:t>
      </w:r>
      <w:r w:rsidRPr="004D64E0">
        <w:rPr>
          <w:rFonts w:ascii="Sylfaen" w:hAnsi="Sylfaen"/>
          <w:sz w:val="22"/>
          <w:szCs w:val="22"/>
        </w:rPr>
        <w:tab/>
        <w:t>ни одна из заявок не соответствует условиям приглашения;</w:t>
      </w:r>
    </w:p>
    <w:p w:rsidR="00B062E3" w:rsidRPr="004D64E0" w:rsidRDefault="00B062E3" w:rsidP="00B062E3">
      <w:pPr>
        <w:widowControl w:val="0"/>
        <w:tabs>
          <w:tab w:val="left" w:pos="1276"/>
        </w:tabs>
        <w:ind w:firstLine="567"/>
        <w:jc w:val="both"/>
        <w:rPr>
          <w:rFonts w:ascii="Sylfaen" w:hAnsi="Sylfaen" w:cs="Sylfaen"/>
          <w:sz w:val="22"/>
          <w:szCs w:val="22"/>
        </w:rPr>
      </w:pPr>
      <w:r w:rsidRPr="004D64E0">
        <w:rPr>
          <w:rFonts w:ascii="Sylfaen" w:hAnsi="Sylfaen"/>
          <w:sz w:val="22"/>
          <w:szCs w:val="22"/>
        </w:rPr>
        <w:t>2)</w:t>
      </w:r>
      <w:r w:rsidRPr="004D64E0">
        <w:rPr>
          <w:rFonts w:ascii="Sylfaen" w:hAnsi="Sylfaen"/>
          <w:sz w:val="22"/>
          <w:szCs w:val="22"/>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4D64E0">
        <w:rPr>
          <w:rFonts w:ascii="Sylfaen" w:hAnsi="Sylfaen"/>
          <w:sz w:val="22"/>
          <w:szCs w:val="22"/>
          <w:lang w:val="en-US"/>
        </w:rPr>
        <w:t> </w:t>
      </w:r>
      <w:r w:rsidRPr="004D64E0">
        <w:rPr>
          <w:rFonts w:ascii="Sylfaen" w:hAnsi="Sylfaen"/>
          <w:sz w:val="22"/>
          <w:szCs w:val="22"/>
        </w:rPr>
        <w:t>— Совета попечителей</w:t>
      </w:r>
      <w:r w:rsidRPr="004D64E0">
        <w:rPr>
          <w:rStyle w:val="af6"/>
          <w:rFonts w:ascii="Sylfaen" w:hAnsi="Sylfaen"/>
          <w:sz w:val="22"/>
          <w:szCs w:val="22"/>
        </w:rPr>
        <w:footnoteReference w:customMarkFollows="1" w:id="10"/>
        <w:t>13</w:t>
      </w:r>
      <w:r w:rsidRPr="004D64E0">
        <w:rPr>
          <w:rFonts w:ascii="Sylfaen" w:hAnsi="Sylfaen"/>
          <w:sz w:val="22"/>
          <w:szCs w:val="22"/>
        </w:rPr>
        <w:t>.</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3)</w:t>
      </w:r>
      <w:r w:rsidRPr="004D64E0">
        <w:rPr>
          <w:rFonts w:ascii="Sylfaen" w:hAnsi="Sylfaen"/>
          <w:sz w:val="22"/>
          <w:szCs w:val="22"/>
        </w:rPr>
        <w:tab/>
        <w:t>не подано ни одной заявки;</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4)</w:t>
      </w:r>
      <w:r w:rsidRPr="004D64E0">
        <w:rPr>
          <w:rFonts w:ascii="Sylfaen" w:hAnsi="Sylfaen"/>
          <w:sz w:val="22"/>
          <w:szCs w:val="22"/>
        </w:rPr>
        <w:tab/>
        <w:t>договор не заключается.</w:t>
      </w:r>
    </w:p>
    <w:p w:rsidR="00B062E3" w:rsidRPr="004D64E0" w:rsidRDefault="00B062E3" w:rsidP="00B062E3">
      <w:pPr>
        <w:widowControl w:val="0"/>
        <w:tabs>
          <w:tab w:val="left" w:pos="1276"/>
        </w:tabs>
        <w:spacing w:after="160"/>
        <w:ind w:firstLine="567"/>
        <w:jc w:val="both"/>
        <w:rPr>
          <w:rFonts w:ascii="Sylfaen" w:hAnsi="Sylfaen" w:cs="Sylfaen"/>
          <w:sz w:val="22"/>
          <w:szCs w:val="22"/>
        </w:rPr>
      </w:pPr>
      <w:r w:rsidRPr="004D64E0">
        <w:rPr>
          <w:rFonts w:ascii="Sylfaen" w:hAnsi="Sylfaen"/>
          <w:sz w:val="22"/>
          <w:szCs w:val="22"/>
        </w:rPr>
        <w:t>11.2.</w:t>
      </w:r>
      <w:r w:rsidRPr="004D64E0">
        <w:rPr>
          <w:rFonts w:ascii="Sylfaen" w:hAnsi="Sylfaen"/>
          <w:sz w:val="22"/>
          <w:szCs w:val="22"/>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062E3" w:rsidRPr="004D64E0" w:rsidRDefault="00B062E3" w:rsidP="00B062E3">
      <w:pPr>
        <w:widowControl w:val="0"/>
        <w:spacing w:after="160"/>
        <w:ind w:left="567" w:right="565"/>
        <w:jc w:val="center"/>
        <w:rPr>
          <w:rFonts w:ascii="Sylfaen" w:hAnsi="Sylfaen"/>
          <w:b/>
          <w:sz w:val="22"/>
          <w:szCs w:val="22"/>
        </w:rPr>
      </w:pPr>
      <w:r w:rsidRPr="004D64E0">
        <w:rPr>
          <w:rFonts w:ascii="Sylfaen" w:hAnsi="Sylfaen"/>
          <w:b/>
          <w:sz w:val="22"/>
          <w:szCs w:val="22"/>
        </w:rPr>
        <w:t xml:space="preserve">12. ПРАВО УЧАСТНИКА И ПОРЯДОК ОБЖАЛОВАНИЯ ИМ </w:t>
      </w:r>
      <w:r w:rsidRPr="004D64E0">
        <w:rPr>
          <w:rFonts w:ascii="Sylfaen" w:hAnsi="Sylfaen"/>
          <w:b/>
          <w:sz w:val="22"/>
          <w:szCs w:val="22"/>
        </w:rPr>
        <w:br/>
        <w:t>ДЕЙСТВИЙ И (ИЛИ) ПРИНЯТЫХ РЕШЕНИЙ, СВЯЗАННЫХ</w:t>
      </w:r>
      <w:r w:rsidRPr="004D64E0">
        <w:rPr>
          <w:rFonts w:ascii="Sylfaen" w:hAnsi="Sylfaen" w:cs="Courier New"/>
          <w:b/>
          <w:sz w:val="22"/>
          <w:szCs w:val="22"/>
          <w:lang w:val="en-US"/>
        </w:rPr>
        <w:t> </w:t>
      </w:r>
      <w:r w:rsidRPr="004D64E0">
        <w:rPr>
          <w:rFonts w:ascii="Sylfaen" w:hAnsi="Sylfaen"/>
          <w:b/>
          <w:sz w:val="22"/>
          <w:szCs w:val="22"/>
        </w:rPr>
        <w:t>С</w:t>
      </w:r>
      <w:r w:rsidRPr="004D64E0">
        <w:rPr>
          <w:rFonts w:ascii="Sylfaen" w:hAnsi="Sylfaen" w:cs="Courier New"/>
          <w:b/>
          <w:sz w:val="22"/>
          <w:szCs w:val="22"/>
          <w:lang w:val="en-US"/>
        </w:rPr>
        <w:t> </w:t>
      </w:r>
      <w:r w:rsidRPr="004D64E0">
        <w:rPr>
          <w:rFonts w:ascii="Sylfaen" w:hAnsi="Sylfaen"/>
          <w:b/>
          <w:sz w:val="22"/>
          <w:szCs w:val="22"/>
        </w:rPr>
        <w:t>ПРОЦЕССОМ ЗАКУПКИ</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4D64E0">
        <w:rPr>
          <w:rFonts w:ascii="Sylfaen" w:hAnsi="Sylfaen"/>
          <w:sz w:val="22"/>
          <w:szCs w:val="22"/>
        </w:rPr>
        <w:t xml:space="preserve"> .</w:t>
      </w:r>
      <w:proofErr w:type="gramEnd"/>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 xml:space="preserve">12.2. Отношения, связанные с настоящей процедурой, не являются </w:t>
      </w:r>
      <w:proofErr w:type="gramStart"/>
      <w:r w:rsidRPr="004D64E0">
        <w:rPr>
          <w:rFonts w:ascii="Sylfaen" w:hAnsi="Sylfaen"/>
          <w:sz w:val="22"/>
          <w:szCs w:val="22"/>
        </w:rPr>
        <w:t>административными</w:t>
      </w:r>
      <w:proofErr w:type="gramEnd"/>
      <w:r w:rsidRPr="004D64E0">
        <w:rPr>
          <w:rFonts w:ascii="Sylfaen" w:hAnsi="Sylfaen"/>
          <w:sz w:val="22"/>
          <w:szCs w:val="22"/>
        </w:rPr>
        <w:t xml:space="preserve">  и они регулируются законодательством Республики Армения, регулирующим гражданско-правовые отношения.</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062E3" w:rsidRPr="004D64E0" w:rsidRDefault="00B062E3" w:rsidP="00B062E3">
      <w:pPr>
        <w:widowControl w:val="0"/>
        <w:ind w:firstLine="567"/>
        <w:jc w:val="both"/>
        <w:rPr>
          <w:rFonts w:ascii="Sylfaen" w:hAnsi="Sylfaen"/>
          <w:sz w:val="22"/>
          <w:szCs w:val="22"/>
        </w:rPr>
      </w:pPr>
      <w:r w:rsidRPr="004D64E0">
        <w:rPr>
          <w:rFonts w:ascii="Sylfaen" w:hAnsi="Sylfaen"/>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B062E3" w:rsidRPr="004D64E0" w:rsidRDefault="00B062E3" w:rsidP="00B062E3">
      <w:pPr>
        <w:jc w:val="both"/>
        <w:rPr>
          <w:rFonts w:ascii="Sylfaen" w:hAnsi="Sylfaen"/>
          <w:sz w:val="22"/>
          <w:szCs w:val="22"/>
        </w:rPr>
      </w:pPr>
      <w:r w:rsidRPr="004D64E0">
        <w:rPr>
          <w:rFonts w:ascii="Sylfaen" w:hAnsi="Sylfaen"/>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062E3" w:rsidRPr="004D64E0" w:rsidRDefault="00B062E3" w:rsidP="00B062E3">
      <w:pPr>
        <w:jc w:val="both"/>
        <w:rPr>
          <w:rFonts w:ascii="Sylfaen" w:hAnsi="Sylfaen"/>
          <w:sz w:val="22"/>
          <w:szCs w:val="22"/>
        </w:rPr>
      </w:pPr>
      <w:r w:rsidRPr="004D64E0">
        <w:rPr>
          <w:rFonts w:ascii="Sylfaen" w:hAnsi="Sylfaen"/>
          <w:sz w:val="22"/>
          <w:szCs w:val="22"/>
        </w:rPr>
        <w:t xml:space="preserve">       12.6. Суд решает вопрос о принятии искового заявления к производству в трехдневный срок после его подачи.</w:t>
      </w:r>
    </w:p>
    <w:p w:rsidR="00B062E3" w:rsidRPr="004D64E0" w:rsidRDefault="00B062E3" w:rsidP="00B062E3">
      <w:pPr>
        <w:jc w:val="both"/>
        <w:rPr>
          <w:rFonts w:ascii="Sylfaen" w:hAnsi="Sylfaen"/>
          <w:sz w:val="22"/>
          <w:szCs w:val="22"/>
        </w:rPr>
      </w:pPr>
      <w:r w:rsidRPr="004D64E0">
        <w:rPr>
          <w:rFonts w:ascii="Sylfaen" w:hAnsi="Sylfaen"/>
          <w:sz w:val="22"/>
          <w:szCs w:val="22"/>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062E3" w:rsidRPr="004D64E0" w:rsidRDefault="00B062E3" w:rsidP="00B062E3">
      <w:pPr>
        <w:jc w:val="both"/>
        <w:rPr>
          <w:rFonts w:ascii="Sylfaen" w:hAnsi="Sylfaen"/>
          <w:sz w:val="22"/>
          <w:szCs w:val="22"/>
          <w:lang w:val="hy-AM"/>
        </w:rPr>
      </w:pPr>
      <w:r w:rsidRPr="004D64E0">
        <w:rPr>
          <w:rFonts w:ascii="Sylfaen" w:hAnsi="Sylfaen"/>
          <w:sz w:val="22"/>
          <w:szCs w:val="22"/>
        </w:rPr>
        <w:t>12.8. Решение о требовании доказательств исполняется ответчиком в пятидневный срок после получения решения.</w:t>
      </w:r>
    </w:p>
    <w:p w:rsidR="00B062E3" w:rsidRPr="004D64E0" w:rsidRDefault="00B062E3" w:rsidP="00B062E3">
      <w:pPr>
        <w:jc w:val="both"/>
        <w:rPr>
          <w:rFonts w:ascii="Sylfaen" w:hAnsi="Sylfaen"/>
          <w:sz w:val="22"/>
          <w:szCs w:val="22"/>
        </w:rPr>
      </w:pPr>
      <w:r w:rsidRPr="004D64E0">
        <w:rPr>
          <w:rFonts w:ascii="Sylfaen" w:hAnsi="Sylfaen"/>
          <w:sz w:val="22"/>
          <w:szCs w:val="22"/>
        </w:rPr>
        <w:t>В случае неисполнения ответчиком требований решения о требовании доказатель</w:t>
      </w:r>
      <w:proofErr w:type="gramStart"/>
      <w:r w:rsidRPr="004D64E0">
        <w:rPr>
          <w:rFonts w:ascii="Sylfaen" w:hAnsi="Sylfaen"/>
          <w:sz w:val="22"/>
          <w:szCs w:val="22"/>
        </w:rPr>
        <w:t>ств в ср</w:t>
      </w:r>
      <w:proofErr w:type="gramEnd"/>
      <w:r w:rsidRPr="004D64E0">
        <w:rPr>
          <w:rFonts w:ascii="Sylfaen" w:hAnsi="Sylfaen"/>
          <w:sz w:val="22"/>
          <w:szCs w:val="22"/>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062E3" w:rsidRPr="004D64E0" w:rsidRDefault="00B062E3" w:rsidP="00B062E3">
      <w:pPr>
        <w:jc w:val="both"/>
        <w:rPr>
          <w:rFonts w:ascii="Sylfaen" w:hAnsi="Sylfaen"/>
          <w:sz w:val="22"/>
          <w:szCs w:val="22"/>
          <w:lang w:val="hy-AM"/>
        </w:rPr>
      </w:pPr>
      <w:r w:rsidRPr="004D64E0">
        <w:rPr>
          <w:rFonts w:ascii="Sylfaen" w:hAnsi="Sylfaen"/>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D64E0">
        <w:rPr>
          <w:rFonts w:ascii="Sylfaen" w:hAnsi="Sylfaen"/>
          <w:sz w:val="22"/>
          <w:szCs w:val="22"/>
          <w:lang w:val="hy-AM"/>
        </w:rPr>
        <w:t>.</w:t>
      </w:r>
    </w:p>
    <w:p w:rsidR="00B062E3" w:rsidRPr="004D64E0" w:rsidRDefault="00B062E3" w:rsidP="00B062E3">
      <w:pPr>
        <w:jc w:val="both"/>
        <w:rPr>
          <w:rFonts w:ascii="Sylfaen" w:hAnsi="Sylfaen"/>
          <w:sz w:val="22"/>
          <w:szCs w:val="22"/>
          <w:lang w:val="hy-AM"/>
        </w:rPr>
      </w:pPr>
      <w:r w:rsidRPr="004D64E0">
        <w:rPr>
          <w:rFonts w:ascii="Sylfaen" w:hAnsi="Sylfaen"/>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D64E0">
        <w:rPr>
          <w:rFonts w:ascii="Sylfaen" w:hAnsi="Sylfaen"/>
          <w:sz w:val="22"/>
          <w:szCs w:val="22"/>
          <w:lang w:val="hy-AM"/>
        </w:rPr>
        <w:t>.</w:t>
      </w:r>
      <w:r w:rsidRPr="004D64E0">
        <w:rPr>
          <w:rFonts w:ascii="Sylfaen" w:hAnsi="Sylfaen"/>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D64E0">
        <w:rPr>
          <w:rFonts w:ascii="Sylfaen" w:hAnsi="Sylfaen"/>
          <w:sz w:val="22"/>
          <w:szCs w:val="22"/>
          <w:lang w:val="hy-AM"/>
        </w:rPr>
        <w:t>.</w:t>
      </w:r>
    </w:p>
    <w:p w:rsidR="00B062E3" w:rsidRPr="004D64E0" w:rsidRDefault="00B062E3" w:rsidP="00B062E3">
      <w:pPr>
        <w:jc w:val="both"/>
        <w:rPr>
          <w:rFonts w:ascii="Sylfaen" w:hAnsi="Sylfaen"/>
          <w:sz w:val="22"/>
          <w:szCs w:val="22"/>
          <w:lang w:val="hy-AM"/>
        </w:rPr>
      </w:pPr>
      <w:r w:rsidRPr="004D64E0">
        <w:rPr>
          <w:rFonts w:ascii="Sylfaen" w:hAnsi="Sylfaen"/>
          <w:sz w:val="22"/>
          <w:szCs w:val="22"/>
        </w:rPr>
        <w:t xml:space="preserve">12.11. </w:t>
      </w:r>
      <w:r w:rsidRPr="004D64E0">
        <w:rPr>
          <w:rFonts w:ascii="Sylfaen" w:hAnsi="Sylfaen"/>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B062E3" w:rsidRPr="004D64E0" w:rsidRDefault="00B062E3" w:rsidP="00B062E3">
      <w:pPr>
        <w:jc w:val="both"/>
        <w:rPr>
          <w:rFonts w:ascii="Sylfaen" w:hAnsi="Sylfaen"/>
          <w:sz w:val="22"/>
          <w:szCs w:val="22"/>
        </w:rPr>
      </w:pPr>
      <w:r w:rsidRPr="004D64E0">
        <w:rPr>
          <w:rFonts w:ascii="Sylfaen" w:hAnsi="Sylfaen"/>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062E3" w:rsidRPr="004D64E0" w:rsidRDefault="00B062E3" w:rsidP="00B062E3">
      <w:pPr>
        <w:jc w:val="both"/>
        <w:rPr>
          <w:rFonts w:ascii="Sylfaen" w:hAnsi="Sylfaen"/>
          <w:sz w:val="22"/>
          <w:szCs w:val="22"/>
        </w:rPr>
      </w:pPr>
      <w:r w:rsidRPr="004D64E0">
        <w:rPr>
          <w:rFonts w:ascii="Sylfaen" w:hAnsi="Sylfaen"/>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062E3" w:rsidRPr="004D64E0" w:rsidRDefault="00B062E3" w:rsidP="00B062E3">
      <w:pPr>
        <w:jc w:val="both"/>
        <w:rPr>
          <w:rFonts w:ascii="Sylfaen" w:hAnsi="Sylfaen"/>
          <w:sz w:val="22"/>
          <w:szCs w:val="22"/>
        </w:rPr>
      </w:pPr>
      <w:r w:rsidRPr="004D64E0">
        <w:rPr>
          <w:rFonts w:ascii="Sylfaen" w:hAnsi="Sylfaen"/>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062E3" w:rsidRPr="004D64E0" w:rsidRDefault="00B062E3" w:rsidP="00B062E3">
      <w:pPr>
        <w:jc w:val="both"/>
        <w:rPr>
          <w:rFonts w:ascii="Sylfaen" w:hAnsi="Sylfaen"/>
          <w:sz w:val="22"/>
          <w:szCs w:val="22"/>
        </w:rPr>
      </w:pPr>
      <w:r w:rsidRPr="004D64E0">
        <w:rPr>
          <w:rFonts w:ascii="Sylfaen" w:hAnsi="Sylfaen"/>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062E3" w:rsidRPr="004D64E0" w:rsidRDefault="00B062E3" w:rsidP="00B062E3">
      <w:pPr>
        <w:jc w:val="both"/>
        <w:rPr>
          <w:rFonts w:ascii="Sylfaen" w:hAnsi="Sylfaen"/>
          <w:sz w:val="22"/>
          <w:szCs w:val="22"/>
        </w:rPr>
      </w:pPr>
      <w:r w:rsidRPr="004D64E0">
        <w:rPr>
          <w:rFonts w:ascii="Sylfaen" w:hAnsi="Sylfaen"/>
          <w:sz w:val="22"/>
          <w:szCs w:val="22"/>
        </w:rPr>
        <w:t>12.16. Вопрос рассмотрения дела в судебном заседании может решиться также решением о принятии искового заявления к производству.</w:t>
      </w:r>
    </w:p>
    <w:p w:rsidR="00B062E3" w:rsidRPr="004D64E0" w:rsidRDefault="00B062E3" w:rsidP="00B062E3">
      <w:pPr>
        <w:jc w:val="both"/>
        <w:rPr>
          <w:rFonts w:ascii="Sylfaen" w:hAnsi="Sylfaen"/>
          <w:sz w:val="22"/>
          <w:szCs w:val="22"/>
        </w:rPr>
      </w:pPr>
      <w:r w:rsidRPr="004D64E0">
        <w:rPr>
          <w:rFonts w:ascii="Sylfaen" w:hAnsi="Sylfaen"/>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062E3" w:rsidRPr="004D64E0" w:rsidRDefault="00B062E3" w:rsidP="00B062E3">
      <w:pPr>
        <w:jc w:val="both"/>
        <w:rPr>
          <w:rFonts w:ascii="Sylfaen" w:hAnsi="Sylfaen"/>
          <w:sz w:val="22"/>
          <w:szCs w:val="22"/>
        </w:rPr>
      </w:pPr>
      <w:r w:rsidRPr="004D64E0">
        <w:rPr>
          <w:rFonts w:ascii="Sylfaen" w:hAnsi="Sylfaen"/>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062E3" w:rsidRPr="004D64E0" w:rsidRDefault="00B062E3" w:rsidP="00B062E3">
      <w:pPr>
        <w:jc w:val="both"/>
        <w:rPr>
          <w:rFonts w:ascii="Sylfaen" w:hAnsi="Sylfaen"/>
          <w:sz w:val="22"/>
          <w:szCs w:val="22"/>
        </w:rPr>
      </w:pPr>
      <w:r w:rsidRPr="004D64E0">
        <w:rPr>
          <w:rFonts w:ascii="Sylfaen" w:hAnsi="Sylfaen"/>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062E3" w:rsidRPr="004D64E0" w:rsidRDefault="00B062E3" w:rsidP="00B062E3">
      <w:pPr>
        <w:jc w:val="both"/>
        <w:rPr>
          <w:rFonts w:ascii="Sylfaen" w:hAnsi="Sylfaen"/>
          <w:sz w:val="22"/>
          <w:szCs w:val="22"/>
        </w:rPr>
      </w:pPr>
      <w:r w:rsidRPr="004D64E0">
        <w:rPr>
          <w:rFonts w:ascii="Sylfaen" w:hAnsi="Sylfaen"/>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4D64E0">
        <w:rPr>
          <w:rFonts w:ascii="Sylfaen" w:hAnsi="Sylfaen"/>
          <w:sz w:val="22"/>
          <w:szCs w:val="22"/>
        </w:rPr>
        <w:t>лиц-руководителя</w:t>
      </w:r>
      <w:proofErr w:type="gramEnd"/>
      <w:r w:rsidRPr="004D64E0">
        <w:rPr>
          <w:rFonts w:ascii="Sylfaen" w:hAnsi="Sylfaen"/>
          <w:sz w:val="22"/>
          <w:szCs w:val="22"/>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4D64E0">
        <w:rPr>
          <w:rFonts w:ascii="Sylfaen" w:hAnsi="Sylfaen"/>
          <w:sz w:val="22"/>
          <w:szCs w:val="22"/>
        </w:rPr>
        <w:t>органа</w:t>
      </w:r>
      <w:proofErr w:type="gramStart"/>
      <w:r w:rsidRPr="004D64E0">
        <w:rPr>
          <w:rFonts w:ascii="Sylfaen" w:hAnsi="Sylfaen"/>
          <w:sz w:val="22"/>
          <w:szCs w:val="22"/>
        </w:rPr>
        <w:t>.У</w:t>
      </w:r>
      <w:proofErr w:type="gramEnd"/>
      <w:r w:rsidRPr="004D64E0">
        <w:rPr>
          <w:rFonts w:ascii="Sylfaen" w:hAnsi="Sylfaen"/>
          <w:sz w:val="22"/>
          <w:szCs w:val="22"/>
        </w:rPr>
        <w:t>полномоченный</w:t>
      </w:r>
      <w:proofErr w:type="spellEnd"/>
      <w:r w:rsidRPr="004D64E0">
        <w:rPr>
          <w:rFonts w:ascii="Sylfaen" w:hAnsi="Sylfaen"/>
          <w:sz w:val="22"/>
          <w:szCs w:val="22"/>
        </w:rPr>
        <w:t xml:space="preserve"> орган незамедлительно публикует это решение в бюллетене.</w:t>
      </w:r>
    </w:p>
    <w:p w:rsidR="00B062E3" w:rsidRPr="004D64E0" w:rsidRDefault="00B062E3" w:rsidP="00B062E3">
      <w:pPr>
        <w:jc w:val="both"/>
        <w:rPr>
          <w:rFonts w:ascii="Sylfaen" w:hAnsi="Sylfaen"/>
          <w:sz w:val="22"/>
          <w:szCs w:val="22"/>
        </w:rPr>
      </w:pPr>
      <w:r w:rsidRPr="004D64E0">
        <w:rPr>
          <w:rFonts w:ascii="Sylfaen" w:hAnsi="Sylfaen"/>
          <w:sz w:val="22"/>
          <w:szCs w:val="22"/>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062E3" w:rsidRPr="004D64E0" w:rsidRDefault="00B062E3" w:rsidP="00B062E3">
      <w:pPr>
        <w:jc w:val="both"/>
        <w:rPr>
          <w:rFonts w:ascii="Sylfaen" w:hAnsi="Sylfaen"/>
          <w:sz w:val="22"/>
          <w:szCs w:val="22"/>
        </w:rPr>
      </w:pPr>
      <w:r w:rsidRPr="004D64E0">
        <w:rPr>
          <w:rFonts w:ascii="Sylfaen" w:hAnsi="Sylfaen"/>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062E3" w:rsidRPr="004D64E0" w:rsidRDefault="00B062E3" w:rsidP="00B062E3">
      <w:pPr>
        <w:jc w:val="both"/>
        <w:rPr>
          <w:rFonts w:ascii="Sylfaen" w:hAnsi="Sylfaen"/>
          <w:sz w:val="22"/>
          <w:szCs w:val="22"/>
        </w:rPr>
      </w:pPr>
      <w:r w:rsidRPr="004D64E0">
        <w:rPr>
          <w:rFonts w:ascii="Sylfaen" w:hAnsi="Sylfaen"/>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rsidR="00B062E3" w:rsidRPr="004D64E0" w:rsidRDefault="00B062E3" w:rsidP="00B062E3">
      <w:pPr>
        <w:widowControl w:val="0"/>
        <w:spacing w:after="160"/>
        <w:ind w:firstLine="567"/>
        <w:jc w:val="both"/>
        <w:rPr>
          <w:rFonts w:ascii="Sylfaen" w:hAnsi="Sylfaen" w:cs="Sylfaen"/>
          <w:b/>
          <w:sz w:val="22"/>
          <w:szCs w:val="22"/>
        </w:rPr>
      </w:pPr>
      <w:r w:rsidRPr="004D64E0">
        <w:rPr>
          <w:rFonts w:ascii="Sylfaen" w:hAnsi="Sylfaen"/>
          <w:sz w:val="22"/>
          <w:szCs w:val="22"/>
        </w:rPr>
        <w:t>12.23. Ставки государственных пошлин, взимаемых за обжалование, установлены законом "О государственной пошлине".</w:t>
      </w:r>
    </w:p>
    <w:p w:rsidR="00B062E3" w:rsidRPr="004D64E0" w:rsidRDefault="00B062E3" w:rsidP="00B062E3">
      <w:pPr>
        <w:widowControl w:val="0"/>
        <w:spacing w:after="160"/>
        <w:jc w:val="both"/>
        <w:rPr>
          <w:rFonts w:ascii="Sylfaen" w:hAnsi="Sylfaen" w:cs="Sylfaen"/>
          <w:b/>
          <w:sz w:val="22"/>
          <w:szCs w:val="22"/>
        </w:rPr>
      </w:pPr>
    </w:p>
    <w:p w:rsidR="00B062E3" w:rsidRPr="004D64E0" w:rsidRDefault="00B062E3" w:rsidP="00B062E3">
      <w:pPr>
        <w:rPr>
          <w:rFonts w:ascii="Sylfaen" w:hAnsi="Sylfaen"/>
          <w:b/>
          <w:sz w:val="22"/>
          <w:szCs w:val="22"/>
        </w:rPr>
      </w:pPr>
    </w:p>
    <w:p w:rsidR="00B062E3" w:rsidRPr="004D64E0" w:rsidRDefault="00B062E3" w:rsidP="00B062E3">
      <w:pPr>
        <w:rPr>
          <w:rFonts w:ascii="Sylfaen" w:hAnsi="Sylfaen"/>
          <w:b/>
          <w:sz w:val="22"/>
          <w:szCs w:val="22"/>
        </w:rPr>
      </w:pPr>
      <w:r w:rsidRPr="004D64E0">
        <w:rPr>
          <w:rFonts w:ascii="Sylfaen" w:hAnsi="Sylfaen"/>
          <w:b/>
          <w:sz w:val="22"/>
          <w:szCs w:val="22"/>
        </w:rPr>
        <w:br w:type="page"/>
      </w:r>
    </w:p>
    <w:p w:rsidR="00B062E3" w:rsidRPr="004D64E0" w:rsidRDefault="00B062E3" w:rsidP="00B062E3">
      <w:pPr>
        <w:widowControl w:val="0"/>
        <w:spacing w:after="160"/>
        <w:jc w:val="center"/>
        <w:rPr>
          <w:rFonts w:ascii="Sylfaen" w:hAnsi="Sylfaen"/>
          <w:b/>
          <w:sz w:val="22"/>
          <w:szCs w:val="22"/>
        </w:rPr>
      </w:pPr>
      <w:r w:rsidRPr="004D64E0">
        <w:rPr>
          <w:rFonts w:ascii="Sylfaen" w:hAnsi="Sylfaen"/>
          <w:b/>
          <w:sz w:val="22"/>
          <w:szCs w:val="22"/>
        </w:rPr>
        <w:lastRenderedPageBreak/>
        <w:t>ЧАСТЬ II</w:t>
      </w:r>
    </w:p>
    <w:p w:rsidR="00B062E3" w:rsidRPr="004D64E0" w:rsidRDefault="00B062E3" w:rsidP="00B062E3">
      <w:pPr>
        <w:pStyle w:val="aa"/>
        <w:widowControl w:val="0"/>
        <w:spacing w:after="160"/>
        <w:jc w:val="center"/>
        <w:rPr>
          <w:rFonts w:ascii="Sylfaen" w:hAnsi="Sylfaen"/>
          <w:b/>
          <w:sz w:val="22"/>
          <w:szCs w:val="22"/>
        </w:rPr>
      </w:pPr>
      <w:r w:rsidRPr="004D64E0">
        <w:rPr>
          <w:rFonts w:ascii="Sylfaen" w:hAnsi="Sylfaen"/>
          <w:b/>
          <w:sz w:val="22"/>
          <w:szCs w:val="22"/>
        </w:rPr>
        <w:t xml:space="preserve">ИНСТРУКЦИЯ ПО СОСТАВЛЕНИЮ </w:t>
      </w:r>
      <w:r w:rsidRPr="004D64E0">
        <w:rPr>
          <w:rFonts w:ascii="Sylfaen" w:hAnsi="Sylfaen"/>
          <w:b/>
          <w:sz w:val="22"/>
          <w:szCs w:val="22"/>
        </w:rPr>
        <w:br/>
        <w:t>ЗАЯВКИ О ЗАПРОСЕ  КОТИРОВОК</w:t>
      </w:r>
    </w:p>
    <w:p w:rsidR="00B062E3" w:rsidRPr="004D64E0" w:rsidRDefault="00B062E3" w:rsidP="00B062E3">
      <w:pPr>
        <w:widowControl w:val="0"/>
        <w:spacing w:after="160"/>
        <w:jc w:val="center"/>
        <w:rPr>
          <w:rFonts w:ascii="Sylfaen" w:hAnsi="Sylfaen"/>
          <w:b/>
          <w:sz w:val="22"/>
          <w:szCs w:val="22"/>
        </w:rPr>
      </w:pPr>
      <w:r w:rsidRPr="004D64E0">
        <w:rPr>
          <w:rFonts w:ascii="Sylfaen" w:hAnsi="Sylfaen"/>
          <w:b/>
          <w:sz w:val="22"/>
          <w:szCs w:val="22"/>
        </w:rPr>
        <w:t>1. ОБЩИЕ ПОЛОЖЕНИЯ</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1.1.</w:t>
      </w:r>
      <w:r w:rsidRPr="004D64E0">
        <w:rPr>
          <w:rFonts w:ascii="Sylfaen" w:hAnsi="Sylfaen"/>
          <w:sz w:val="22"/>
          <w:szCs w:val="22"/>
        </w:rPr>
        <w:tab/>
        <w:t>Целью настоящей Инструкции является содействие участникам при подготовке заявки.</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1.2.</w:t>
      </w:r>
      <w:r w:rsidRPr="004D64E0">
        <w:rPr>
          <w:rFonts w:ascii="Sylfaen" w:hAnsi="Sylfaen"/>
          <w:sz w:val="22"/>
          <w:szCs w:val="22"/>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B062E3" w:rsidRPr="004D64E0" w:rsidRDefault="00B062E3" w:rsidP="00B062E3">
      <w:pPr>
        <w:widowControl w:val="0"/>
        <w:tabs>
          <w:tab w:val="left" w:pos="1134"/>
        </w:tabs>
        <w:ind w:firstLine="567"/>
        <w:jc w:val="both"/>
        <w:rPr>
          <w:rFonts w:ascii="Sylfaen" w:hAnsi="Sylfaen"/>
          <w:b/>
          <w:sz w:val="22"/>
          <w:szCs w:val="22"/>
        </w:rPr>
      </w:pPr>
      <w:r w:rsidRPr="004D64E0">
        <w:rPr>
          <w:rFonts w:ascii="Sylfaen" w:hAnsi="Sylfaen"/>
          <w:sz w:val="22"/>
          <w:szCs w:val="22"/>
        </w:rPr>
        <w:t>1.3.</w:t>
      </w:r>
      <w:r w:rsidRPr="004D64E0">
        <w:rPr>
          <w:rFonts w:ascii="Sylfaen" w:hAnsi="Sylfaen"/>
          <w:sz w:val="22"/>
          <w:szCs w:val="22"/>
        </w:rPr>
        <w:tab/>
        <w:t>Кроме армянского языка, заявки могут быть поданы также на английском или русском языке.</w:t>
      </w:r>
    </w:p>
    <w:p w:rsidR="00B062E3" w:rsidRPr="004D64E0" w:rsidRDefault="00B062E3" w:rsidP="00B062E3">
      <w:pPr>
        <w:widowControl w:val="0"/>
        <w:jc w:val="center"/>
        <w:rPr>
          <w:rFonts w:ascii="Sylfaen" w:hAnsi="Sylfaen"/>
          <w:b/>
          <w:sz w:val="22"/>
          <w:szCs w:val="22"/>
        </w:rPr>
      </w:pPr>
      <w:r w:rsidRPr="004D64E0">
        <w:rPr>
          <w:rFonts w:ascii="Sylfaen" w:hAnsi="Sylfaen"/>
          <w:b/>
          <w:sz w:val="22"/>
          <w:szCs w:val="22"/>
        </w:rPr>
        <w:t>2. ЗАЯВКА НА ПРОЦЕДУРУ</w:t>
      </w:r>
    </w:p>
    <w:p w:rsidR="00B062E3" w:rsidRPr="004D64E0" w:rsidRDefault="00B062E3" w:rsidP="00B062E3">
      <w:pPr>
        <w:widowControl w:val="0"/>
        <w:ind w:firstLine="567"/>
        <w:jc w:val="both"/>
        <w:rPr>
          <w:rFonts w:ascii="Sylfaen" w:hAnsi="Sylfaen"/>
          <w:sz w:val="22"/>
          <w:szCs w:val="22"/>
        </w:rPr>
      </w:pPr>
      <w:r w:rsidRPr="004D64E0">
        <w:rPr>
          <w:rFonts w:ascii="Sylfaen" w:hAnsi="Sylfaen"/>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B062E3" w:rsidRPr="004D64E0" w:rsidRDefault="00B062E3" w:rsidP="00B062E3">
      <w:pPr>
        <w:widowControl w:val="0"/>
        <w:ind w:firstLine="567"/>
        <w:jc w:val="both"/>
        <w:rPr>
          <w:rFonts w:ascii="Sylfaen" w:hAnsi="Sylfaen" w:cs="Sylfaen"/>
          <w:sz w:val="22"/>
          <w:szCs w:val="22"/>
        </w:rPr>
      </w:pPr>
      <w:r w:rsidRPr="004D64E0">
        <w:rPr>
          <w:rFonts w:ascii="Sylfaen" w:hAnsi="Sylfaen"/>
          <w:sz w:val="22"/>
          <w:szCs w:val="22"/>
        </w:rPr>
        <w:t xml:space="preserve">Участник заявкой представляет </w:t>
      </w:r>
      <w:proofErr w:type="gramStart"/>
      <w:r w:rsidRPr="004D64E0">
        <w:rPr>
          <w:rFonts w:ascii="Sylfaen" w:hAnsi="Sylfaen"/>
          <w:sz w:val="22"/>
          <w:szCs w:val="22"/>
        </w:rPr>
        <w:t>утвержденные</w:t>
      </w:r>
      <w:proofErr w:type="gramEnd"/>
      <w:r w:rsidRPr="004D64E0">
        <w:rPr>
          <w:rFonts w:ascii="Sylfaen" w:hAnsi="Sylfaen"/>
          <w:sz w:val="22"/>
          <w:szCs w:val="22"/>
        </w:rPr>
        <w:t xml:space="preserve"> им:</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2.1.</w:t>
      </w:r>
      <w:r w:rsidRPr="004D64E0">
        <w:rPr>
          <w:rFonts w:ascii="Sylfaen" w:hAnsi="Sylfaen"/>
          <w:sz w:val="22"/>
          <w:szCs w:val="22"/>
        </w:rPr>
        <w:tab/>
        <w:t>заявлени</w:t>
      </w:r>
      <w:proofErr w:type="gramStart"/>
      <w:r w:rsidRPr="004D64E0">
        <w:rPr>
          <w:rFonts w:ascii="Sylfaen" w:hAnsi="Sylfaen"/>
          <w:sz w:val="22"/>
          <w:szCs w:val="22"/>
        </w:rPr>
        <w:t>е-</w:t>
      </w:r>
      <w:proofErr w:type="gramEnd"/>
      <w:r w:rsidRPr="004D64E0">
        <w:rPr>
          <w:rFonts w:ascii="Sylfaen" w:hAnsi="Sylfaen"/>
          <w:sz w:val="22"/>
          <w:szCs w:val="22"/>
        </w:rPr>
        <w:t>-</w:t>
      </w:r>
      <w:proofErr w:type="spellStart"/>
      <w:r w:rsidRPr="004D64E0">
        <w:rPr>
          <w:rFonts w:ascii="Sylfaen" w:hAnsi="Sylfaen"/>
          <w:sz w:val="22"/>
          <w:szCs w:val="22"/>
        </w:rPr>
        <w:t>объявлени</w:t>
      </w:r>
      <w:proofErr w:type="spellEnd"/>
      <w:r w:rsidRPr="004D64E0">
        <w:rPr>
          <w:rFonts w:ascii="Sylfaen" w:hAnsi="Sylfaen"/>
          <w:sz w:val="22"/>
          <w:szCs w:val="22"/>
          <w:lang w:val="en-US"/>
        </w:rPr>
        <w:t>e</w:t>
      </w:r>
      <w:r w:rsidRPr="004D64E0">
        <w:rPr>
          <w:rFonts w:ascii="Sylfaen" w:hAnsi="Sylfaen"/>
          <w:sz w:val="22"/>
          <w:szCs w:val="22"/>
        </w:rPr>
        <w:t xml:space="preserve">  на участие в процедуре согласно Приложению №1;</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2.2.  копию агентского договора и данные лица, являющегося стороной этого договора, если Договор будет выполняться через агентство;</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2.3. договор о совместной деятельности, если участники участвуют в процедуре закупки в порядке совместной деятельности (консорциумом)</w:t>
      </w:r>
      <w:r w:rsidRPr="004D64E0">
        <w:rPr>
          <w:rStyle w:val="af6"/>
          <w:rFonts w:ascii="Sylfaen" w:hAnsi="Sylfaen"/>
          <w:sz w:val="22"/>
          <w:szCs w:val="22"/>
        </w:rPr>
        <w:footnoteReference w:customMarkFollows="1" w:id="11"/>
        <w:t>14</w:t>
      </w:r>
    </w:p>
    <w:p w:rsidR="00B062E3" w:rsidRPr="006B4482"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2.4.</w:t>
      </w:r>
      <w:r w:rsidRPr="004D64E0">
        <w:rPr>
          <w:rFonts w:ascii="Sylfaen" w:hAnsi="Sylfaen"/>
          <w:sz w:val="22"/>
          <w:szCs w:val="22"/>
        </w:rPr>
        <w:tab/>
      </w:r>
      <w:r w:rsidRPr="006B4482">
        <w:rPr>
          <w:rFonts w:ascii="Sylfaen" w:hAnsi="Sylfaen"/>
          <w:sz w:val="22"/>
          <w:szCs w:val="22"/>
        </w:rPr>
        <w:t>-</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2.5.</w:t>
      </w:r>
      <w:r w:rsidRPr="004D64E0">
        <w:rPr>
          <w:rFonts w:ascii="Sylfaen" w:hAnsi="Sylfaen"/>
          <w:sz w:val="22"/>
          <w:szCs w:val="22"/>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B062E3" w:rsidRPr="004D64E0" w:rsidRDefault="00B062E3" w:rsidP="00B062E3">
      <w:pPr>
        <w:widowControl w:val="0"/>
        <w:spacing w:after="160"/>
        <w:jc w:val="center"/>
        <w:rPr>
          <w:rFonts w:ascii="Sylfaen" w:hAnsi="Sylfaen" w:cs="Sylfaen"/>
          <w:b/>
          <w:sz w:val="22"/>
          <w:szCs w:val="22"/>
        </w:rPr>
      </w:pPr>
      <w:r w:rsidRPr="004D64E0">
        <w:rPr>
          <w:rFonts w:ascii="Sylfaen" w:hAnsi="Sylfaen"/>
          <w:b/>
          <w:sz w:val="22"/>
          <w:szCs w:val="22"/>
        </w:rPr>
        <w:t>3. ПОРЯДОК ПОДГОТОВКИ ЗАЯВКИ</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3.1.</w:t>
      </w:r>
      <w:r w:rsidRPr="004D64E0">
        <w:rPr>
          <w:rFonts w:ascii="Sylfaen" w:hAnsi="Sylfaen"/>
          <w:sz w:val="22"/>
          <w:szCs w:val="22"/>
        </w:rPr>
        <w:tab/>
        <w:t xml:space="preserve">Участник подает заявку в порядке, установленном настоящим приглашением. </w:t>
      </w:r>
    </w:p>
    <w:p w:rsidR="00B062E3" w:rsidRPr="004D64E0" w:rsidRDefault="00B062E3" w:rsidP="00B062E3">
      <w:pPr>
        <w:widowControl w:val="0"/>
        <w:ind w:firstLine="567"/>
        <w:jc w:val="both"/>
        <w:rPr>
          <w:rFonts w:ascii="Sylfaen" w:hAnsi="Sylfaen" w:cs="Sylfaen"/>
          <w:sz w:val="22"/>
          <w:szCs w:val="22"/>
        </w:rPr>
      </w:pPr>
      <w:proofErr w:type="gramStart"/>
      <w:r w:rsidRPr="004D64E0">
        <w:rPr>
          <w:rFonts w:ascii="Sylfaen" w:hAnsi="Sylfaen"/>
          <w:sz w:val="22"/>
          <w:szCs w:val="22"/>
        </w:rPr>
        <w:t>Предложения участника, относящиеся к ним документы вкладываются</w:t>
      </w:r>
      <w:proofErr w:type="gramEnd"/>
      <w:r w:rsidRPr="004D64E0">
        <w:rPr>
          <w:rFonts w:ascii="Sylfaen" w:hAnsi="Sylfaen"/>
          <w:sz w:val="22"/>
          <w:szCs w:val="22"/>
        </w:rPr>
        <w:t xml:space="preserve"> в конверт, который заклеивается представляющим его лицом. Вложенные в конверт документы формируются из оригиналов (за</w:t>
      </w:r>
      <w:r w:rsidRPr="004D64E0">
        <w:rPr>
          <w:rFonts w:ascii="Sylfaen" w:hAnsi="Sylfaen" w:cs="Courier New"/>
          <w:sz w:val="22"/>
          <w:szCs w:val="22"/>
        </w:rPr>
        <w:t> </w:t>
      </w:r>
      <w:r w:rsidRPr="004D64E0">
        <w:rPr>
          <w:rFonts w:ascii="Sylfaen" w:hAnsi="Sylfaen"/>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4D64E0">
        <w:rPr>
          <w:rFonts w:ascii="Sylfaen" w:hAnsi="Sylfaen" w:cs="Courier New"/>
          <w:sz w:val="22"/>
          <w:szCs w:val="22"/>
        </w:rPr>
        <w:t> </w:t>
      </w:r>
      <w:r w:rsidRPr="004D64E0">
        <w:rPr>
          <w:rFonts w:ascii="Sylfaen" w:hAnsi="Sylfaen"/>
          <w:sz w:val="22"/>
          <w:szCs w:val="22"/>
        </w:rPr>
        <w:t>оригинала) и копий в __2_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B062E3" w:rsidRPr="004D64E0" w:rsidRDefault="00B062E3" w:rsidP="00B062E3">
      <w:pPr>
        <w:widowControl w:val="0"/>
        <w:ind w:firstLine="567"/>
        <w:jc w:val="both"/>
        <w:rPr>
          <w:rFonts w:ascii="Sylfaen" w:hAnsi="Sylfaen"/>
          <w:sz w:val="22"/>
          <w:szCs w:val="22"/>
        </w:rPr>
      </w:pPr>
      <w:r w:rsidRPr="004D64E0">
        <w:rPr>
          <w:rFonts w:ascii="Sylfaen" w:hAnsi="Sylfaen"/>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3.2.</w:t>
      </w:r>
      <w:r w:rsidRPr="004D64E0">
        <w:rPr>
          <w:rFonts w:ascii="Sylfaen" w:hAnsi="Sylfaen"/>
          <w:sz w:val="22"/>
          <w:szCs w:val="22"/>
        </w:rPr>
        <w:tab/>
        <w:t xml:space="preserve">На конверте, указанном в пункте 3.1 настоящей инструкции, на языке составления заявки указываются: </w:t>
      </w:r>
    </w:p>
    <w:p w:rsidR="00B062E3" w:rsidRPr="004D64E0" w:rsidRDefault="00B062E3" w:rsidP="00B062E3">
      <w:pPr>
        <w:widowControl w:val="0"/>
        <w:tabs>
          <w:tab w:val="left" w:pos="1134"/>
        </w:tabs>
        <w:ind w:firstLine="567"/>
        <w:rPr>
          <w:rFonts w:ascii="Sylfaen" w:hAnsi="Sylfaen"/>
          <w:sz w:val="22"/>
          <w:szCs w:val="22"/>
        </w:rPr>
      </w:pPr>
      <w:r w:rsidRPr="004D64E0">
        <w:rPr>
          <w:rFonts w:ascii="Sylfaen" w:hAnsi="Sylfaen"/>
          <w:sz w:val="22"/>
          <w:szCs w:val="22"/>
        </w:rPr>
        <w:t>1)</w:t>
      </w:r>
      <w:r w:rsidRPr="004D64E0">
        <w:rPr>
          <w:rFonts w:ascii="Sylfaen" w:hAnsi="Sylfaen"/>
          <w:sz w:val="22"/>
          <w:szCs w:val="22"/>
        </w:rPr>
        <w:tab/>
        <w:t>наименование заказчика и место (адрес) подачи заявки;</w:t>
      </w:r>
    </w:p>
    <w:p w:rsidR="00B062E3" w:rsidRPr="004D64E0" w:rsidRDefault="00B062E3" w:rsidP="00B062E3">
      <w:pPr>
        <w:widowControl w:val="0"/>
        <w:tabs>
          <w:tab w:val="left" w:pos="1134"/>
          <w:tab w:val="left" w:pos="6284"/>
        </w:tabs>
        <w:ind w:firstLine="567"/>
        <w:jc w:val="both"/>
        <w:rPr>
          <w:rFonts w:ascii="Sylfaen" w:hAnsi="Sylfaen"/>
          <w:sz w:val="22"/>
          <w:szCs w:val="22"/>
        </w:rPr>
      </w:pPr>
      <w:r w:rsidRPr="004D64E0">
        <w:rPr>
          <w:rFonts w:ascii="Sylfaen" w:hAnsi="Sylfaen"/>
          <w:sz w:val="22"/>
          <w:szCs w:val="22"/>
        </w:rPr>
        <w:t>2)</w:t>
      </w:r>
      <w:r w:rsidRPr="004D64E0">
        <w:rPr>
          <w:rFonts w:ascii="Sylfaen" w:hAnsi="Sylfaen"/>
          <w:sz w:val="22"/>
          <w:szCs w:val="22"/>
        </w:rPr>
        <w:tab/>
        <w:t>код процедуры;</w:t>
      </w:r>
      <w:r w:rsidRPr="004D64E0">
        <w:rPr>
          <w:rFonts w:ascii="Sylfaen" w:hAnsi="Sylfaen"/>
          <w:sz w:val="22"/>
          <w:szCs w:val="22"/>
        </w:rPr>
        <w:tab/>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3)</w:t>
      </w:r>
      <w:r w:rsidRPr="004D64E0">
        <w:rPr>
          <w:rFonts w:ascii="Sylfaen" w:hAnsi="Sylfaen"/>
          <w:sz w:val="22"/>
          <w:szCs w:val="22"/>
        </w:rPr>
        <w:tab/>
        <w:t>слова “не вскрывать до заседания по вскрытию заявок”;</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4)</w:t>
      </w:r>
      <w:r w:rsidRPr="004D64E0">
        <w:rPr>
          <w:rFonts w:ascii="Sylfaen" w:hAnsi="Sylfaen"/>
          <w:sz w:val="22"/>
          <w:szCs w:val="22"/>
        </w:rPr>
        <w:tab/>
        <w:t>наименование (имя), место нахождения и номер телефона участника.</w:t>
      </w:r>
    </w:p>
    <w:p w:rsidR="00B062E3" w:rsidRPr="004D64E0" w:rsidRDefault="00B062E3" w:rsidP="00B062E3">
      <w:pPr>
        <w:widowControl w:val="0"/>
        <w:tabs>
          <w:tab w:val="left" w:pos="1134"/>
        </w:tabs>
        <w:spacing w:after="160"/>
        <w:ind w:firstLine="567"/>
        <w:jc w:val="both"/>
        <w:rPr>
          <w:rFonts w:ascii="Sylfaen" w:hAnsi="Sylfaen" w:cs="Sylfaen"/>
          <w:sz w:val="22"/>
          <w:szCs w:val="22"/>
        </w:rPr>
      </w:pPr>
      <w:r w:rsidRPr="004D64E0">
        <w:rPr>
          <w:rFonts w:ascii="Sylfaen" w:hAnsi="Sylfaen"/>
          <w:sz w:val="22"/>
          <w:szCs w:val="22"/>
        </w:rPr>
        <w:t>3.3.</w:t>
      </w:r>
      <w:r w:rsidRPr="004D64E0">
        <w:rPr>
          <w:rFonts w:ascii="Sylfaen" w:hAnsi="Sylfaen"/>
          <w:sz w:val="22"/>
          <w:szCs w:val="22"/>
        </w:rPr>
        <w:tab/>
        <w:t>На заседании по вскрытию заявок комиссия отклоняет заявки, не</w:t>
      </w:r>
      <w:r w:rsidRPr="004D64E0">
        <w:rPr>
          <w:rFonts w:ascii="Sylfaen" w:hAnsi="Sylfaen" w:cs="Courier New"/>
          <w:sz w:val="22"/>
          <w:szCs w:val="22"/>
        </w:rPr>
        <w:t> </w:t>
      </w:r>
      <w:r w:rsidRPr="004D64E0">
        <w:rPr>
          <w:rFonts w:ascii="Sylfaen" w:hAnsi="Sylfaen"/>
          <w:sz w:val="22"/>
          <w:szCs w:val="22"/>
        </w:rPr>
        <w:t>соответствующие требованиям пунктов 3.1 и 3.2 настоящей инструкции, и в том же виде возвращает подающему их лицу.</w:t>
      </w:r>
    </w:p>
    <w:p w:rsidR="00B062E3" w:rsidRPr="004D64E0" w:rsidRDefault="00B062E3" w:rsidP="00B062E3">
      <w:pPr>
        <w:widowControl w:val="0"/>
        <w:tabs>
          <w:tab w:val="left" w:pos="1134"/>
        </w:tabs>
        <w:spacing w:after="160"/>
        <w:ind w:firstLine="567"/>
        <w:jc w:val="both"/>
        <w:rPr>
          <w:rFonts w:ascii="Sylfaen" w:hAnsi="Sylfaen" w:cs="Sylfaen"/>
          <w:sz w:val="22"/>
          <w:szCs w:val="22"/>
        </w:rPr>
      </w:pPr>
    </w:p>
    <w:p w:rsidR="00B062E3" w:rsidRPr="004D64E0" w:rsidRDefault="00B062E3" w:rsidP="00B062E3">
      <w:pPr>
        <w:rPr>
          <w:rFonts w:ascii="Sylfaen" w:hAnsi="Sylfaen"/>
          <w:b/>
          <w:sz w:val="22"/>
          <w:szCs w:val="22"/>
        </w:rPr>
      </w:pPr>
    </w:p>
    <w:p w:rsidR="00B062E3" w:rsidRPr="004D64E0" w:rsidRDefault="00B062E3" w:rsidP="00B062E3">
      <w:pPr>
        <w:rPr>
          <w:rFonts w:ascii="Sylfaen" w:hAnsi="Sylfaen" w:cs="Arial"/>
          <w:b/>
          <w:szCs w:val="22"/>
        </w:rPr>
      </w:pPr>
      <w:r w:rsidRPr="00CA5A49">
        <w:rPr>
          <w:rFonts w:ascii="Sylfaen" w:hAnsi="Sylfaen"/>
          <w:b/>
          <w:szCs w:val="22"/>
        </w:rPr>
        <w:t xml:space="preserve">                                                                                                                         </w:t>
      </w:r>
      <w:r w:rsidRPr="004D64E0">
        <w:rPr>
          <w:rFonts w:ascii="Sylfaen" w:hAnsi="Sylfaen"/>
          <w:b/>
          <w:szCs w:val="22"/>
        </w:rPr>
        <w:t>Приложение № 1</w:t>
      </w:r>
    </w:p>
    <w:p w:rsidR="00B062E3" w:rsidRPr="009028A4" w:rsidRDefault="00B062E3" w:rsidP="00B062E3">
      <w:pPr>
        <w:pStyle w:val="31"/>
        <w:widowControl w:val="0"/>
        <w:spacing w:line="240" w:lineRule="auto"/>
        <w:jc w:val="right"/>
        <w:rPr>
          <w:rFonts w:ascii="Sylfaen" w:hAnsi="Sylfaen" w:cs="Arial"/>
          <w:b/>
          <w:sz w:val="22"/>
          <w:szCs w:val="22"/>
        </w:rPr>
      </w:pPr>
      <w:r w:rsidRPr="004D64E0">
        <w:rPr>
          <w:rFonts w:ascii="Sylfaen" w:hAnsi="Sylfaen"/>
          <w:b/>
          <w:sz w:val="22"/>
          <w:szCs w:val="22"/>
        </w:rPr>
        <w:t>к Приглашению на запрос  котировок</w:t>
      </w:r>
      <w:r w:rsidRPr="004D64E0">
        <w:rPr>
          <w:rFonts w:ascii="Sylfaen" w:hAnsi="Sylfaen" w:cs="Arial"/>
          <w:b/>
          <w:sz w:val="22"/>
          <w:szCs w:val="22"/>
        </w:rPr>
        <w:br/>
      </w:r>
      <w:r w:rsidRPr="004D64E0">
        <w:rPr>
          <w:rFonts w:ascii="Sylfaen" w:hAnsi="Sylfaen"/>
          <w:b/>
          <w:sz w:val="22"/>
          <w:szCs w:val="22"/>
        </w:rPr>
        <w:t xml:space="preserve">под кодом   </w:t>
      </w:r>
      <w:r w:rsidR="00EE070F" w:rsidRPr="00EE070F">
        <w:rPr>
          <w:rFonts w:ascii="GHEA Grapalat" w:hAnsi="GHEA Grapalat"/>
          <w:b/>
          <w:sz w:val="16"/>
          <w:szCs w:val="16"/>
          <w:lang w:val="af-ZA"/>
        </w:rPr>
        <w:t>ԱՄԱՀ-ՓՔ-ԳՀԾՁԲ-22/71</w:t>
      </w:r>
    </w:p>
    <w:p w:rsidR="00B062E3" w:rsidRPr="004D64E0" w:rsidRDefault="00B062E3" w:rsidP="00B062E3">
      <w:pPr>
        <w:widowControl w:val="0"/>
        <w:spacing w:after="120"/>
        <w:jc w:val="center"/>
        <w:rPr>
          <w:rFonts w:ascii="Sylfaen" w:hAnsi="Sylfaen" w:cs="Sylfaen"/>
          <w:b/>
          <w:sz w:val="22"/>
          <w:szCs w:val="22"/>
        </w:rPr>
      </w:pPr>
    </w:p>
    <w:p w:rsidR="00B062E3" w:rsidRPr="004D64E0" w:rsidRDefault="00B062E3" w:rsidP="00B062E3">
      <w:pPr>
        <w:widowControl w:val="0"/>
        <w:spacing w:after="120"/>
        <w:jc w:val="center"/>
        <w:rPr>
          <w:rFonts w:ascii="Sylfaen" w:hAnsi="Sylfaen" w:cs="Sylfaen"/>
          <w:b/>
          <w:sz w:val="22"/>
          <w:szCs w:val="22"/>
        </w:rPr>
      </w:pPr>
    </w:p>
    <w:p w:rsidR="009028A4" w:rsidRPr="009028A4" w:rsidRDefault="00B062E3" w:rsidP="009028A4">
      <w:pPr>
        <w:widowControl w:val="0"/>
        <w:jc w:val="center"/>
        <w:rPr>
          <w:rFonts w:ascii="Sylfaen" w:hAnsi="Sylfaen"/>
          <w:b/>
          <w:sz w:val="22"/>
          <w:szCs w:val="22"/>
        </w:rPr>
      </w:pPr>
      <w:r w:rsidRPr="004D64E0">
        <w:rPr>
          <w:rFonts w:ascii="Sylfaen" w:hAnsi="Sylfaen"/>
          <w:b/>
          <w:sz w:val="22"/>
          <w:szCs w:val="22"/>
        </w:rPr>
        <w:t>ЗАЯВЛЕНИ</w:t>
      </w:r>
      <w:proofErr w:type="gramStart"/>
      <w:r w:rsidRPr="004D64E0">
        <w:rPr>
          <w:rFonts w:ascii="Sylfaen" w:hAnsi="Sylfaen"/>
          <w:b/>
          <w:sz w:val="22"/>
          <w:szCs w:val="22"/>
        </w:rPr>
        <w:t>Е-</w:t>
      </w:r>
      <w:proofErr w:type="gramEnd"/>
      <w:r w:rsidRPr="004D64E0">
        <w:rPr>
          <w:rFonts w:ascii="Sylfaen" w:hAnsi="Sylfaen"/>
          <w:b/>
          <w:sz w:val="22"/>
          <w:szCs w:val="22"/>
        </w:rPr>
        <w:t xml:space="preserve">  ОБЪЯВЛЕНИЕ *</w:t>
      </w:r>
    </w:p>
    <w:p w:rsidR="00B062E3" w:rsidRPr="004D64E0" w:rsidRDefault="00B062E3" w:rsidP="009028A4">
      <w:pPr>
        <w:widowControl w:val="0"/>
        <w:spacing w:after="160"/>
        <w:jc w:val="center"/>
        <w:rPr>
          <w:rFonts w:ascii="Sylfaen" w:hAnsi="Sylfaen" w:cs="Arial"/>
          <w:szCs w:val="22"/>
        </w:rPr>
      </w:pPr>
      <w:r w:rsidRPr="004D64E0">
        <w:rPr>
          <w:rFonts w:ascii="Sylfaen" w:hAnsi="Sylfaen"/>
          <w:szCs w:val="22"/>
        </w:rPr>
        <w:t>на участие запрос</w:t>
      </w:r>
      <w:r w:rsidRPr="006B4482">
        <w:rPr>
          <w:rFonts w:ascii="Sylfaen" w:hAnsi="Sylfaen"/>
          <w:szCs w:val="22"/>
        </w:rPr>
        <w:t>а</w:t>
      </w:r>
      <w:r w:rsidRPr="004D64E0">
        <w:rPr>
          <w:rFonts w:ascii="Sylfaen" w:hAnsi="Sylfaen"/>
          <w:szCs w:val="22"/>
        </w:rPr>
        <w:t xml:space="preserve">  котировок</w:t>
      </w:r>
    </w:p>
    <w:p w:rsidR="00B062E3" w:rsidRPr="004D64E0" w:rsidRDefault="00B062E3" w:rsidP="00B062E3">
      <w:pPr>
        <w:widowControl w:val="0"/>
        <w:spacing w:after="120"/>
        <w:jc w:val="center"/>
        <w:rPr>
          <w:rFonts w:ascii="Sylfaen" w:hAnsi="Sylfaen"/>
          <w:sz w:val="22"/>
          <w:szCs w:val="22"/>
        </w:rPr>
      </w:pPr>
    </w:p>
    <w:p w:rsidR="00B062E3" w:rsidRPr="004D64E0" w:rsidRDefault="00B062E3" w:rsidP="00B062E3">
      <w:pPr>
        <w:jc w:val="both"/>
        <w:rPr>
          <w:rFonts w:ascii="Sylfaen" w:hAnsi="Sylfaen"/>
          <w:sz w:val="22"/>
          <w:szCs w:val="22"/>
        </w:rPr>
      </w:pPr>
      <w:r w:rsidRPr="004D64E0">
        <w:rPr>
          <w:rFonts w:ascii="Sylfaen" w:hAnsi="Sylfaen"/>
          <w:sz w:val="22"/>
          <w:szCs w:val="22"/>
        </w:rPr>
        <w:t xml:space="preserve">______________________________________________________________заявляет, что </w:t>
      </w:r>
    </w:p>
    <w:p w:rsidR="00B062E3" w:rsidRPr="004D64E0" w:rsidRDefault="00B062E3" w:rsidP="00B062E3">
      <w:pPr>
        <w:spacing w:after="160"/>
        <w:ind w:left="2694"/>
        <w:jc w:val="both"/>
        <w:rPr>
          <w:rFonts w:ascii="Sylfaen" w:hAnsi="Sylfaen"/>
          <w:sz w:val="20"/>
          <w:szCs w:val="20"/>
        </w:rPr>
      </w:pPr>
      <w:r w:rsidRPr="004D64E0">
        <w:rPr>
          <w:rFonts w:ascii="Sylfaen" w:hAnsi="Sylfaen"/>
          <w:sz w:val="20"/>
          <w:szCs w:val="20"/>
        </w:rPr>
        <w:t xml:space="preserve">наименование участника </w:t>
      </w:r>
    </w:p>
    <w:p w:rsidR="00B062E3" w:rsidRPr="004D64E0" w:rsidRDefault="00B062E3" w:rsidP="00B062E3">
      <w:pPr>
        <w:jc w:val="both"/>
        <w:rPr>
          <w:rFonts w:ascii="Sylfaen" w:hAnsi="Sylfaen"/>
          <w:sz w:val="22"/>
          <w:szCs w:val="22"/>
          <w:u w:val="single"/>
        </w:rPr>
      </w:pPr>
      <w:r w:rsidRPr="004D64E0">
        <w:rPr>
          <w:rFonts w:ascii="Sylfaen" w:hAnsi="Sylfaen"/>
          <w:sz w:val="22"/>
          <w:szCs w:val="22"/>
        </w:rPr>
        <w:t xml:space="preserve">желает участвовать в лоте (лотах)_______________________________ </w:t>
      </w:r>
      <w:proofErr w:type="gramStart"/>
      <w:r w:rsidRPr="004D64E0">
        <w:rPr>
          <w:rFonts w:ascii="Sylfaen" w:hAnsi="Sylfaen"/>
          <w:sz w:val="22"/>
          <w:szCs w:val="22"/>
        </w:rPr>
        <w:t>объявленного</w:t>
      </w:r>
      <w:proofErr w:type="gramEnd"/>
    </w:p>
    <w:p w:rsidR="00B062E3" w:rsidRPr="004D64E0" w:rsidRDefault="00B062E3" w:rsidP="00B062E3">
      <w:pPr>
        <w:spacing w:after="160"/>
        <w:ind w:left="4395"/>
        <w:jc w:val="both"/>
        <w:rPr>
          <w:rFonts w:ascii="Sylfaen" w:hAnsi="Sylfaen" w:cs="Sylfaen"/>
          <w:sz w:val="20"/>
          <w:szCs w:val="20"/>
        </w:rPr>
      </w:pPr>
      <w:r w:rsidRPr="004D64E0">
        <w:rPr>
          <w:rFonts w:ascii="Sylfaen" w:hAnsi="Sylfaen"/>
          <w:sz w:val="20"/>
          <w:szCs w:val="20"/>
        </w:rPr>
        <w:t>номер лота (лотов)</w:t>
      </w:r>
    </w:p>
    <w:p w:rsidR="00B062E3" w:rsidRPr="004D64E0" w:rsidRDefault="00B062E3" w:rsidP="00623AC3">
      <w:pPr>
        <w:pStyle w:val="31"/>
        <w:widowControl w:val="0"/>
        <w:spacing w:line="240" w:lineRule="auto"/>
        <w:jc w:val="right"/>
        <w:rPr>
          <w:rFonts w:ascii="Sylfaen" w:hAnsi="Sylfaen" w:cs="Sylfaen"/>
          <w:b/>
          <w:sz w:val="22"/>
          <w:szCs w:val="22"/>
        </w:rPr>
      </w:pPr>
      <w:r w:rsidRPr="004D64E0">
        <w:rPr>
          <w:rFonts w:ascii="Sylfaen" w:hAnsi="Sylfaen"/>
          <w:sz w:val="22"/>
          <w:szCs w:val="22"/>
        </w:rPr>
        <w:t xml:space="preserve">__________________________     __ под кодом </w:t>
      </w:r>
      <w:r w:rsidR="009201F2">
        <w:rPr>
          <w:rFonts w:ascii="Sylfaen" w:hAnsi="Sylfaen" w:cs="Sylfaen"/>
          <w:b/>
          <w:lang w:val="af-ZA"/>
        </w:rPr>
        <w:t>ԱՄԱՀ-Ա-ԳՀԾՁԲ-22/69</w:t>
      </w:r>
      <w:r w:rsidR="00623AC3">
        <w:rPr>
          <w:rFonts w:ascii="Sylfaen" w:hAnsi="Sylfaen" w:cs="Sylfaen"/>
          <w:b/>
          <w:lang w:val="af-ZA"/>
        </w:rPr>
        <w:t xml:space="preserve"> </w:t>
      </w:r>
      <w:r w:rsidRPr="004D64E0">
        <w:rPr>
          <w:rFonts w:ascii="Sylfaen" w:hAnsi="Sylfaen"/>
        </w:rPr>
        <w:t>наименование заказчика</w:t>
      </w:r>
    </w:p>
    <w:p w:rsidR="00B062E3" w:rsidRPr="004D64E0" w:rsidRDefault="00B062E3" w:rsidP="00B062E3">
      <w:pPr>
        <w:spacing w:after="160"/>
        <w:rPr>
          <w:rFonts w:ascii="Sylfaen" w:hAnsi="Sylfaen"/>
          <w:sz w:val="22"/>
          <w:szCs w:val="22"/>
        </w:rPr>
      </w:pPr>
      <w:r w:rsidRPr="004D64E0">
        <w:rPr>
          <w:rFonts w:ascii="Sylfaen" w:hAnsi="Sylfaen"/>
          <w:sz w:val="22"/>
          <w:szCs w:val="22"/>
        </w:rPr>
        <w:t>на запрос  котировок</w:t>
      </w:r>
      <w:r w:rsidRPr="004D64E0">
        <w:rPr>
          <w:rFonts w:ascii="Sylfaen" w:hAnsi="Sylfaen"/>
          <w:b/>
          <w:sz w:val="22"/>
          <w:szCs w:val="22"/>
        </w:rPr>
        <w:t xml:space="preserve">   </w:t>
      </w:r>
      <w:r w:rsidRPr="004D64E0">
        <w:rPr>
          <w:rFonts w:ascii="Sylfaen" w:hAnsi="Sylfaen"/>
          <w:sz w:val="22"/>
          <w:szCs w:val="22"/>
        </w:rPr>
        <w:t>и в соответствии с требованиями приглашения подает заявку.</w:t>
      </w:r>
    </w:p>
    <w:p w:rsidR="00B062E3" w:rsidRPr="004D64E0" w:rsidRDefault="00B062E3" w:rsidP="00B062E3">
      <w:pPr>
        <w:jc w:val="both"/>
        <w:rPr>
          <w:rFonts w:ascii="Sylfaen" w:hAnsi="Sylfaen"/>
          <w:sz w:val="22"/>
          <w:szCs w:val="22"/>
        </w:rPr>
      </w:pPr>
      <w:r w:rsidRPr="004D64E0">
        <w:rPr>
          <w:rFonts w:ascii="Sylfaen" w:hAnsi="Sylfaen"/>
          <w:sz w:val="22"/>
          <w:szCs w:val="22"/>
        </w:rPr>
        <w:t>__________________________________________________ заявляет и заверяет, что</w:t>
      </w:r>
    </w:p>
    <w:p w:rsidR="00B062E3" w:rsidRPr="004D64E0" w:rsidRDefault="00B062E3" w:rsidP="00B062E3">
      <w:pPr>
        <w:spacing w:after="160"/>
        <w:ind w:left="1843"/>
        <w:jc w:val="both"/>
        <w:rPr>
          <w:rFonts w:ascii="Sylfaen" w:hAnsi="Sylfaen" w:cs="Sylfaen"/>
          <w:sz w:val="20"/>
          <w:szCs w:val="20"/>
        </w:rPr>
      </w:pPr>
      <w:r w:rsidRPr="004D64E0">
        <w:rPr>
          <w:rFonts w:ascii="Sylfaen" w:hAnsi="Sylfaen"/>
          <w:sz w:val="20"/>
          <w:szCs w:val="20"/>
        </w:rPr>
        <w:t>наименование участника</w:t>
      </w:r>
    </w:p>
    <w:p w:rsidR="00B062E3" w:rsidRPr="004D64E0" w:rsidRDefault="00B062E3" w:rsidP="00B062E3">
      <w:pPr>
        <w:jc w:val="both"/>
        <w:rPr>
          <w:rFonts w:ascii="Sylfaen" w:hAnsi="Sylfaen" w:cs="Sylfaen"/>
          <w:sz w:val="22"/>
          <w:szCs w:val="22"/>
        </w:rPr>
      </w:pPr>
      <w:r w:rsidRPr="004D64E0">
        <w:rPr>
          <w:rFonts w:ascii="Sylfaen" w:hAnsi="Sylfaen"/>
          <w:sz w:val="22"/>
          <w:szCs w:val="22"/>
        </w:rPr>
        <w:t>является резидентом ______________________________________________________.</w:t>
      </w:r>
    </w:p>
    <w:p w:rsidR="00B062E3" w:rsidRPr="004D64E0" w:rsidRDefault="00B062E3" w:rsidP="00B062E3">
      <w:pPr>
        <w:spacing w:after="160"/>
        <w:ind w:left="4111"/>
        <w:jc w:val="both"/>
        <w:rPr>
          <w:rFonts w:ascii="Sylfaen" w:hAnsi="Sylfaen" w:cs="Arial"/>
          <w:sz w:val="20"/>
          <w:szCs w:val="20"/>
        </w:rPr>
      </w:pPr>
      <w:r w:rsidRPr="004D64E0">
        <w:rPr>
          <w:rFonts w:ascii="Sylfaen" w:hAnsi="Sylfaen"/>
          <w:sz w:val="20"/>
          <w:szCs w:val="20"/>
        </w:rPr>
        <w:t>наименование страны</w:t>
      </w:r>
    </w:p>
    <w:p w:rsidR="00B062E3" w:rsidRPr="004D64E0" w:rsidRDefault="00B062E3" w:rsidP="00B062E3">
      <w:pPr>
        <w:jc w:val="both"/>
        <w:rPr>
          <w:rFonts w:ascii="Sylfaen" w:hAnsi="Sylfaen"/>
          <w:sz w:val="22"/>
          <w:szCs w:val="22"/>
        </w:rPr>
      </w:pPr>
    </w:p>
    <w:p w:rsidR="00B062E3" w:rsidRPr="004D64E0" w:rsidRDefault="00B062E3" w:rsidP="00B062E3">
      <w:pPr>
        <w:jc w:val="both"/>
        <w:rPr>
          <w:rFonts w:ascii="Sylfaen" w:hAnsi="Sylfaen"/>
          <w:sz w:val="22"/>
          <w:szCs w:val="22"/>
        </w:rPr>
      </w:pPr>
      <w:r w:rsidRPr="004D64E0">
        <w:rPr>
          <w:rFonts w:ascii="Sylfaen" w:hAnsi="Sylfaen"/>
          <w:sz w:val="22"/>
          <w:szCs w:val="22"/>
        </w:rPr>
        <w:t>Данные       ----------------------------------------  следующие:</w:t>
      </w:r>
    </w:p>
    <w:p w:rsidR="00B062E3" w:rsidRPr="004D64E0" w:rsidRDefault="00B062E3" w:rsidP="00B062E3">
      <w:pPr>
        <w:spacing w:after="160"/>
        <w:ind w:left="1843"/>
        <w:rPr>
          <w:rFonts w:ascii="Sylfaen" w:hAnsi="Sylfaen" w:cs="Sylfaen"/>
          <w:sz w:val="20"/>
          <w:szCs w:val="20"/>
          <w:lang w:val="hy-AM"/>
        </w:rPr>
      </w:pPr>
      <w:r w:rsidRPr="004D64E0">
        <w:rPr>
          <w:rFonts w:ascii="Sylfaen" w:hAnsi="Sylfaen"/>
          <w:sz w:val="20"/>
          <w:szCs w:val="20"/>
        </w:rPr>
        <w:t>наименование участника</w:t>
      </w:r>
    </w:p>
    <w:p w:rsidR="00B062E3" w:rsidRPr="004D64E0" w:rsidRDefault="00B062E3" w:rsidP="00B062E3">
      <w:pPr>
        <w:jc w:val="both"/>
        <w:rPr>
          <w:rFonts w:ascii="Sylfaen" w:hAnsi="Sylfaen"/>
          <w:sz w:val="22"/>
          <w:szCs w:val="22"/>
        </w:rPr>
      </w:pPr>
    </w:p>
    <w:p w:rsidR="00B062E3" w:rsidRPr="004D64E0" w:rsidRDefault="00B062E3" w:rsidP="00B062E3">
      <w:pPr>
        <w:jc w:val="both"/>
        <w:rPr>
          <w:rFonts w:ascii="Sylfaen" w:hAnsi="Sylfaen"/>
          <w:sz w:val="22"/>
          <w:szCs w:val="22"/>
        </w:rPr>
      </w:pPr>
      <w:r w:rsidRPr="004D64E0">
        <w:rPr>
          <w:rFonts w:ascii="Sylfaen" w:hAnsi="Sylfaen"/>
          <w:sz w:val="22"/>
          <w:szCs w:val="22"/>
        </w:rPr>
        <w:t>Учетный номер налогоплательщика               ________________</w:t>
      </w:r>
    </w:p>
    <w:p w:rsidR="00B062E3" w:rsidRPr="004D64E0" w:rsidRDefault="00B062E3" w:rsidP="00B062E3">
      <w:pPr>
        <w:tabs>
          <w:tab w:val="left" w:pos="7371"/>
        </w:tabs>
        <w:ind w:left="4111"/>
        <w:jc w:val="both"/>
        <w:rPr>
          <w:rFonts w:ascii="Sylfaen" w:hAnsi="Sylfaen" w:cs="Arial"/>
          <w:sz w:val="20"/>
          <w:szCs w:val="20"/>
        </w:rPr>
      </w:pPr>
      <w:r w:rsidRPr="004D64E0">
        <w:rPr>
          <w:rFonts w:ascii="Sylfaen" w:hAnsi="Sylfaen"/>
          <w:sz w:val="20"/>
          <w:szCs w:val="20"/>
        </w:rPr>
        <w:t xml:space="preserve">               учетный номер налогоплательщика</w:t>
      </w:r>
    </w:p>
    <w:p w:rsidR="00B062E3" w:rsidRPr="004D64E0" w:rsidRDefault="00B062E3" w:rsidP="00B062E3">
      <w:pPr>
        <w:jc w:val="both"/>
        <w:rPr>
          <w:rFonts w:ascii="Sylfaen" w:hAnsi="Sylfaen"/>
          <w:sz w:val="22"/>
          <w:szCs w:val="22"/>
        </w:rPr>
      </w:pPr>
    </w:p>
    <w:p w:rsidR="00B062E3" w:rsidRPr="004D64E0" w:rsidRDefault="00B062E3" w:rsidP="00B062E3">
      <w:pPr>
        <w:jc w:val="both"/>
        <w:rPr>
          <w:rFonts w:ascii="Sylfaen" w:hAnsi="Sylfaen"/>
          <w:sz w:val="22"/>
          <w:szCs w:val="22"/>
        </w:rPr>
      </w:pPr>
      <w:r w:rsidRPr="004D64E0">
        <w:rPr>
          <w:rFonts w:ascii="Sylfaen" w:hAnsi="Sylfaen"/>
          <w:sz w:val="22"/>
          <w:szCs w:val="22"/>
        </w:rPr>
        <w:t>Адрес электронной почты                            __________________</w:t>
      </w:r>
    </w:p>
    <w:p w:rsidR="00B062E3" w:rsidRPr="004D64E0" w:rsidRDefault="00B062E3" w:rsidP="00B062E3">
      <w:pPr>
        <w:tabs>
          <w:tab w:val="left" w:pos="6946"/>
        </w:tabs>
        <w:ind w:left="3402" w:firstLine="6"/>
        <w:jc w:val="both"/>
        <w:rPr>
          <w:rFonts w:ascii="Sylfaen" w:hAnsi="Sylfaen"/>
          <w:sz w:val="20"/>
          <w:szCs w:val="20"/>
        </w:rPr>
      </w:pPr>
      <w:r w:rsidRPr="004D64E0">
        <w:rPr>
          <w:rFonts w:ascii="Sylfaen" w:hAnsi="Sylfaen"/>
          <w:sz w:val="22"/>
          <w:szCs w:val="22"/>
        </w:rPr>
        <w:t xml:space="preserve">                                  </w:t>
      </w:r>
      <w:r w:rsidRPr="004D64E0">
        <w:rPr>
          <w:rFonts w:ascii="Sylfaen" w:hAnsi="Sylfaen"/>
          <w:sz w:val="20"/>
          <w:szCs w:val="20"/>
        </w:rPr>
        <w:t>адрес электронной</w:t>
      </w:r>
      <w:r w:rsidRPr="004D64E0">
        <w:rPr>
          <w:rFonts w:ascii="Sylfaen" w:hAnsi="Sylfaen"/>
          <w:sz w:val="20"/>
          <w:szCs w:val="20"/>
        </w:rPr>
        <w:tab/>
        <w:t>почты</w:t>
      </w:r>
    </w:p>
    <w:p w:rsidR="00B062E3" w:rsidRPr="004D64E0" w:rsidRDefault="00B062E3" w:rsidP="00B062E3">
      <w:pPr>
        <w:jc w:val="both"/>
        <w:rPr>
          <w:rFonts w:ascii="Sylfaen" w:hAnsi="Sylfaen"/>
          <w:sz w:val="22"/>
          <w:szCs w:val="22"/>
        </w:rPr>
      </w:pPr>
    </w:p>
    <w:p w:rsidR="00B062E3" w:rsidRPr="004D64E0" w:rsidRDefault="00B062E3" w:rsidP="00B062E3">
      <w:pPr>
        <w:jc w:val="both"/>
        <w:rPr>
          <w:rFonts w:ascii="Sylfaen" w:hAnsi="Sylfaen"/>
          <w:sz w:val="22"/>
          <w:szCs w:val="22"/>
        </w:rPr>
      </w:pPr>
      <w:r w:rsidRPr="004D64E0">
        <w:rPr>
          <w:rFonts w:ascii="Sylfaen" w:hAnsi="Sylfaen"/>
          <w:sz w:val="22"/>
          <w:szCs w:val="22"/>
        </w:rPr>
        <w:t>Адрес деятельности              ------------------------------------------------------------</w:t>
      </w:r>
    </w:p>
    <w:p w:rsidR="00B062E3" w:rsidRPr="004D64E0" w:rsidRDefault="00B062E3" w:rsidP="00B062E3">
      <w:pPr>
        <w:jc w:val="both"/>
        <w:rPr>
          <w:rFonts w:ascii="Sylfaen" w:hAnsi="Sylfaen"/>
          <w:sz w:val="20"/>
          <w:szCs w:val="20"/>
        </w:rPr>
      </w:pPr>
      <w:r w:rsidRPr="004D64E0">
        <w:rPr>
          <w:rFonts w:ascii="Sylfaen" w:hAnsi="Sylfaen"/>
          <w:sz w:val="20"/>
          <w:szCs w:val="20"/>
        </w:rPr>
        <w:t xml:space="preserve">                                                                      адрес деятельности</w:t>
      </w:r>
    </w:p>
    <w:p w:rsidR="00B062E3" w:rsidRPr="004D64E0" w:rsidRDefault="00B062E3" w:rsidP="00B062E3">
      <w:pPr>
        <w:jc w:val="both"/>
        <w:rPr>
          <w:rFonts w:ascii="Sylfaen" w:hAnsi="Sylfaen"/>
          <w:sz w:val="22"/>
          <w:szCs w:val="22"/>
        </w:rPr>
      </w:pPr>
    </w:p>
    <w:p w:rsidR="00B062E3" w:rsidRPr="004D64E0" w:rsidRDefault="00B062E3" w:rsidP="00B062E3">
      <w:pPr>
        <w:jc w:val="both"/>
        <w:rPr>
          <w:rFonts w:ascii="Sylfaen" w:hAnsi="Sylfaen"/>
          <w:sz w:val="22"/>
          <w:szCs w:val="22"/>
        </w:rPr>
      </w:pPr>
      <w:r w:rsidRPr="004D64E0">
        <w:rPr>
          <w:rFonts w:ascii="Sylfaen" w:hAnsi="Sylfaen"/>
          <w:sz w:val="22"/>
          <w:szCs w:val="22"/>
        </w:rPr>
        <w:t xml:space="preserve">Номер телефона                     ------------------------------------------------------------- </w:t>
      </w:r>
    </w:p>
    <w:p w:rsidR="00B062E3" w:rsidRPr="004D64E0" w:rsidRDefault="00B062E3" w:rsidP="00B062E3">
      <w:pPr>
        <w:tabs>
          <w:tab w:val="left" w:pos="7371"/>
        </w:tabs>
        <w:spacing w:after="160"/>
        <w:ind w:left="3544" w:firstLine="3"/>
        <w:jc w:val="both"/>
        <w:rPr>
          <w:rFonts w:ascii="Sylfaen" w:hAnsi="Sylfaen"/>
          <w:sz w:val="22"/>
          <w:szCs w:val="22"/>
        </w:rPr>
      </w:pPr>
      <w:r w:rsidRPr="004D64E0">
        <w:rPr>
          <w:rFonts w:ascii="Sylfaen" w:hAnsi="Sylfaen"/>
          <w:sz w:val="20"/>
          <w:szCs w:val="20"/>
        </w:rPr>
        <w:t xml:space="preserve">                                 Номер телефона</w:t>
      </w:r>
    </w:p>
    <w:p w:rsidR="00B062E3" w:rsidRPr="004D64E0" w:rsidRDefault="00B062E3" w:rsidP="00B062E3">
      <w:pPr>
        <w:widowControl w:val="0"/>
        <w:jc w:val="both"/>
        <w:rPr>
          <w:rFonts w:ascii="Sylfaen" w:hAnsi="Sylfaen"/>
          <w:sz w:val="22"/>
          <w:szCs w:val="22"/>
        </w:rPr>
      </w:pPr>
      <w:r w:rsidRPr="004D64E0">
        <w:rPr>
          <w:rFonts w:ascii="Sylfaen" w:hAnsi="Sylfaen"/>
          <w:sz w:val="22"/>
          <w:szCs w:val="22"/>
        </w:rPr>
        <w:t xml:space="preserve">Настоящим _________________________________объявляет и </w:t>
      </w:r>
      <w:proofErr w:type="spellStart"/>
      <w:r w:rsidRPr="004D64E0">
        <w:rPr>
          <w:rFonts w:ascii="Sylfaen" w:hAnsi="Sylfaen"/>
          <w:sz w:val="22"/>
          <w:szCs w:val="22"/>
        </w:rPr>
        <w:t>подтверждает</w:t>
      </w:r>
      <w:proofErr w:type="gramStart"/>
      <w:r w:rsidRPr="004D64E0">
        <w:rPr>
          <w:rFonts w:ascii="Sylfaen" w:hAnsi="Sylfaen"/>
          <w:sz w:val="22"/>
          <w:szCs w:val="22"/>
        </w:rPr>
        <w:t>,ч</w:t>
      </w:r>
      <w:proofErr w:type="gramEnd"/>
      <w:r w:rsidRPr="004D64E0">
        <w:rPr>
          <w:rFonts w:ascii="Sylfaen" w:hAnsi="Sylfaen"/>
          <w:sz w:val="22"/>
          <w:szCs w:val="22"/>
        </w:rPr>
        <w:t>то</w:t>
      </w:r>
      <w:proofErr w:type="spellEnd"/>
      <w:r w:rsidRPr="004D64E0">
        <w:rPr>
          <w:rFonts w:ascii="Sylfaen" w:hAnsi="Sylfaen"/>
          <w:sz w:val="22"/>
          <w:szCs w:val="22"/>
        </w:rPr>
        <w:t>:</w:t>
      </w:r>
    </w:p>
    <w:p w:rsidR="00B062E3" w:rsidRPr="004D64E0" w:rsidRDefault="00B062E3" w:rsidP="00B062E3">
      <w:pPr>
        <w:widowControl w:val="0"/>
        <w:spacing w:after="120"/>
        <w:ind w:left="2835"/>
        <w:jc w:val="both"/>
        <w:rPr>
          <w:rFonts w:ascii="Sylfaen" w:hAnsi="Sylfaen"/>
          <w:sz w:val="20"/>
          <w:szCs w:val="20"/>
        </w:rPr>
      </w:pPr>
      <w:r w:rsidRPr="004D64E0">
        <w:rPr>
          <w:rFonts w:ascii="Sylfaen" w:hAnsi="Sylfaen"/>
          <w:sz w:val="20"/>
          <w:szCs w:val="20"/>
        </w:rPr>
        <w:t>наименование участника</w:t>
      </w:r>
    </w:p>
    <w:p w:rsidR="00B062E3" w:rsidRPr="004D64E0" w:rsidRDefault="00B062E3" w:rsidP="00B062E3">
      <w:pPr>
        <w:pStyle w:val="31"/>
        <w:widowControl w:val="0"/>
        <w:spacing w:line="240" w:lineRule="auto"/>
        <w:jc w:val="left"/>
        <w:rPr>
          <w:rFonts w:ascii="Sylfaen" w:hAnsi="Sylfaen"/>
          <w:sz w:val="22"/>
          <w:szCs w:val="22"/>
        </w:rPr>
      </w:pPr>
      <w:r w:rsidRPr="004D64E0">
        <w:rPr>
          <w:rFonts w:ascii="Sylfaen" w:hAnsi="Sylfaen"/>
          <w:sz w:val="22"/>
          <w:szCs w:val="22"/>
        </w:rPr>
        <w:t xml:space="preserve">удовлетворяет  </w:t>
      </w:r>
      <w:r w:rsidRPr="004D64E0">
        <w:rPr>
          <w:rFonts w:ascii="Sylfaen" w:hAnsi="Sylfaen"/>
          <w:spacing w:val="-4"/>
          <w:sz w:val="22"/>
          <w:szCs w:val="22"/>
        </w:rPr>
        <w:t xml:space="preserve"> </w:t>
      </w:r>
      <w:proofErr w:type="gramStart"/>
      <w:r w:rsidRPr="004D64E0">
        <w:rPr>
          <w:rFonts w:ascii="Sylfaen" w:hAnsi="Sylfaen"/>
          <w:spacing w:val="-4"/>
          <w:sz w:val="22"/>
          <w:szCs w:val="22"/>
        </w:rPr>
        <w:t>требованиям</w:t>
      </w:r>
      <w:proofErr w:type="gramEnd"/>
      <w:r w:rsidRPr="004D64E0">
        <w:rPr>
          <w:rFonts w:ascii="Sylfaen" w:hAnsi="Sylfaen"/>
          <w:spacing w:val="-4"/>
          <w:sz w:val="22"/>
          <w:szCs w:val="22"/>
        </w:rPr>
        <w:t xml:space="preserve">  к   праву   участия установленным приглашением на</w:t>
      </w:r>
      <w:r w:rsidRPr="004D64E0">
        <w:rPr>
          <w:rFonts w:ascii="Sylfaen" w:hAnsi="Sylfaen"/>
          <w:sz w:val="22"/>
          <w:szCs w:val="22"/>
        </w:rPr>
        <w:t xml:space="preserve"> </w:t>
      </w:r>
    </w:p>
    <w:p w:rsidR="00B062E3" w:rsidRPr="004D64E0" w:rsidRDefault="00B062E3" w:rsidP="009028A4">
      <w:pPr>
        <w:pStyle w:val="31"/>
        <w:widowControl w:val="0"/>
        <w:spacing w:line="240" w:lineRule="auto"/>
        <w:jc w:val="left"/>
        <w:rPr>
          <w:rFonts w:ascii="Sylfaen" w:hAnsi="Sylfaen"/>
          <w:sz w:val="22"/>
          <w:szCs w:val="22"/>
        </w:rPr>
      </w:pPr>
      <w:r w:rsidRPr="004D64E0">
        <w:rPr>
          <w:rFonts w:ascii="Sylfaen" w:hAnsi="Sylfaen"/>
          <w:sz w:val="22"/>
          <w:szCs w:val="22"/>
        </w:rPr>
        <w:t xml:space="preserve">запрос  котировок   под кодом </w:t>
      </w:r>
      <w:r w:rsidR="00EE070F" w:rsidRPr="00EE070F">
        <w:rPr>
          <w:rFonts w:ascii="GHEA Grapalat" w:hAnsi="GHEA Grapalat"/>
          <w:b/>
          <w:sz w:val="16"/>
          <w:szCs w:val="16"/>
          <w:lang w:val="af-ZA"/>
        </w:rPr>
        <w:t>ԱՄԱՀ-ՓՔ-ԳՀԾՁԲ-22/71</w:t>
      </w:r>
      <w:r w:rsidR="00EE070F">
        <w:rPr>
          <w:rFonts w:ascii="GHEA Grapalat" w:hAnsi="GHEA Grapalat"/>
          <w:b/>
          <w:sz w:val="16"/>
          <w:szCs w:val="16"/>
          <w:lang w:val="af-ZA"/>
        </w:rPr>
        <w:t xml:space="preserve">  </w:t>
      </w:r>
      <w:r w:rsidRPr="009028A4">
        <w:rPr>
          <w:rFonts w:ascii="Sylfaen" w:hAnsi="Sylfaen"/>
          <w:sz w:val="22"/>
          <w:szCs w:val="22"/>
        </w:rPr>
        <w:t>и</w:t>
      </w:r>
      <w:r w:rsidRPr="004D64E0">
        <w:rPr>
          <w:rFonts w:ascii="Sylfaen" w:hAnsi="Sylfaen"/>
          <w:sz w:val="22"/>
          <w:szCs w:val="22"/>
        </w:rPr>
        <w:t xml:space="preserve">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4D64E0">
        <w:rPr>
          <w:rFonts w:ascii="Sylfaen" w:hAnsi="Sylfaen"/>
          <w:sz w:val="22"/>
          <w:szCs w:val="22"/>
          <w:vertAlign w:val="superscript"/>
        </w:rPr>
        <w:t>17</w:t>
      </w:r>
      <w:r w:rsidRPr="004D64E0">
        <w:rPr>
          <w:rFonts w:ascii="Sylfaen" w:hAnsi="Sylfaen"/>
          <w:sz w:val="22"/>
          <w:szCs w:val="22"/>
        </w:rPr>
        <w:t xml:space="preserve">,  в рамках  участия   на   запрос  котировок     под кодом </w:t>
      </w:r>
      <w:r w:rsidR="00EE070F" w:rsidRPr="00EE070F">
        <w:rPr>
          <w:rFonts w:ascii="GHEA Grapalat" w:hAnsi="GHEA Grapalat"/>
          <w:b/>
          <w:sz w:val="16"/>
          <w:szCs w:val="16"/>
          <w:lang w:val="af-ZA"/>
        </w:rPr>
        <w:t>ԱՄԱՀ-ՓՔ-ԳՀԾՁԲ-22/71</w:t>
      </w:r>
      <w:r w:rsidR="00EE070F">
        <w:rPr>
          <w:rFonts w:ascii="GHEA Grapalat" w:hAnsi="GHEA Grapalat"/>
          <w:b/>
          <w:sz w:val="16"/>
          <w:szCs w:val="16"/>
          <w:lang w:val="af-ZA"/>
        </w:rPr>
        <w:t xml:space="preserve">  </w:t>
      </w:r>
      <w:r w:rsidRPr="004D64E0">
        <w:rPr>
          <w:rFonts w:ascii="Sylfaen" w:hAnsi="Sylfaen"/>
          <w:sz w:val="22"/>
          <w:szCs w:val="22"/>
        </w:rPr>
        <w:t xml:space="preserve">не допускал и (или) не допустит </w:t>
      </w:r>
      <w:r w:rsidRPr="004D64E0">
        <w:rPr>
          <w:rFonts w:ascii="Sylfaen" w:hAnsi="Sylfaen"/>
          <w:sz w:val="22"/>
          <w:szCs w:val="22"/>
          <w:lang w:val="hy-AM"/>
        </w:rPr>
        <w:t>недобросовестн</w:t>
      </w:r>
      <w:r w:rsidRPr="004D64E0">
        <w:rPr>
          <w:rFonts w:ascii="Sylfaen" w:hAnsi="Sylfaen"/>
          <w:sz w:val="22"/>
          <w:szCs w:val="22"/>
        </w:rPr>
        <w:t>ой</w:t>
      </w:r>
      <w:r w:rsidRPr="004D64E0">
        <w:rPr>
          <w:rFonts w:ascii="Sylfaen" w:hAnsi="Sylfaen"/>
          <w:sz w:val="22"/>
          <w:szCs w:val="22"/>
          <w:lang w:val="hy-AM"/>
        </w:rPr>
        <w:t xml:space="preserve"> </w:t>
      </w:r>
      <w:r w:rsidRPr="004D64E0">
        <w:rPr>
          <w:rFonts w:ascii="Sylfaen" w:hAnsi="Sylfaen"/>
          <w:sz w:val="22"/>
          <w:szCs w:val="22"/>
        </w:rPr>
        <w:t xml:space="preserve">   </w:t>
      </w:r>
      <w:r w:rsidRPr="004D64E0">
        <w:rPr>
          <w:rFonts w:ascii="Sylfaen" w:hAnsi="Sylfaen"/>
          <w:sz w:val="22"/>
          <w:szCs w:val="22"/>
          <w:lang w:val="hy-AM"/>
        </w:rPr>
        <w:t>конкуренци</w:t>
      </w:r>
      <w:r w:rsidRPr="004D64E0">
        <w:rPr>
          <w:rFonts w:ascii="Sylfaen" w:hAnsi="Sylfaen"/>
          <w:sz w:val="22"/>
          <w:szCs w:val="22"/>
        </w:rPr>
        <w:t xml:space="preserve">и, злоупотребления  доминирующим   положением  и </w:t>
      </w:r>
      <w:proofErr w:type="spellStart"/>
      <w:r w:rsidRPr="004D64E0">
        <w:rPr>
          <w:rFonts w:ascii="Sylfaen" w:hAnsi="Sylfaen"/>
          <w:sz w:val="22"/>
          <w:szCs w:val="22"/>
        </w:rPr>
        <w:t>антиконкурентного</w:t>
      </w:r>
      <w:proofErr w:type="spellEnd"/>
      <w:r w:rsidRPr="004D64E0">
        <w:rPr>
          <w:rFonts w:ascii="Sylfaen" w:hAnsi="Sylfaen"/>
          <w:sz w:val="22"/>
          <w:szCs w:val="22"/>
        </w:rPr>
        <w:t xml:space="preserve"> соглашения,</w:t>
      </w:r>
    </w:p>
    <w:p w:rsidR="00B062E3" w:rsidRPr="004D64E0" w:rsidRDefault="00B062E3" w:rsidP="00B062E3">
      <w:pPr>
        <w:pStyle w:val="aff3"/>
        <w:widowControl w:val="0"/>
        <w:numPr>
          <w:ilvl w:val="0"/>
          <w:numId w:val="21"/>
        </w:numPr>
        <w:tabs>
          <w:tab w:val="left" w:pos="567"/>
        </w:tabs>
        <w:spacing w:after="160"/>
        <w:jc w:val="both"/>
        <w:rPr>
          <w:rFonts w:ascii="Sylfaen" w:hAnsi="Sylfaen"/>
          <w:spacing w:val="-6"/>
          <w:sz w:val="22"/>
          <w:szCs w:val="22"/>
        </w:rPr>
      </w:pPr>
      <w:r w:rsidRPr="004D64E0">
        <w:rPr>
          <w:rFonts w:ascii="Sylfaen" w:hAnsi="Sylfaen"/>
          <w:spacing w:val="-6"/>
          <w:sz w:val="22"/>
          <w:szCs w:val="22"/>
        </w:rPr>
        <w:t xml:space="preserve">отсутствует случай установленного приглашением на </w:t>
      </w:r>
      <w:r w:rsidRPr="004D64E0">
        <w:rPr>
          <w:rFonts w:ascii="Sylfaen" w:hAnsi="Sylfaen"/>
          <w:sz w:val="22"/>
          <w:szCs w:val="22"/>
        </w:rPr>
        <w:t xml:space="preserve">запрос  котировок   случая     одновременного </w:t>
      </w:r>
    </w:p>
    <w:p w:rsidR="00B062E3" w:rsidRPr="004D64E0" w:rsidRDefault="00B062E3" w:rsidP="00B062E3">
      <w:pPr>
        <w:pStyle w:val="a3"/>
        <w:widowControl w:val="0"/>
        <w:spacing w:line="240" w:lineRule="auto"/>
        <w:ind w:firstLine="0"/>
        <w:jc w:val="left"/>
        <w:rPr>
          <w:rFonts w:ascii="Sylfaen" w:hAnsi="Sylfaen"/>
          <w:i w:val="0"/>
          <w:sz w:val="22"/>
          <w:szCs w:val="22"/>
        </w:rPr>
      </w:pPr>
      <w:proofErr w:type="gramStart"/>
      <w:r w:rsidRPr="004D64E0">
        <w:rPr>
          <w:rFonts w:ascii="Sylfaen" w:hAnsi="Sylfaen"/>
          <w:i w:val="0"/>
          <w:sz w:val="22"/>
          <w:szCs w:val="22"/>
        </w:rPr>
        <w:t>участия взаимосвязанных с ________________ лиц и (или) учрежденных__________</w:t>
      </w:r>
      <w:proofErr w:type="gramEnd"/>
    </w:p>
    <w:p w:rsidR="00B062E3" w:rsidRPr="004D64E0" w:rsidRDefault="00B062E3" w:rsidP="00B062E3">
      <w:pPr>
        <w:widowControl w:val="0"/>
        <w:tabs>
          <w:tab w:val="left" w:pos="7938"/>
        </w:tabs>
        <w:ind w:left="3119"/>
        <w:jc w:val="both"/>
        <w:rPr>
          <w:rFonts w:ascii="Sylfaen" w:hAnsi="Sylfaen"/>
          <w:sz w:val="22"/>
          <w:szCs w:val="22"/>
        </w:rPr>
      </w:pPr>
      <w:r w:rsidRPr="004D64E0">
        <w:rPr>
          <w:rFonts w:ascii="Sylfaen" w:hAnsi="Sylfaen"/>
          <w:sz w:val="22"/>
          <w:szCs w:val="22"/>
        </w:rPr>
        <w:t>наименование участника</w:t>
      </w:r>
      <w:r w:rsidRPr="004D64E0">
        <w:rPr>
          <w:rFonts w:ascii="Sylfaen" w:hAnsi="Sylfaen"/>
          <w:sz w:val="22"/>
          <w:szCs w:val="22"/>
        </w:rPr>
        <w:tab/>
        <w:t>наименование</w:t>
      </w:r>
    </w:p>
    <w:p w:rsidR="00B062E3" w:rsidRPr="004D64E0" w:rsidRDefault="00B062E3" w:rsidP="00B062E3">
      <w:pPr>
        <w:widowControl w:val="0"/>
        <w:tabs>
          <w:tab w:val="left" w:pos="7938"/>
        </w:tabs>
        <w:spacing w:after="160"/>
        <w:ind w:left="8080"/>
        <w:jc w:val="both"/>
        <w:rPr>
          <w:rFonts w:ascii="Sylfaen" w:hAnsi="Sylfaen" w:cs="Arial"/>
          <w:sz w:val="22"/>
          <w:szCs w:val="22"/>
        </w:rPr>
      </w:pPr>
      <w:r w:rsidRPr="004D64E0">
        <w:rPr>
          <w:rFonts w:ascii="Sylfaen" w:hAnsi="Sylfaen"/>
          <w:sz w:val="22"/>
          <w:szCs w:val="22"/>
        </w:rPr>
        <w:t>участника</w:t>
      </w:r>
    </w:p>
    <w:p w:rsidR="00B062E3" w:rsidRPr="004D64E0" w:rsidRDefault="00B062E3" w:rsidP="00B062E3">
      <w:pPr>
        <w:widowControl w:val="0"/>
        <w:jc w:val="both"/>
        <w:rPr>
          <w:rFonts w:ascii="Sylfaen" w:hAnsi="Sylfaen"/>
          <w:sz w:val="22"/>
          <w:szCs w:val="22"/>
          <w:u w:val="single"/>
        </w:rPr>
      </w:pPr>
      <w:r w:rsidRPr="004D64E0">
        <w:rPr>
          <w:rFonts w:ascii="Sylfaen" w:hAnsi="Sylfaen"/>
          <w:sz w:val="22"/>
          <w:szCs w:val="22"/>
        </w:rPr>
        <w:lastRenderedPageBreak/>
        <w:t xml:space="preserve">организаций, либо организаций, имеющих </w:t>
      </w:r>
      <w:proofErr w:type="gramStart"/>
      <w:r w:rsidRPr="004D64E0">
        <w:rPr>
          <w:rFonts w:ascii="Sylfaen" w:hAnsi="Sylfaen"/>
          <w:sz w:val="22"/>
          <w:szCs w:val="22"/>
        </w:rPr>
        <w:t>принадлежащую</w:t>
      </w:r>
      <w:proofErr w:type="gramEnd"/>
      <w:r w:rsidRPr="004D64E0">
        <w:rPr>
          <w:rFonts w:ascii="Sylfaen" w:hAnsi="Sylfaen"/>
          <w:sz w:val="22"/>
          <w:szCs w:val="22"/>
        </w:rPr>
        <w:t xml:space="preserve"> ____________________</w:t>
      </w:r>
    </w:p>
    <w:p w:rsidR="00B062E3" w:rsidRPr="004D64E0" w:rsidRDefault="00B062E3" w:rsidP="00B062E3">
      <w:pPr>
        <w:widowControl w:val="0"/>
        <w:spacing w:after="160"/>
        <w:ind w:left="7088"/>
        <w:jc w:val="both"/>
        <w:rPr>
          <w:rFonts w:ascii="Sylfaen" w:hAnsi="Sylfaen"/>
          <w:sz w:val="22"/>
          <w:szCs w:val="22"/>
        </w:rPr>
      </w:pPr>
      <w:r w:rsidRPr="004D64E0">
        <w:rPr>
          <w:rFonts w:ascii="Sylfaen" w:hAnsi="Sylfaen"/>
          <w:sz w:val="22"/>
          <w:szCs w:val="22"/>
          <w:vertAlign w:val="superscript"/>
        </w:rPr>
        <w:t>наименование участника</w:t>
      </w:r>
    </w:p>
    <w:p w:rsidR="00B062E3" w:rsidRPr="004D64E0" w:rsidRDefault="00B062E3" w:rsidP="00B062E3">
      <w:pPr>
        <w:widowControl w:val="0"/>
        <w:spacing w:after="160"/>
        <w:jc w:val="both"/>
        <w:rPr>
          <w:ins w:id="1" w:author="Inesa Kocharyan" w:date="2021-09-01T14:02:00Z"/>
          <w:rFonts w:ascii="Sylfaen" w:hAnsi="Sylfaen"/>
          <w:sz w:val="22"/>
          <w:szCs w:val="22"/>
        </w:rPr>
      </w:pPr>
      <w:r w:rsidRPr="004D64E0">
        <w:rPr>
          <w:rFonts w:ascii="Sylfaen" w:hAnsi="Sylfaen"/>
          <w:sz w:val="22"/>
          <w:szCs w:val="22"/>
        </w:rPr>
        <w:t>долю (пай) в размере более пятидесяти процентов.</w:t>
      </w:r>
    </w:p>
    <w:p w:rsidR="00B062E3" w:rsidRPr="004D64E0" w:rsidRDefault="00B062E3" w:rsidP="00B062E3">
      <w:pPr>
        <w:widowControl w:val="0"/>
        <w:spacing w:after="160"/>
        <w:jc w:val="both"/>
        <w:rPr>
          <w:rFonts w:ascii="Sylfaen" w:hAnsi="Sylfaen"/>
          <w:sz w:val="22"/>
          <w:szCs w:val="22"/>
        </w:rPr>
      </w:pPr>
      <w:r w:rsidRPr="004D64E0">
        <w:rPr>
          <w:rFonts w:ascii="Sylfaen" w:hAnsi="Sylfaen"/>
          <w:sz w:val="22"/>
          <w:szCs w:val="22"/>
        </w:rPr>
        <w:t>Ниже ------------------------------------------------------ представляет ссылку на сайт,</w:t>
      </w:r>
    </w:p>
    <w:p w:rsidR="00B062E3" w:rsidRPr="004D64E0" w:rsidRDefault="00B062E3" w:rsidP="00B062E3">
      <w:pPr>
        <w:widowControl w:val="0"/>
        <w:spacing w:after="160"/>
        <w:ind w:left="1985"/>
        <w:jc w:val="both"/>
        <w:rPr>
          <w:rFonts w:ascii="Sylfaen" w:hAnsi="Sylfaen"/>
          <w:sz w:val="22"/>
          <w:szCs w:val="22"/>
        </w:rPr>
      </w:pPr>
      <w:r w:rsidRPr="004D64E0">
        <w:rPr>
          <w:rFonts w:ascii="Sylfaen" w:hAnsi="Sylfaen"/>
          <w:sz w:val="22"/>
          <w:szCs w:val="22"/>
          <w:vertAlign w:val="superscript"/>
        </w:rPr>
        <w:t>наименование участника</w:t>
      </w:r>
      <w:r w:rsidRPr="004D64E0">
        <w:rPr>
          <w:rFonts w:ascii="Sylfaen" w:hAnsi="Sylfaen"/>
          <w:sz w:val="22"/>
          <w:szCs w:val="22"/>
        </w:rPr>
        <w:t xml:space="preserve">                                  </w:t>
      </w:r>
    </w:p>
    <w:p w:rsidR="00B062E3" w:rsidRPr="004D64E0" w:rsidDel="007906A2" w:rsidRDefault="00B062E3" w:rsidP="00B062E3">
      <w:pPr>
        <w:widowControl w:val="0"/>
        <w:tabs>
          <w:tab w:val="left" w:pos="1134"/>
        </w:tabs>
        <w:spacing w:after="160"/>
        <w:jc w:val="both"/>
        <w:rPr>
          <w:del w:id="2" w:author="Inesa Kocharyan" w:date="2021-09-01T14:03:00Z"/>
          <w:rFonts w:ascii="Sylfaen" w:hAnsi="Sylfaen" w:cs="Sylfaen"/>
          <w:sz w:val="22"/>
          <w:szCs w:val="22"/>
        </w:rPr>
      </w:pPr>
      <w:proofErr w:type="gramStart"/>
      <w:r w:rsidRPr="004D64E0">
        <w:rPr>
          <w:rFonts w:ascii="Sylfaen" w:hAnsi="Sylfaen"/>
          <w:sz w:val="22"/>
          <w:szCs w:val="22"/>
        </w:rPr>
        <w:t>содержащий</w:t>
      </w:r>
      <w:proofErr w:type="gramEnd"/>
      <w:r w:rsidRPr="004D64E0">
        <w:rPr>
          <w:rFonts w:ascii="Sylfaen" w:hAnsi="Sylfaen"/>
          <w:sz w:val="22"/>
          <w:szCs w:val="22"/>
        </w:rPr>
        <w:t xml:space="preserve"> информацию о реальных бенефициарах--- -------------------------------</w:t>
      </w:r>
      <w:r w:rsidRPr="004D64E0">
        <w:rPr>
          <w:rStyle w:val="af6"/>
          <w:rFonts w:ascii="Sylfaen" w:hAnsi="Sylfaen"/>
          <w:sz w:val="22"/>
          <w:szCs w:val="22"/>
        </w:rPr>
        <w:footnoteReference w:customMarkFollows="1" w:id="12"/>
        <w:t>**</w:t>
      </w:r>
      <w:r w:rsidRPr="004D64E0">
        <w:rPr>
          <w:rFonts w:ascii="Sylfaen" w:hAnsi="Sylfaen"/>
          <w:sz w:val="22"/>
          <w:szCs w:val="22"/>
        </w:rPr>
        <w:t xml:space="preserve"> . </w:t>
      </w:r>
    </w:p>
    <w:p w:rsidR="00B062E3" w:rsidRPr="004D64E0" w:rsidRDefault="00B062E3" w:rsidP="00B062E3">
      <w:pPr>
        <w:jc w:val="both"/>
        <w:rPr>
          <w:rFonts w:ascii="Sylfaen" w:hAnsi="Sylfaen"/>
          <w:sz w:val="22"/>
          <w:szCs w:val="22"/>
        </w:rPr>
      </w:pPr>
      <w:r w:rsidRPr="004D64E0">
        <w:rPr>
          <w:rFonts w:ascii="Sylfaen" w:hAnsi="Sylfaen"/>
          <w:sz w:val="22"/>
          <w:szCs w:val="22"/>
        </w:rPr>
        <w:t>_______________________________________________</w:t>
      </w:r>
      <w:r w:rsidRPr="004D64E0">
        <w:rPr>
          <w:rFonts w:ascii="Sylfaen" w:hAnsi="Sylfaen"/>
          <w:sz w:val="22"/>
          <w:szCs w:val="22"/>
        </w:rPr>
        <w:tab/>
        <w:t>_____________________</w:t>
      </w:r>
    </w:p>
    <w:p w:rsidR="00B062E3" w:rsidRPr="004D64E0" w:rsidRDefault="00B062E3" w:rsidP="00B062E3">
      <w:pPr>
        <w:tabs>
          <w:tab w:val="left" w:pos="7230"/>
        </w:tabs>
        <w:ind w:left="851"/>
        <w:jc w:val="both"/>
        <w:rPr>
          <w:rFonts w:ascii="Sylfaen" w:hAnsi="Sylfaen"/>
          <w:sz w:val="22"/>
          <w:szCs w:val="22"/>
        </w:rPr>
      </w:pPr>
      <w:r w:rsidRPr="004D64E0">
        <w:rPr>
          <w:rFonts w:ascii="Sylfaen" w:hAnsi="Sylfaen"/>
          <w:sz w:val="22"/>
          <w:szCs w:val="22"/>
        </w:rPr>
        <w:t>наименование участника (должность,</w:t>
      </w:r>
      <w:r w:rsidRPr="004D64E0">
        <w:rPr>
          <w:rFonts w:ascii="Sylfaen" w:hAnsi="Sylfaen"/>
          <w:sz w:val="22"/>
          <w:szCs w:val="22"/>
        </w:rPr>
        <w:tab/>
        <w:t>подпись)</w:t>
      </w:r>
    </w:p>
    <w:p w:rsidR="00B062E3" w:rsidRPr="004D64E0" w:rsidRDefault="00B062E3" w:rsidP="00B062E3">
      <w:pPr>
        <w:spacing w:after="160"/>
        <w:ind w:left="1134"/>
        <w:jc w:val="both"/>
        <w:rPr>
          <w:rFonts w:ascii="Sylfaen" w:hAnsi="Sylfaen"/>
          <w:sz w:val="22"/>
          <w:szCs w:val="22"/>
        </w:rPr>
      </w:pPr>
      <w:r w:rsidRPr="004D64E0">
        <w:rPr>
          <w:rFonts w:ascii="Sylfaen" w:hAnsi="Sylfaen"/>
          <w:sz w:val="22"/>
          <w:szCs w:val="22"/>
        </w:rPr>
        <w:t>имя, фамилия руководителя)</w:t>
      </w:r>
    </w:p>
    <w:p w:rsidR="00B062E3" w:rsidRPr="004D64E0" w:rsidRDefault="00B062E3" w:rsidP="00B062E3">
      <w:pPr>
        <w:widowControl w:val="0"/>
        <w:spacing w:after="160"/>
        <w:jc w:val="right"/>
        <w:rPr>
          <w:rFonts w:ascii="Sylfaen" w:hAnsi="Sylfaen"/>
          <w:b/>
          <w:sz w:val="22"/>
          <w:szCs w:val="22"/>
        </w:rPr>
      </w:pPr>
      <w:r w:rsidRPr="004D64E0">
        <w:rPr>
          <w:rFonts w:ascii="Sylfaen" w:hAnsi="Sylfaen"/>
          <w:sz w:val="22"/>
          <w:szCs w:val="22"/>
        </w:rPr>
        <w:t>М. П.</w:t>
      </w:r>
      <w:r w:rsidRPr="004D64E0">
        <w:rPr>
          <w:rFonts w:ascii="Sylfaen" w:hAnsi="Sylfaen"/>
          <w:b/>
          <w:sz w:val="22"/>
          <w:szCs w:val="22"/>
        </w:rPr>
        <w:t xml:space="preserve"> </w:t>
      </w:r>
    </w:p>
    <w:p w:rsidR="00B062E3" w:rsidRPr="004D64E0" w:rsidRDefault="00B062E3" w:rsidP="00B062E3">
      <w:pPr>
        <w:rPr>
          <w:ins w:id="3" w:author="Inesa Kocharyan" w:date="2021-09-01T14:04:00Z"/>
          <w:rFonts w:ascii="Sylfaen" w:hAnsi="Sylfaen"/>
          <w:b/>
          <w:sz w:val="22"/>
          <w:szCs w:val="22"/>
        </w:rPr>
      </w:pPr>
      <w:r w:rsidRPr="004D64E0">
        <w:rPr>
          <w:rFonts w:ascii="Sylfaen" w:hAnsi="Sylfaen"/>
          <w:b/>
          <w:sz w:val="22"/>
          <w:szCs w:val="22"/>
        </w:rPr>
        <w:br w:type="page"/>
      </w:r>
    </w:p>
    <w:p w:rsidR="00B062E3" w:rsidRPr="004D64E0" w:rsidRDefault="00B062E3" w:rsidP="00B062E3">
      <w:pPr>
        <w:jc w:val="right"/>
        <w:rPr>
          <w:rFonts w:ascii="Sylfaen" w:hAnsi="Sylfaen"/>
          <w:b/>
          <w:sz w:val="22"/>
          <w:szCs w:val="22"/>
        </w:rPr>
      </w:pPr>
      <w:r w:rsidRPr="004D64E0">
        <w:rPr>
          <w:rFonts w:ascii="Sylfaen" w:hAnsi="Sylfaen"/>
          <w:b/>
          <w:sz w:val="22"/>
          <w:szCs w:val="22"/>
        </w:rPr>
        <w:lastRenderedPageBreak/>
        <w:t xml:space="preserve">Приложение 1.1** </w:t>
      </w:r>
    </w:p>
    <w:p w:rsidR="00B062E3" w:rsidRPr="004D64E0" w:rsidRDefault="00B062E3" w:rsidP="00B062E3">
      <w:pPr>
        <w:jc w:val="right"/>
        <w:rPr>
          <w:rFonts w:ascii="Sylfaen" w:hAnsi="Sylfaen"/>
          <w:b/>
          <w:sz w:val="22"/>
          <w:szCs w:val="22"/>
        </w:rPr>
      </w:pPr>
      <w:r>
        <w:rPr>
          <w:rFonts w:ascii="Sylfaen" w:hAnsi="Sylfaen"/>
          <w:b/>
          <w:sz w:val="22"/>
          <w:szCs w:val="22"/>
        </w:rPr>
        <w:t xml:space="preserve">к Приглашению </w:t>
      </w:r>
      <w:r w:rsidRPr="004D64E0">
        <w:rPr>
          <w:rFonts w:ascii="Sylfaen" w:hAnsi="Sylfaen"/>
          <w:b/>
          <w:sz w:val="22"/>
          <w:szCs w:val="22"/>
        </w:rPr>
        <w:t xml:space="preserve"> на запрос  котировок</w:t>
      </w:r>
    </w:p>
    <w:p w:rsidR="00B062E3" w:rsidRPr="004D64E0" w:rsidRDefault="00B062E3" w:rsidP="009028A4">
      <w:pPr>
        <w:pStyle w:val="31"/>
        <w:widowControl w:val="0"/>
        <w:spacing w:line="240" w:lineRule="auto"/>
        <w:jc w:val="right"/>
        <w:rPr>
          <w:rFonts w:ascii="Sylfaen" w:hAnsi="Sylfaen" w:cs="Sylfaen"/>
          <w:b/>
          <w:sz w:val="22"/>
          <w:szCs w:val="22"/>
        </w:rPr>
      </w:pPr>
      <w:r w:rsidRPr="004D64E0">
        <w:rPr>
          <w:rFonts w:ascii="Sylfaen" w:hAnsi="Sylfaen"/>
          <w:b/>
          <w:i/>
          <w:sz w:val="22"/>
          <w:szCs w:val="22"/>
        </w:rPr>
        <w:t xml:space="preserve">под кодом </w:t>
      </w:r>
      <w:r w:rsidRPr="004D64E0">
        <w:rPr>
          <w:rFonts w:ascii="Sylfaen" w:hAnsi="Sylfaen"/>
          <w:b/>
          <w:sz w:val="22"/>
          <w:szCs w:val="22"/>
        </w:rPr>
        <w:t xml:space="preserve">   </w:t>
      </w:r>
      <w:r w:rsidR="00EE070F" w:rsidRPr="00EE070F">
        <w:rPr>
          <w:rFonts w:ascii="GHEA Grapalat" w:hAnsi="GHEA Grapalat"/>
          <w:b/>
          <w:sz w:val="16"/>
          <w:szCs w:val="16"/>
          <w:lang w:val="af-ZA"/>
        </w:rPr>
        <w:t>ԱՄԱՀ-ՓՔ-ԳՀԾՁԲ-22/71</w:t>
      </w:r>
    </w:p>
    <w:p w:rsidR="00B062E3" w:rsidRPr="004D64E0" w:rsidRDefault="00B062E3" w:rsidP="009028A4">
      <w:pPr>
        <w:widowControl w:val="0"/>
        <w:jc w:val="center"/>
        <w:rPr>
          <w:rFonts w:ascii="Sylfaen" w:hAnsi="Sylfaen"/>
          <w:b/>
          <w:sz w:val="22"/>
          <w:szCs w:val="22"/>
        </w:rPr>
      </w:pPr>
      <w:r w:rsidRPr="004D64E0">
        <w:rPr>
          <w:rFonts w:ascii="Sylfaen" w:hAnsi="Sylfaen"/>
          <w:b/>
          <w:sz w:val="22"/>
          <w:szCs w:val="22"/>
        </w:rPr>
        <w:t>ФОРМА</w:t>
      </w:r>
    </w:p>
    <w:p w:rsidR="00B062E3" w:rsidRPr="009028A4" w:rsidRDefault="00B062E3" w:rsidP="00B062E3">
      <w:pPr>
        <w:ind w:left="360" w:hanging="360"/>
        <w:jc w:val="center"/>
        <w:rPr>
          <w:rFonts w:ascii="Sylfaen" w:hAnsi="Sylfaen"/>
          <w:b/>
          <w:sz w:val="22"/>
          <w:szCs w:val="22"/>
          <w:lang w:val="en-US"/>
        </w:rPr>
      </w:pPr>
      <w:r w:rsidRPr="004D64E0">
        <w:rPr>
          <w:rFonts w:ascii="Sylfaen" w:hAnsi="Sylfaen"/>
          <w:b/>
          <w:sz w:val="22"/>
          <w:szCs w:val="22"/>
        </w:rPr>
        <w:t>ДЕКЛАРАЦИИ О РЕАЛЬНЫХ  БЕНЕФИЦИАРАХ</w:t>
      </w:r>
    </w:p>
    <w:p w:rsidR="00B062E3" w:rsidRPr="004D64E0" w:rsidRDefault="00B062E3" w:rsidP="00B062E3">
      <w:pPr>
        <w:ind w:left="360" w:hanging="360"/>
        <w:jc w:val="center"/>
        <w:rPr>
          <w:rFonts w:ascii="Sylfaen" w:eastAsia="GHEA Grapalat" w:hAnsi="Sylfaen" w:cs="GHEA Grapalat"/>
          <w:b/>
          <w:sz w:val="22"/>
          <w:szCs w:val="22"/>
        </w:rPr>
      </w:pPr>
    </w:p>
    <w:p w:rsidR="00B062E3" w:rsidRPr="004D64E0" w:rsidRDefault="00B062E3" w:rsidP="00B062E3">
      <w:pPr>
        <w:numPr>
          <w:ilvl w:val="0"/>
          <w:numId w:val="24"/>
        </w:numPr>
        <w:pBdr>
          <w:top w:val="nil"/>
          <w:left w:val="nil"/>
          <w:bottom w:val="nil"/>
          <w:right w:val="nil"/>
          <w:between w:val="nil"/>
        </w:pBdr>
        <w:spacing w:after="160"/>
        <w:rPr>
          <w:rFonts w:ascii="Sylfaen" w:eastAsia="GHEA Grapalat" w:hAnsi="Sylfaen" w:cs="GHEA Grapalat"/>
          <w:b/>
          <w:color w:val="000000"/>
          <w:sz w:val="22"/>
          <w:szCs w:val="22"/>
        </w:rPr>
      </w:pPr>
      <w:r w:rsidRPr="004D64E0">
        <w:rPr>
          <w:rFonts w:ascii="Sylfaen" w:eastAsia="GHEA Grapalat" w:hAnsi="Sylfaen" w:cs="GHEA Grapalat"/>
          <w:b/>
          <w:color w:val="000000"/>
          <w:sz w:val="22"/>
          <w:szCs w:val="22"/>
        </w:rPr>
        <w:t>Организация</w:t>
      </w:r>
    </w:p>
    <w:p w:rsidR="00B062E3" w:rsidRPr="004D64E0" w:rsidRDefault="00B062E3" w:rsidP="00B062E3">
      <w:pPr>
        <w:numPr>
          <w:ilvl w:val="1"/>
          <w:numId w:val="24"/>
        </w:numPr>
        <w:pBdr>
          <w:top w:val="nil"/>
          <w:left w:val="nil"/>
          <w:bottom w:val="nil"/>
          <w:right w:val="nil"/>
          <w:between w:val="nil"/>
        </w:pBdr>
        <w:spacing w:before="240" w:after="160"/>
        <w:ind w:left="788" w:hanging="431"/>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Наименование</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Наименование латинскими буквами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Номер государственной регистрации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День, месяц, год регистрации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 xml:space="preserve">Адрес </w:t>
            </w:r>
            <w:ins w:id="4" w:author="Inesa Kocharyan" w:date="2021-08-30T12:39:00Z">
              <w:r w:rsidRPr="004D64E0">
                <w:rPr>
                  <w:rFonts w:ascii="Sylfaen" w:eastAsia="GHEA Grapalat" w:hAnsi="Sylfaen" w:cs="GHEA Grapalat"/>
                  <w:color w:val="000000"/>
                  <w:sz w:val="22"/>
                  <w:szCs w:val="22"/>
                </w:rPr>
                <w:t xml:space="preserve"> </w:t>
              </w:r>
            </w:ins>
            <w:r w:rsidRPr="004D64E0">
              <w:rPr>
                <w:rFonts w:ascii="Sylfaen" w:eastAsia="GHEA Grapalat" w:hAnsi="Sylfaen" w:cs="GHEA Grapalat"/>
                <w:color w:val="000000"/>
                <w:sz w:val="22"/>
                <w:szCs w:val="22"/>
              </w:rPr>
              <w:t>регистрации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Государство регистрации</w:t>
            </w:r>
          </w:p>
        </w:tc>
        <w:tc>
          <w:tcPr>
            <w:tcW w:w="6180" w:type="dxa"/>
            <w:vAlign w:val="center"/>
          </w:tcPr>
          <w:p w:rsidR="00B062E3" w:rsidRPr="004D64E0" w:rsidRDefault="00B062E3" w:rsidP="00086352">
            <w:pPr>
              <w:spacing w:before="240" w:after="240"/>
              <w:ind w:left="993" w:hanging="851"/>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ind w:left="284" w:hanging="284"/>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rsidR="00B062E3" w:rsidRPr="004D64E0" w:rsidRDefault="00B062E3" w:rsidP="00086352">
            <w:pPr>
              <w:spacing w:before="240" w:after="240"/>
              <w:ind w:left="993" w:hanging="851"/>
              <w:rPr>
                <w:rFonts w:ascii="Sylfaen" w:eastAsia="GHEA Grapalat" w:hAnsi="Sylfaen" w:cs="GHEA Grapalat"/>
                <w:sz w:val="22"/>
                <w:szCs w:val="22"/>
              </w:rPr>
            </w:pPr>
          </w:p>
        </w:tc>
      </w:tr>
    </w:tbl>
    <w:p w:rsidR="00B062E3" w:rsidRPr="004D64E0" w:rsidRDefault="00B062E3" w:rsidP="00B062E3">
      <w:pPr>
        <w:numPr>
          <w:ilvl w:val="1"/>
          <w:numId w:val="24"/>
        </w:numPr>
        <w:pBdr>
          <w:top w:val="nil"/>
          <w:left w:val="nil"/>
          <w:bottom w:val="nil"/>
          <w:right w:val="nil"/>
          <w:between w:val="nil"/>
        </w:pBdr>
        <w:spacing w:before="240" w:after="160"/>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Имя и фамилия лица, представляющего декларацию</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rPr>
          <w:trHeight w:val="1487"/>
        </w:trPr>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Должность лица, представляющего декларацию</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numPr>
          <w:ilvl w:val="1"/>
          <w:numId w:val="24"/>
        </w:numPr>
        <w:pBdr>
          <w:top w:val="nil"/>
          <w:left w:val="nil"/>
          <w:bottom w:val="nil"/>
          <w:right w:val="nil"/>
          <w:between w:val="nil"/>
        </w:pBdr>
        <w:spacing w:before="240" w:after="160"/>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hanging="79"/>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День, месяц, год подписания декларации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hanging="79"/>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Количество страниц декларации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hanging="79"/>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Подпись лица, представляющего декларацию</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rPr>
          <w:rFonts w:ascii="Sylfaen" w:eastAsia="GHEA Grapalat" w:hAnsi="Sylfaen" w:cs="GHEA Grapalat"/>
          <w:sz w:val="22"/>
          <w:szCs w:val="22"/>
        </w:rPr>
      </w:pPr>
    </w:p>
    <w:p w:rsidR="00B062E3" w:rsidRPr="004D64E0" w:rsidRDefault="00B062E3" w:rsidP="00B062E3">
      <w:pPr>
        <w:numPr>
          <w:ilvl w:val="0"/>
          <w:numId w:val="24"/>
        </w:numPr>
        <w:pBdr>
          <w:top w:val="nil"/>
          <w:left w:val="nil"/>
          <w:bottom w:val="nil"/>
          <w:right w:val="nil"/>
          <w:between w:val="nil"/>
        </w:pBdr>
        <w:spacing w:after="160"/>
        <w:rPr>
          <w:rFonts w:ascii="Sylfaen" w:eastAsia="GHEA Grapalat" w:hAnsi="Sylfaen" w:cs="GHEA Grapalat"/>
          <w:color w:val="000000"/>
          <w:sz w:val="22"/>
          <w:szCs w:val="22"/>
        </w:rPr>
      </w:pPr>
      <w:r w:rsidRPr="004D64E0">
        <w:rPr>
          <w:rFonts w:ascii="Sylfaen" w:eastAsia="GHEA Grapalat" w:hAnsi="Sylfaen" w:cs="GHEA Grapalat"/>
          <w:b/>
          <w:color w:val="000000"/>
          <w:sz w:val="22"/>
          <w:szCs w:val="22"/>
        </w:rPr>
        <w:t>Данные листинга  акций</w:t>
      </w:r>
    </w:p>
    <w:p w:rsidR="00B062E3" w:rsidRPr="004D64E0" w:rsidRDefault="00B062E3" w:rsidP="00B062E3">
      <w:pPr>
        <w:numPr>
          <w:ilvl w:val="1"/>
          <w:numId w:val="24"/>
        </w:numPr>
        <w:pBdr>
          <w:top w:val="nil"/>
          <w:left w:val="nil"/>
          <w:bottom w:val="nil"/>
          <w:right w:val="nil"/>
          <w:between w:val="nil"/>
        </w:pBdr>
        <w:spacing w:before="240" w:after="160"/>
        <w:ind w:left="788" w:hanging="431"/>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284" w:hanging="284"/>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Наименование фондовой биржи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 xml:space="preserve">Ссылка на документы, наличествующие на бирже </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numPr>
          <w:ilvl w:val="1"/>
          <w:numId w:val="24"/>
        </w:numPr>
        <w:pBdr>
          <w:top w:val="nil"/>
          <w:left w:val="nil"/>
          <w:bottom w:val="nil"/>
          <w:right w:val="nil"/>
          <w:between w:val="nil"/>
        </w:pBdr>
        <w:spacing w:before="240" w:after="160"/>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Наименование</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Наименование латинскими буквами</w:t>
            </w:r>
            <w:r w:rsidRPr="004D64E0">
              <w:rPr>
                <w:rFonts w:ascii="Sylfaen" w:hAnsi="Sylfaen"/>
                <w:sz w:val="22"/>
                <w:szCs w:val="22"/>
              </w:rPr>
              <w:t xml:space="preserve"> </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Номер государственной регистрации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День, месяц, год регистрации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Адрес регистрации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rPr>
          <w:trHeight w:val="1361"/>
        </w:trPr>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proofErr w:type="spellStart"/>
            <w:r w:rsidRPr="004D64E0">
              <w:rPr>
                <w:rFonts w:ascii="Sylfaen" w:eastAsia="GHEA Grapalat" w:hAnsi="Sylfaen" w:cs="GHEA Grapalat"/>
                <w:color w:val="000000"/>
                <w:sz w:val="22"/>
                <w:szCs w:val="22"/>
              </w:rPr>
              <w:t>Государтво</w:t>
            </w:r>
            <w:proofErr w:type="spellEnd"/>
            <w:r w:rsidRPr="004D64E0">
              <w:rPr>
                <w:rFonts w:ascii="Sylfaen" w:eastAsia="GHEA Grapalat" w:hAnsi="Sylfaen" w:cs="GHEA Grapalat"/>
                <w:color w:val="000000"/>
                <w:sz w:val="22"/>
                <w:szCs w:val="22"/>
              </w:rPr>
              <w:t xml:space="preserve"> регистрации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numPr>
          <w:ilvl w:val="1"/>
          <w:numId w:val="24"/>
        </w:numPr>
        <w:pBdr>
          <w:top w:val="nil"/>
          <w:left w:val="nil"/>
          <w:bottom w:val="nil"/>
          <w:right w:val="nil"/>
          <w:between w:val="nil"/>
        </w:pBdr>
        <w:spacing w:before="240" w:after="160"/>
        <w:ind w:left="788" w:hanging="431"/>
        <w:rPr>
          <w:rFonts w:ascii="Sylfaen" w:eastAsia="GHEA Grapalat" w:hAnsi="Sylfaen" w:cs="GHEA Grapalat"/>
          <w:i/>
          <w:iCs/>
          <w:sz w:val="22"/>
          <w:szCs w:val="22"/>
        </w:rPr>
      </w:pPr>
      <w:r w:rsidRPr="004D64E0">
        <w:rPr>
          <w:rFonts w:ascii="Sylfaen" w:eastAsia="GHEA Grapalat" w:hAnsi="Sylfaen"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hanging="93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Размер участия</w:t>
            </w:r>
            <w:proofErr w:type="gramStart"/>
            <w:r w:rsidRPr="004D64E0">
              <w:rPr>
                <w:rFonts w:ascii="Sylfaen" w:eastAsia="GHEA Grapalat" w:hAnsi="Sylfaen" w:cs="GHEA Grapalat"/>
                <w:color w:val="000000"/>
                <w:sz w:val="22"/>
                <w:szCs w:val="22"/>
              </w:rPr>
              <w:t xml:space="preserve"> (%)</w:t>
            </w:r>
            <w:proofErr w:type="gramEnd"/>
          </w:p>
        </w:tc>
        <w:tc>
          <w:tcPr>
            <w:tcW w:w="6178"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ind w:hanging="93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Вид участия</w:t>
            </w:r>
          </w:p>
        </w:tc>
        <w:tc>
          <w:tcPr>
            <w:tcW w:w="6178" w:type="dxa"/>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81660743"/>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Прямое участие</w:t>
            </w:r>
          </w:p>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534419621"/>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Косвенное участие</w:t>
            </w:r>
          </w:p>
        </w:tc>
      </w:tr>
    </w:tbl>
    <w:p w:rsidR="00B062E3" w:rsidRPr="004D64E0" w:rsidRDefault="00B062E3" w:rsidP="00B062E3">
      <w:pPr>
        <w:pBdr>
          <w:top w:val="nil"/>
          <w:left w:val="nil"/>
          <w:bottom w:val="nil"/>
          <w:right w:val="nil"/>
          <w:between w:val="nil"/>
        </w:pBdr>
        <w:spacing w:before="240"/>
        <w:rPr>
          <w:rFonts w:ascii="Sylfaen" w:eastAsia="GHEA Grapalat" w:hAnsi="Sylfaen" w:cs="GHEA Grapalat"/>
          <w:sz w:val="22"/>
          <w:szCs w:val="22"/>
        </w:rPr>
      </w:pPr>
    </w:p>
    <w:p w:rsidR="00B062E3" w:rsidRPr="004D64E0" w:rsidRDefault="00B062E3" w:rsidP="00B062E3">
      <w:pPr>
        <w:numPr>
          <w:ilvl w:val="0"/>
          <w:numId w:val="24"/>
        </w:numPr>
        <w:pBdr>
          <w:top w:val="nil"/>
          <w:left w:val="nil"/>
          <w:bottom w:val="nil"/>
          <w:right w:val="nil"/>
          <w:between w:val="nil"/>
        </w:pBdr>
        <w:rPr>
          <w:rFonts w:ascii="Sylfaen" w:eastAsia="GHEA Grapalat" w:hAnsi="Sylfaen" w:cs="GHEA Grapalat"/>
          <w:b/>
          <w:color w:val="000000"/>
          <w:sz w:val="22"/>
          <w:szCs w:val="22"/>
        </w:rPr>
      </w:pPr>
      <w:r w:rsidRPr="004D64E0">
        <w:rPr>
          <w:rFonts w:ascii="Sylfaen" w:eastAsia="GHEA Grapalat" w:hAnsi="Sylfaen" w:cs="GHEA Grapalat"/>
          <w:b/>
          <w:color w:val="000000"/>
          <w:sz w:val="22"/>
          <w:szCs w:val="22"/>
        </w:rPr>
        <w:t>Участие государства, муниципалитета или международной организации</w:t>
      </w:r>
    </w:p>
    <w:p w:rsidR="00B062E3" w:rsidRPr="004D64E0" w:rsidRDefault="00B062E3" w:rsidP="00B062E3">
      <w:pPr>
        <w:numPr>
          <w:ilvl w:val="1"/>
          <w:numId w:val="24"/>
        </w:numPr>
        <w:pBdr>
          <w:top w:val="nil"/>
          <w:left w:val="nil"/>
          <w:bottom w:val="nil"/>
          <w:right w:val="nil"/>
          <w:between w:val="nil"/>
        </w:pBdr>
        <w:spacing w:before="240" w:after="160"/>
        <w:ind w:left="788" w:hanging="431"/>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Название государства</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lastRenderedPageBreak/>
              <w:t>Название муниципалитета</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Размер участия</w:t>
            </w:r>
            <w:proofErr w:type="gramStart"/>
            <w:r w:rsidRPr="004D64E0">
              <w:rPr>
                <w:rFonts w:ascii="Sylfaen" w:eastAsia="GHEA Grapalat" w:hAnsi="Sylfaen" w:cs="GHEA Grapalat"/>
                <w:color w:val="000000"/>
                <w:sz w:val="22"/>
                <w:szCs w:val="22"/>
              </w:rPr>
              <w:t xml:space="preserve"> (%)</w:t>
            </w:r>
            <w:proofErr w:type="gramEnd"/>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Вид участия</w:t>
            </w:r>
          </w:p>
        </w:tc>
        <w:tc>
          <w:tcPr>
            <w:tcW w:w="6180" w:type="dxa"/>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36730621"/>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Прямое участие</w:t>
            </w:r>
          </w:p>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895968346"/>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Косвенное участие</w:t>
            </w:r>
          </w:p>
        </w:tc>
      </w:tr>
    </w:tbl>
    <w:p w:rsidR="00B062E3" w:rsidRPr="004D64E0" w:rsidRDefault="00B062E3" w:rsidP="00B062E3">
      <w:pPr>
        <w:numPr>
          <w:ilvl w:val="1"/>
          <w:numId w:val="24"/>
        </w:numPr>
        <w:pBdr>
          <w:top w:val="nil"/>
          <w:left w:val="nil"/>
          <w:bottom w:val="nil"/>
          <w:right w:val="nil"/>
          <w:between w:val="nil"/>
        </w:pBdr>
        <w:spacing w:before="240" w:after="160"/>
        <w:ind w:left="788" w:hanging="431"/>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Название международной организации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Название международной организации латинскими буквами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Размер участия</w:t>
            </w:r>
            <w:proofErr w:type="gramStart"/>
            <w:r w:rsidRPr="004D64E0" w:rsidDel="00C376E4">
              <w:rPr>
                <w:rFonts w:ascii="Sylfaen" w:eastAsia="GHEA Grapalat" w:hAnsi="Sylfaen" w:cs="GHEA Grapalat"/>
                <w:color w:val="000000"/>
                <w:sz w:val="22"/>
                <w:szCs w:val="22"/>
              </w:rPr>
              <w:t xml:space="preserve"> </w:t>
            </w:r>
            <w:r w:rsidRPr="004D64E0">
              <w:rPr>
                <w:rFonts w:ascii="Sylfaen" w:eastAsia="GHEA Grapalat" w:hAnsi="Sylfaen" w:cs="GHEA Grapalat"/>
                <w:color w:val="000000"/>
                <w:sz w:val="22"/>
                <w:szCs w:val="22"/>
              </w:rPr>
              <w:t>(%)</w:t>
            </w:r>
            <w:proofErr w:type="gramEnd"/>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Вид участия</w:t>
            </w:r>
          </w:p>
        </w:tc>
        <w:tc>
          <w:tcPr>
            <w:tcW w:w="6180" w:type="dxa"/>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326794313"/>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Прямое участие</w:t>
            </w:r>
          </w:p>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179617233"/>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Косвенное участие</w:t>
            </w:r>
          </w:p>
        </w:tc>
      </w:tr>
    </w:tbl>
    <w:p w:rsidR="00B062E3" w:rsidRPr="004D64E0" w:rsidRDefault="00B062E3" w:rsidP="00B062E3">
      <w:pPr>
        <w:rPr>
          <w:rFonts w:ascii="Sylfaen" w:eastAsia="GHEA Grapalat" w:hAnsi="Sylfaen" w:cs="GHEA Grapalat"/>
          <w:b/>
          <w:sz w:val="22"/>
          <w:szCs w:val="22"/>
        </w:rPr>
      </w:pPr>
      <w:r w:rsidRPr="004D64E0">
        <w:rPr>
          <w:rFonts w:ascii="Sylfaen" w:hAnsi="Sylfaen"/>
          <w:sz w:val="22"/>
          <w:szCs w:val="22"/>
        </w:rPr>
        <w:br w:type="page"/>
      </w:r>
    </w:p>
    <w:p w:rsidR="00B062E3" w:rsidRPr="004D64E0" w:rsidRDefault="00B062E3" w:rsidP="00B062E3">
      <w:pPr>
        <w:numPr>
          <w:ilvl w:val="0"/>
          <w:numId w:val="24"/>
        </w:numPr>
        <w:pBdr>
          <w:top w:val="nil"/>
          <w:left w:val="nil"/>
          <w:bottom w:val="nil"/>
          <w:right w:val="nil"/>
          <w:between w:val="nil"/>
        </w:pBdr>
        <w:rPr>
          <w:rFonts w:ascii="Sylfaen" w:eastAsia="GHEA Grapalat" w:hAnsi="Sylfaen" w:cs="GHEA Grapalat"/>
          <w:b/>
          <w:color w:val="000000"/>
          <w:sz w:val="22"/>
          <w:szCs w:val="22"/>
        </w:rPr>
      </w:pPr>
      <w:r w:rsidRPr="004D64E0">
        <w:rPr>
          <w:rFonts w:ascii="Sylfaen" w:eastAsia="GHEA Grapalat" w:hAnsi="Sylfaen" w:cs="GHEA Grapalat"/>
          <w:b/>
          <w:color w:val="000000"/>
          <w:sz w:val="22"/>
          <w:szCs w:val="22"/>
        </w:rPr>
        <w:lastRenderedPageBreak/>
        <w:t>Данные реального бенефициара</w:t>
      </w:r>
    </w:p>
    <w:p w:rsidR="00B062E3" w:rsidRPr="004D64E0" w:rsidRDefault="00B062E3" w:rsidP="00B062E3">
      <w:pPr>
        <w:numPr>
          <w:ilvl w:val="1"/>
          <w:numId w:val="24"/>
        </w:numPr>
        <w:pBdr>
          <w:top w:val="nil"/>
          <w:left w:val="nil"/>
          <w:bottom w:val="nil"/>
          <w:right w:val="nil"/>
          <w:between w:val="nil"/>
        </w:pBdr>
        <w:spacing w:before="240" w:after="160"/>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Имя</w:t>
            </w:r>
          </w:p>
        </w:tc>
        <w:tc>
          <w:tcPr>
            <w:tcW w:w="6178"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Фамилия</w:t>
            </w:r>
          </w:p>
        </w:tc>
        <w:tc>
          <w:tcPr>
            <w:tcW w:w="6178"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Им</w:t>
            </w:r>
            <w:proofErr w:type="gramStart"/>
            <w:r w:rsidRPr="004D64E0">
              <w:rPr>
                <w:rFonts w:ascii="Sylfaen" w:eastAsia="GHEA Grapalat" w:hAnsi="Sylfaen" w:cs="GHEA Grapalat"/>
                <w:color w:val="000000"/>
                <w:sz w:val="22"/>
                <w:szCs w:val="22"/>
              </w:rPr>
              <w:t>я(</w:t>
            </w:r>
            <w:proofErr w:type="gramEnd"/>
            <w:r w:rsidRPr="004D64E0">
              <w:rPr>
                <w:rFonts w:ascii="Sylfaen" w:eastAsia="GHEA Grapalat" w:hAnsi="Sylfaen" w:cs="GHEA Grapalat"/>
                <w:color w:val="000000"/>
                <w:sz w:val="22"/>
                <w:szCs w:val="22"/>
              </w:rPr>
              <w:t>латинскими буквами)</w:t>
            </w:r>
          </w:p>
        </w:tc>
        <w:tc>
          <w:tcPr>
            <w:tcW w:w="6178"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Фамилия (латинскими буквами)</w:t>
            </w:r>
          </w:p>
        </w:tc>
        <w:tc>
          <w:tcPr>
            <w:tcW w:w="6178"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Гражданство</w:t>
            </w:r>
          </w:p>
        </w:tc>
        <w:tc>
          <w:tcPr>
            <w:tcW w:w="6178"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6"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День, месяц, год рождения</w:t>
            </w:r>
          </w:p>
        </w:tc>
        <w:tc>
          <w:tcPr>
            <w:tcW w:w="6178" w:type="dxa"/>
            <w:vAlign w:val="center"/>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numPr>
          <w:ilvl w:val="1"/>
          <w:numId w:val="24"/>
        </w:numPr>
        <w:pBdr>
          <w:top w:val="nil"/>
          <w:left w:val="nil"/>
          <w:bottom w:val="nil"/>
          <w:right w:val="nil"/>
          <w:between w:val="nil"/>
        </w:pBdr>
        <w:spacing w:before="240" w:after="160"/>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062E3" w:rsidRPr="004D64E0" w:rsidTr="00086352">
        <w:tc>
          <w:tcPr>
            <w:tcW w:w="297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Тип документа</w:t>
            </w:r>
          </w:p>
        </w:tc>
        <w:tc>
          <w:tcPr>
            <w:tcW w:w="6096"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97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Номер документа</w:t>
            </w:r>
          </w:p>
        </w:tc>
        <w:tc>
          <w:tcPr>
            <w:tcW w:w="6096"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97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317" w:hanging="283"/>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День, месяц, год предоставления</w:t>
            </w:r>
          </w:p>
        </w:tc>
        <w:tc>
          <w:tcPr>
            <w:tcW w:w="6096"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97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34"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Предоставляющий орган</w:t>
            </w:r>
          </w:p>
        </w:tc>
        <w:tc>
          <w:tcPr>
            <w:tcW w:w="6096"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97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НЗОУ или эквивалентный номер</w:t>
            </w:r>
          </w:p>
        </w:tc>
        <w:tc>
          <w:tcPr>
            <w:tcW w:w="6096" w:type="dxa"/>
            <w:vAlign w:val="center"/>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numPr>
          <w:ilvl w:val="1"/>
          <w:numId w:val="24"/>
        </w:numPr>
        <w:pBdr>
          <w:top w:val="nil"/>
          <w:left w:val="nil"/>
          <w:bottom w:val="nil"/>
          <w:right w:val="nil"/>
          <w:between w:val="nil"/>
        </w:pBdr>
        <w:spacing w:before="240" w:after="160"/>
        <w:ind w:left="788" w:hanging="431"/>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062E3" w:rsidRPr="004D64E0" w:rsidTr="00086352">
        <w:tc>
          <w:tcPr>
            <w:tcW w:w="2943"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Государство</w:t>
            </w:r>
          </w:p>
        </w:tc>
        <w:tc>
          <w:tcPr>
            <w:tcW w:w="6072"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943"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Муниципалитет</w:t>
            </w:r>
          </w:p>
        </w:tc>
        <w:tc>
          <w:tcPr>
            <w:tcW w:w="6072"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943"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284" w:hanging="284"/>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Административно-территориальная единица</w:t>
            </w:r>
          </w:p>
        </w:tc>
        <w:tc>
          <w:tcPr>
            <w:tcW w:w="6072"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943"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426" w:hanging="426"/>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Название улицы, здание (дом), квартира</w:t>
            </w:r>
          </w:p>
        </w:tc>
        <w:tc>
          <w:tcPr>
            <w:tcW w:w="6072" w:type="dxa"/>
            <w:vAlign w:val="center"/>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numPr>
          <w:ilvl w:val="1"/>
          <w:numId w:val="24"/>
        </w:numPr>
        <w:pBdr>
          <w:top w:val="nil"/>
          <w:left w:val="nil"/>
          <w:bottom w:val="nil"/>
          <w:right w:val="nil"/>
          <w:between w:val="nil"/>
        </w:pBdr>
        <w:spacing w:before="240" w:after="160"/>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lastRenderedPageBreak/>
              <w:t>Государство</w:t>
            </w:r>
          </w:p>
        </w:tc>
        <w:tc>
          <w:tcPr>
            <w:tcW w:w="6178"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Муниципалитет</w:t>
            </w:r>
          </w:p>
        </w:tc>
        <w:tc>
          <w:tcPr>
            <w:tcW w:w="6178"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Административно-территориальная единица</w:t>
            </w:r>
          </w:p>
        </w:tc>
        <w:tc>
          <w:tcPr>
            <w:tcW w:w="6178"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Название улицы, здание (дом), квартира</w:t>
            </w:r>
          </w:p>
        </w:tc>
        <w:tc>
          <w:tcPr>
            <w:tcW w:w="6178" w:type="dxa"/>
            <w:vAlign w:val="center"/>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numPr>
          <w:ilvl w:val="1"/>
          <w:numId w:val="24"/>
        </w:numPr>
        <w:pBdr>
          <w:top w:val="nil"/>
          <w:left w:val="nil"/>
          <w:bottom w:val="nil"/>
          <w:right w:val="nil"/>
          <w:between w:val="nil"/>
        </w:pBdr>
        <w:spacing w:before="240" w:after="160"/>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Основания являться реальным бенефициаром</w:t>
      </w:r>
      <w:r w:rsidRPr="004D64E0" w:rsidDel="00F76C18">
        <w:rPr>
          <w:rFonts w:ascii="Sylfaen" w:eastAsia="GHEA Grapalat" w:hAnsi="Sylfaen" w:cs="GHEA Grapalat"/>
          <w:i/>
          <w:color w:val="000000"/>
          <w:sz w:val="22"/>
          <w:szCs w:val="22"/>
        </w:rPr>
        <w:t xml:space="preserve"> </w:t>
      </w:r>
      <w:r w:rsidRPr="004D64E0">
        <w:rPr>
          <w:rFonts w:ascii="Sylfaen" w:eastAsia="GHEA Grapalat" w:hAnsi="Sylfaen"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062E3" w:rsidRPr="004D64E0" w:rsidTr="00086352">
        <w:trPr>
          <w:trHeight w:val="924"/>
        </w:trPr>
        <w:tc>
          <w:tcPr>
            <w:tcW w:w="9016" w:type="dxa"/>
            <w:gridSpan w:val="2"/>
            <w:vAlign w:val="center"/>
          </w:tcPr>
          <w:p w:rsidR="00B062E3" w:rsidRPr="004D64E0" w:rsidRDefault="001B15B2" w:rsidP="00086352">
            <w:pPr>
              <w:spacing w:before="240" w:after="240"/>
              <w:jc w:val="both"/>
              <w:rPr>
                <w:rFonts w:ascii="Sylfaen" w:eastAsia="GHEA Grapalat" w:hAnsi="Sylfaen" w:cs="GHEA Grapalat"/>
                <w:sz w:val="22"/>
                <w:szCs w:val="22"/>
              </w:rPr>
            </w:pPr>
            <w:sdt>
              <w:sdtPr>
                <w:rPr>
                  <w:rFonts w:ascii="Sylfaen" w:eastAsia="GHEA Grapalat" w:hAnsi="Sylfaen" w:cs="GHEA Grapalat"/>
                  <w:sz w:val="22"/>
                  <w:szCs w:val="22"/>
                </w:rPr>
                <w:id w:val="-842393443"/>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r>
            <w:r w:rsidR="00B062E3" w:rsidRPr="004D64E0">
              <w:rPr>
                <w:rFonts w:ascii="Sylfaen" w:eastAsia="GHEA Grapalat" w:hAnsi="Sylfaen" w:cs="GHEA Grapalat"/>
                <w:sz w:val="22"/>
                <w:szCs w:val="22"/>
                <w:lang w:val="hy-AM"/>
              </w:rPr>
              <w:t>а</w:t>
            </w:r>
            <w:r w:rsidR="00B062E3" w:rsidRPr="004D64E0">
              <w:rPr>
                <w:rFonts w:ascii="Sylfaen" w:eastAsia="GHEA Grapalat" w:hAnsi="Sylfaen"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062E3" w:rsidRPr="004D64E0" w:rsidTr="00086352">
        <w:trPr>
          <w:trHeight w:val="684"/>
        </w:trPr>
        <w:tc>
          <w:tcPr>
            <w:tcW w:w="4508"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Размер участия</w:t>
            </w:r>
            <w:proofErr w:type="gramStart"/>
            <w:r w:rsidRPr="004D64E0" w:rsidDel="00C376E4">
              <w:rPr>
                <w:rFonts w:ascii="Sylfaen" w:eastAsia="GHEA Grapalat" w:hAnsi="Sylfaen" w:cs="GHEA Grapalat"/>
                <w:color w:val="000000"/>
                <w:sz w:val="22"/>
                <w:szCs w:val="22"/>
              </w:rPr>
              <w:t xml:space="preserve"> </w:t>
            </w:r>
            <w:r w:rsidRPr="004D64E0">
              <w:rPr>
                <w:rFonts w:ascii="Sylfaen" w:eastAsia="GHEA Grapalat" w:hAnsi="Sylfaen" w:cs="GHEA Grapalat"/>
                <w:color w:val="000000"/>
                <w:sz w:val="22"/>
                <w:szCs w:val="22"/>
              </w:rPr>
              <w:t>(%)</w:t>
            </w:r>
            <w:proofErr w:type="gramEnd"/>
          </w:p>
        </w:tc>
        <w:tc>
          <w:tcPr>
            <w:tcW w:w="4508" w:type="dxa"/>
            <w:shd w:val="clear" w:color="auto" w:fill="FFFFFF"/>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rPr>
          <w:trHeight w:val="1282"/>
        </w:trPr>
        <w:tc>
          <w:tcPr>
            <w:tcW w:w="4508"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Вид участия</w:t>
            </w:r>
          </w:p>
        </w:tc>
        <w:tc>
          <w:tcPr>
            <w:tcW w:w="4508" w:type="dxa"/>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868681999"/>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Прямое участие</w:t>
            </w:r>
          </w:p>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440572912"/>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Косвенное участие</w:t>
            </w:r>
          </w:p>
        </w:tc>
      </w:tr>
      <w:tr w:rsidR="00B062E3" w:rsidRPr="004D64E0" w:rsidTr="00086352">
        <w:tc>
          <w:tcPr>
            <w:tcW w:w="9016" w:type="dxa"/>
            <w:gridSpan w:val="2"/>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70491207"/>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r>
            <w:r w:rsidR="00B062E3" w:rsidRPr="004D64E0">
              <w:rPr>
                <w:rFonts w:ascii="Sylfaen" w:eastAsia="GHEA Grapalat" w:hAnsi="Sylfaen" w:cs="GHEA Grapalat"/>
                <w:sz w:val="22"/>
                <w:szCs w:val="22"/>
                <w:lang w:val="hy-AM"/>
              </w:rPr>
              <w:t>б</w:t>
            </w:r>
            <w:r w:rsidR="00B062E3" w:rsidRPr="004D64E0">
              <w:rPr>
                <w:rFonts w:ascii="MS Mincho" w:eastAsia="MS Mincho" w:hAnsi="MS Mincho" w:cs="MS Mincho" w:hint="eastAsia"/>
                <w:sz w:val="22"/>
                <w:szCs w:val="22"/>
              </w:rPr>
              <w:t>․</w:t>
            </w:r>
            <w:r w:rsidR="00B062E3" w:rsidRPr="004D64E0">
              <w:rPr>
                <w:rFonts w:ascii="Sylfaen" w:eastAsia="GHEA Grapalat" w:hAnsi="Sylfaen" w:cs="GHEA Grapalat"/>
                <w:sz w:val="22"/>
                <w:szCs w:val="22"/>
              </w:rPr>
              <w:t xml:space="preserve"> осуществляет реальный (фактический) контроль за данным юридическим лицом иными средствами</w:t>
            </w:r>
          </w:p>
        </w:tc>
      </w:tr>
      <w:tr w:rsidR="00B062E3" w:rsidRPr="004D64E0" w:rsidTr="00086352">
        <w:tc>
          <w:tcPr>
            <w:tcW w:w="9016" w:type="dxa"/>
            <w:gridSpan w:val="2"/>
            <w:vAlign w:val="center"/>
          </w:tcPr>
          <w:p w:rsidR="00B062E3" w:rsidRPr="004D64E0" w:rsidRDefault="001B15B2" w:rsidP="00086352">
            <w:pPr>
              <w:spacing w:before="240" w:after="240"/>
              <w:jc w:val="both"/>
              <w:rPr>
                <w:rFonts w:ascii="Sylfaen" w:eastAsia="GHEA Grapalat" w:hAnsi="Sylfaen" w:cs="GHEA Grapalat"/>
                <w:sz w:val="22"/>
                <w:szCs w:val="22"/>
              </w:rPr>
            </w:pPr>
            <w:sdt>
              <w:sdtPr>
                <w:rPr>
                  <w:rFonts w:ascii="Sylfaen" w:eastAsia="GHEA Grapalat" w:hAnsi="Sylfaen" w:cs="GHEA Grapalat"/>
                  <w:sz w:val="22"/>
                  <w:szCs w:val="22"/>
                </w:rPr>
                <w:id w:val="-181971841"/>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r>
            <w:r w:rsidR="00B062E3" w:rsidRPr="004D64E0">
              <w:rPr>
                <w:rFonts w:ascii="Sylfaen" w:eastAsia="GHEA Grapalat" w:hAnsi="Sylfaen" w:cs="GHEA Grapalat"/>
                <w:sz w:val="22"/>
                <w:szCs w:val="22"/>
                <w:lang w:val="hy-AM"/>
              </w:rPr>
              <w:t>в</w:t>
            </w:r>
            <w:r w:rsidR="00B062E3" w:rsidRPr="004D64E0">
              <w:rPr>
                <w:rFonts w:ascii="Sylfaen" w:eastAsia="GHEA Grapalat" w:hAnsi="Sylfaen"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B062E3" w:rsidRPr="004D64E0">
              <w:rPr>
                <w:rFonts w:ascii="Sylfaen" w:eastAsia="GHEA Grapalat" w:hAnsi="Sylfaen" w:cs="GHEA Grapalat"/>
                <w:sz w:val="22"/>
                <w:szCs w:val="22"/>
                <w:lang w:val="hy-AM"/>
              </w:rPr>
              <w:t>б</w:t>
            </w:r>
            <w:r w:rsidR="00B062E3" w:rsidRPr="004D64E0">
              <w:rPr>
                <w:rFonts w:ascii="Sylfaen" w:eastAsia="GHEA Grapalat" w:hAnsi="Sylfaen" w:cs="GHEA Grapalat"/>
                <w:sz w:val="22"/>
                <w:szCs w:val="22"/>
              </w:rPr>
              <w:t>"</w:t>
            </w:r>
          </w:p>
        </w:tc>
      </w:tr>
    </w:tbl>
    <w:p w:rsidR="00B062E3" w:rsidRPr="004D64E0" w:rsidRDefault="00B062E3" w:rsidP="00B062E3">
      <w:pPr>
        <w:numPr>
          <w:ilvl w:val="1"/>
          <w:numId w:val="24"/>
        </w:numPr>
        <w:pBdr>
          <w:top w:val="nil"/>
          <w:left w:val="nil"/>
          <w:bottom w:val="nil"/>
          <w:right w:val="nil"/>
          <w:between w:val="nil"/>
        </w:pBdr>
        <w:spacing w:before="240" w:after="160"/>
        <w:ind w:left="788" w:hanging="431"/>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Основания являться реальным бенефициаром</w:t>
      </w:r>
      <w:r w:rsidRPr="004D64E0" w:rsidDel="00F76C18">
        <w:rPr>
          <w:rFonts w:ascii="Sylfaen" w:eastAsia="GHEA Grapalat" w:hAnsi="Sylfaen" w:cs="GHEA Grapalat"/>
          <w:i/>
          <w:color w:val="000000"/>
          <w:sz w:val="22"/>
          <w:szCs w:val="22"/>
        </w:rPr>
        <w:t xml:space="preserve"> </w:t>
      </w:r>
      <w:r w:rsidRPr="004D64E0">
        <w:rPr>
          <w:rFonts w:ascii="Sylfaen" w:eastAsia="GHEA Grapalat" w:hAnsi="Sylfaen"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062E3" w:rsidRPr="004D64E0" w:rsidTr="00086352">
        <w:trPr>
          <w:trHeight w:val="924"/>
        </w:trPr>
        <w:tc>
          <w:tcPr>
            <w:tcW w:w="9016" w:type="dxa"/>
            <w:gridSpan w:val="2"/>
            <w:vAlign w:val="center"/>
          </w:tcPr>
          <w:p w:rsidR="00B062E3" w:rsidRPr="004D64E0" w:rsidRDefault="001B15B2" w:rsidP="00086352">
            <w:pPr>
              <w:spacing w:before="240" w:after="240"/>
              <w:jc w:val="both"/>
              <w:rPr>
                <w:rFonts w:ascii="Sylfaen" w:eastAsia="GHEA Grapalat" w:hAnsi="Sylfaen" w:cs="GHEA Grapalat"/>
                <w:sz w:val="22"/>
                <w:szCs w:val="22"/>
              </w:rPr>
            </w:pPr>
            <w:sdt>
              <w:sdtPr>
                <w:rPr>
                  <w:rFonts w:ascii="Sylfaen" w:eastAsia="GHEA Grapalat" w:hAnsi="Sylfaen" w:cs="GHEA Grapalat"/>
                  <w:sz w:val="22"/>
                  <w:szCs w:val="22"/>
                </w:rPr>
                <w:id w:val="1897461338"/>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r>
            <w:r w:rsidR="00B062E3" w:rsidRPr="004D64E0">
              <w:rPr>
                <w:rFonts w:ascii="Sylfaen" w:eastAsia="GHEA Grapalat" w:hAnsi="Sylfaen" w:cs="GHEA Grapalat"/>
                <w:sz w:val="22"/>
                <w:szCs w:val="22"/>
                <w:lang w:val="hy-AM"/>
              </w:rPr>
              <w:t>а</w:t>
            </w:r>
            <w:r w:rsidR="00B062E3" w:rsidRPr="004D64E0">
              <w:rPr>
                <w:rFonts w:ascii="MS Mincho" w:eastAsia="MS Mincho" w:hAnsi="MS Mincho" w:cs="MS Mincho" w:hint="eastAsia"/>
                <w:sz w:val="22"/>
                <w:szCs w:val="22"/>
              </w:rPr>
              <w:t>․</w:t>
            </w:r>
            <w:r w:rsidR="00B062E3" w:rsidRPr="004D64E0">
              <w:rPr>
                <w:rFonts w:ascii="Sylfaen" w:eastAsia="Cambria Math" w:hAnsi="Sylfaen" w:cs="Cambria Math"/>
                <w:sz w:val="22"/>
                <w:szCs w:val="22"/>
              </w:rPr>
              <w:t xml:space="preserve"> </w:t>
            </w:r>
            <w:r w:rsidR="00B062E3" w:rsidRPr="004D64E0">
              <w:rPr>
                <w:rFonts w:ascii="Sylfaen" w:eastAsia="GHEA Grapalat" w:hAnsi="Sylfaen"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062E3" w:rsidRPr="004D64E0" w:rsidTr="00086352">
        <w:trPr>
          <w:trHeight w:val="684"/>
        </w:trPr>
        <w:tc>
          <w:tcPr>
            <w:tcW w:w="4508"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Размер участия</w:t>
            </w:r>
            <w:proofErr w:type="gramStart"/>
            <w:r w:rsidRPr="004D64E0">
              <w:rPr>
                <w:rFonts w:ascii="Sylfaen" w:eastAsia="GHEA Grapalat" w:hAnsi="Sylfaen" w:cs="GHEA Grapalat"/>
                <w:color w:val="000000"/>
                <w:sz w:val="22"/>
                <w:szCs w:val="22"/>
              </w:rPr>
              <w:t xml:space="preserve"> (%)</w:t>
            </w:r>
            <w:proofErr w:type="gramEnd"/>
          </w:p>
        </w:tc>
        <w:tc>
          <w:tcPr>
            <w:tcW w:w="4508" w:type="dxa"/>
            <w:shd w:val="clear" w:color="auto" w:fill="auto"/>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rPr>
          <w:trHeight w:val="1282"/>
        </w:trPr>
        <w:tc>
          <w:tcPr>
            <w:tcW w:w="4508"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Вид участия</w:t>
            </w:r>
          </w:p>
        </w:tc>
        <w:tc>
          <w:tcPr>
            <w:tcW w:w="4508" w:type="dxa"/>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370194158"/>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Прямое участие</w:t>
            </w:r>
          </w:p>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358386919"/>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Косвенное участие</w:t>
            </w:r>
          </w:p>
        </w:tc>
      </w:tr>
      <w:tr w:rsidR="00B062E3" w:rsidRPr="004D64E0" w:rsidTr="00086352">
        <w:tc>
          <w:tcPr>
            <w:tcW w:w="9016" w:type="dxa"/>
            <w:gridSpan w:val="2"/>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350172285"/>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r>
            <w:r w:rsidR="00B062E3" w:rsidRPr="004D64E0">
              <w:rPr>
                <w:rFonts w:ascii="Sylfaen" w:eastAsia="GHEA Grapalat" w:hAnsi="Sylfaen" w:cs="GHEA Grapalat"/>
                <w:sz w:val="22"/>
                <w:szCs w:val="22"/>
                <w:lang w:val="hy-AM"/>
              </w:rPr>
              <w:t>б</w:t>
            </w:r>
            <w:r w:rsidR="00B062E3" w:rsidRPr="004D64E0">
              <w:rPr>
                <w:rFonts w:ascii="MS Mincho" w:eastAsia="MS Mincho" w:hAnsi="MS Mincho" w:cs="MS Mincho" w:hint="eastAsia"/>
                <w:sz w:val="22"/>
                <w:szCs w:val="22"/>
              </w:rPr>
              <w:t>․</w:t>
            </w:r>
            <w:r w:rsidR="00B062E3" w:rsidRPr="004D64E0">
              <w:rPr>
                <w:rFonts w:ascii="Sylfaen" w:eastAsia="Cambria Math" w:hAnsi="Sylfaen" w:cs="Cambria Math"/>
                <w:sz w:val="22"/>
                <w:szCs w:val="22"/>
              </w:rPr>
              <w:t xml:space="preserve"> </w:t>
            </w:r>
            <w:r w:rsidR="00B062E3" w:rsidRPr="004D64E0">
              <w:rPr>
                <w:rFonts w:ascii="Sylfaen" w:eastAsia="GHEA Grapalat" w:hAnsi="Sylfaen" w:cs="GHEA Grapalat"/>
                <w:sz w:val="22"/>
                <w:szCs w:val="22"/>
              </w:rPr>
              <w:t xml:space="preserve">имеет право назначать или </w:t>
            </w:r>
            <w:r w:rsidR="00B062E3" w:rsidRPr="004D64E0">
              <w:rPr>
                <w:rFonts w:ascii="Sylfaen" w:eastAsia="GHEA Grapalat" w:hAnsi="Sylfaen" w:cs="GHEA Grapalat"/>
                <w:sz w:val="22"/>
                <w:szCs w:val="22"/>
                <w:lang w:eastAsia="hy-AM"/>
              </w:rPr>
              <w:t>освобождать</w:t>
            </w:r>
            <w:r w:rsidR="00B062E3" w:rsidRPr="004D64E0">
              <w:rPr>
                <w:rFonts w:ascii="Sylfaen" w:eastAsia="GHEA Grapalat" w:hAnsi="Sylfaen" w:cs="GHEA Grapalat"/>
                <w:sz w:val="22"/>
                <w:szCs w:val="22"/>
              </w:rPr>
              <w:t xml:space="preserve"> большинство членов органов управления юридического лица</w:t>
            </w:r>
          </w:p>
        </w:tc>
      </w:tr>
      <w:tr w:rsidR="00B062E3" w:rsidRPr="004D64E0" w:rsidTr="00086352">
        <w:tc>
          <w:tcPr>
            <w:tcW w:w="9016" w:type="dxa"/>
            <w:gridSpan w:val="2"/>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722589211"/>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r>
            <w:r w:rsidR="00B062E3" w:rsidRPr="004D64E0">
              <w:rPr>
                <w:rFonts w:ascii="Sylfaen" w:eastAsia="GHEA Grapalat" w:hAnsi="Sylfaen" w:cs="GHEA Grapalat"/>
                <w:sz w:val="22"/>
                <w:szCs w:val="22"/>
                <w:lang w:val="hy-AM"/>
              </w:rPr>
              <w:t>в</w:t>
            </w:r>
            <w:r w:rsidR="00B062E3" w:rsidRPr="004D64E0">
              <w:rPr>
                <w:rFonts w:ascii="MS Mincho" w:eastAsia="MS Mincho" w:hAnsi="MS Mincho" w:cs="MS Mincho" w:hint="eastAsia"/>
                <w:sz w:val="22"/>
                <w:szCs w:val="22"/>
              </w:rPr>
              <w:t>․</w:t>
            </w:r>
            <w:r w:rsidR="00B062E3" w:rsidRPr="004D64E0">
              <w:rPr>
                <w:rFonts w:ascii="Sylfaen" w:eastAsia="Cambria Math" w:hAnsi="Sylfaen" w:cs="Cambria Math"/>
                <w:sz w:val="22"/>
                <w:szCs w:val="22"/>
              </w:rPr>
              <w:t xml:space="preserve"> </w:t>
            </w:r>
            <w:r w:rsidR="00B062E3" w:rsidRPr="004D64E0">
              <w:rPr>
                <w:rFonts w:ascii="Sylfaen" w:eastAsia="GHEA Grapalat" w:hAnsi="Sylfaen"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062E3" w:rsidRPr="004D64E0" w:rsidTr="00086352">
        <w:tc>
          <w:tcPr>
            <w:tcW w:w="9016" w:type="dxa"/>
            <w:gridSpan w:val="2"/>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583753897"/>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r>
            <w:r w:rsidR="00B062E3" w:rsidRPr="004D64E0">
              <w:rPr>
                <w:rFonts w:ascii="Sylfaen" w:eastAsia="GHEA Grapalat" w:hAnsi="Sylfaen" w:cs="GHEA Grapalat"/>
                <w:sz w:val="22"/>
                <w:szCs w:val="22"/>
                <w:lang w:val="hy-AM"/>
              </w:rPr>
              <w:t>г</w:t>
            </w:r>
            <w:r w:rsidR="00B062E3" w:rsidRPr="004D64E0">
              <w:rPr>
                <w:rFonts w:ascii="MS Mincho" w:eastAsia="MS Mincho" w:hAnsi="MS Mincho" w:cs="MS Mincho" w:hint="eastAsia"/>
                <w:sz w:val="22"/>
                <w:szCs w:val="22"/>
              </w:rPr>
              <w:t>․</w:t>
            </w:r>
            <w:r w:rsidR="00B062E3" w:rsidRPr="004D64E0">
              <w:rPr>
                <w:rFonts w:ascii="Sylfaen" w:eastAsia="Cambria Math" w:hAnsi="Sylfaen" w:cs="Cambria Math"/>
                <w:sz w:val="22"/>
                <w:szCs w:val="22"/>
              </w:rPr>
              <w:t xml:space="preserve"> </w:t>
            </w:r>
            <w:r w:rsidR="00B062E3" w:rsidRPr="004D64E0">
              <w:rPr>
                <w:rFonts w:ascii="Sylfaen" w:eastAsia="GHEA Grapalat" w:hAnsi="Sylfaen" w:cs="GHEA Grapalat"/>
                <w:sz w:val="22"/>
                <w:szCs w:val="22"/>
              </w:rPr>
              <w:t>осуществляет реальный (фактический) контроль за юридическим лицом иными средствами</w:t>
            </w:r>
          </w:p>
        </w:tc>
      </w:tr>
      <w:tr w:rsidR="00B062E3" w:rsidRPr="004D64E0" w:rsidTr="00086352">
        <w:tc>
          <w:tcPr>
            <w:tcW w:w="9016" w:type="dxa"/>
            <w:gridSpan w:val="2"/>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042667163"/>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r>
            <w:r w:rsidR="00B062E3" w:rsidRPr="004D64E0">
              <w:rPr>
                <w:rFonts w:ascii="Sylfaen" w:eastAsia="GHEA Grapalat" w:hAnsi="Sylfaen" w:cs="GHEA Grapalat"/>
                <w:sz w:val="22"/>
                <w:szCs w:val="22"/>
                <w:lang w:val="hy-AM"/>
              </w:rPr>
              <w:t>д</w:t>
            </w:r>
            <w:r w:rsidR="00B062E3" w:rsidRPr="004D64E0">
              <w:rPr>
                <w:rFonts w:ascii="MS Mincho" w:eastAsia="MS Mincho" w:hAnsi="MS Mincho" w:cs="MS Mincho" w:hint="eastAsia"/>
                <w:sz w:val="22"/>
                <w:szCs w:val="22"/>
              </w:rPr>
              <w:t>․</w:t>
            </w:r>
            <w:r w:rsidR="00B062E3" w:rsidRPr="004D64E0">
              <w:rPr>
                <w:rFonts w:ascii="Sylfaen" w:eastAsia="Cambria Math" w:hAnsi="Sylfaen" w:cs="Cambria Math"/>
                <w:sz w:val="22"/>
                <w:szCs w:val="22"/>
              </w:rPr>
              <w:t xml:space="preserve"> </w:t>
            </w:r>
            <w:r w:rsidR="00B062E3" w:rsidRPr="004D64E0">
              <w:rPr>
                <w:rFonts w:ascii="Sylfaen" w:eastAsia="GHEA Grapalat" w:hAnsi="Sylfaen"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062E3" w:rsidRPr="004D64E0" w:rsidRDefault="00B062E3" w:rsidP="00B062E3">
      <w:pPr>
        <w:numPr>
          <w:ilvl w:val="1"/>
          <w:numId w:val="24"/>
        </w:numPr>
        <w:pBdr>
          <w:top w:val="nil"/>
          <w:left w:val="nil"/>
          <w:bottom w:val="nil"/>
          <w:right w:val="nil"/>
          <w:between w:val="nil"/>
        </w:pBdr>
        <w:spacing w:before="240" w:after="160"/>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 xml:space="preserve">Информация о статусе реального </w:t>
      </w:r>
      <w:proofErr w:type="spellStart"/>
      <w:proofErr w:type="gramStart"/>
      <w:r w:rsidRPr="004D64E0">
        <w:rPr>
          <w:rFonts w:ascii="Sylfaen" w:eastAsia="GHEA Grapalat" w:hAnsi="Sylfaen" w:cs="GHEA Grapalat"/>
          <w:i/>
          <w:color w:val="000000"/>
          <w:sz w:val="22"/>
          <w:szCs w:val="22"/>
        </w:rPr>
        <w:t>бене</w:t>
      </w:r>
      <w:proofErr w:type="spellEnd"/>
      <w:r w:rsidRPr="004D64E0">
        <w:rPr>
          <w:rFonts w:ascii="Sylfaen" w:eastAsia="GHEA Grapalat" w:hAnsi="Sylfaen" w:cs="GHEA Grapalat"/>
          <w:i/>
          <w:color w:val="000000"/>
          <w:sz w:val="22"/>
          <w:szCs w:val="22"/>
        </w:rPr>
        <w:t xml:space="preserve"> </w:t>
      </w:r>
      <w:proofErr w:type="spellStart"/>
      <w:r w:rsidRPr="004D64E0">
        <w:rPr>
          <w:rFonts w:ascii="Sylfaen" w:eastAsia="GHEA Grapalat" w:hAnsi="Sylfaen" w:cs="GHEA Grapalat"/>
          <w:i/>
          <w:color w:val="000000"/>
          <w:sz w:val="22"/>
          <w:szCs w:val="22"/>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284" w:hanging="284"/>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День, месяц, год становления реальным бенефициаром</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142" w:hanging="142"/>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 xml:space="preserve">Осуществление </w:t>
            </w:r>
            <w:proofErr w:type="gramStart"/>
            <w:r w:rsidRPr="004D64E0">
              <w:rPr>
                <w:rFonts w:ascii="Sylfaen" w:eastAsia="GHEA Grapalat" w:hAnsi="Sylfaen" w:cs="GHEA Grapalat"/>
                <w:color w:val="000000"/>
                <w:sz w:val="22"/>
                <w:szCs w:val="22"/>
              </w:rPr>
              <w:t>контроля за</w:t>
            </w:r>
            <w:proofErr w:type="gramEnd"/>
            <w:r w:rsidRPr="004D64E0">
              <w:rPr>
                <w:rFonts w:ascii="Sylfaen" w:eastAsia="GHEA Grapalat" w:hAnsi="Sylfaen" w:cs="GHEA Grapalat"/>
                <w:color w:val="000000"/>
                <w:sz w:val="22"/>
                <w:szCs w:val="22"/>
              </w:rPr>
              <w:t xml:space="preserve"> организацией</w:t>
            </w:r>
          </w:p>
        </w:tc>
        <w:tc>
          <w:tcPr>
            <w:tcW w:w="6180" w:type="dxa"/>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769041764"/>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Отдельно</w:t>
            </w:r>
          </w:p>
          <w:p w:rsidR="00B062E3" w:rsidRPr="004D64E0" w:rsidRDefault="001B15B2" w:rsidP="00086352">
            <w:pPr>
              <w:rPr>
                <w:rFonts w:ascii="Sylfaen" w:eastAsia="GHEA Grapalat" w:hAnsi="Sylfaen" w:cs="GHEA Grapalat"/>
                <w:sz w:val="22"/>
                <w:szCs w:val="22"/>
              </w:rPr>
            </w:pPr>
            <w:sdt>
              <w:sdtPr>
                <w:rPr>
                  <w:rFonts w:ascii="Sylfaen" w:eastAsia="GHEA Grapalat" w:hAnsi="Sylfaen" w:cs="GHEA Grapalat"/>
                  <w:sz w:val="22"/>
                  <w:szCs w:val="22"/>
                </w:rPr>
                <w:id w:val="454287896"/>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Совместно с аффилированными лицами</w:t>
            </w: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142" w:hanging="142"/>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447587436"/>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Да</w:t>
            </w:r>
          </w:p>
          <w:p w:rsidR="00B062E3" w:rsidRPr="004D64E0" w:rsidRDefault="001B15B2" w:rsidP="00086352">
            <w:pPr>
              <w:spacing w:before="240" w:after="240"/>
              <w:rPr>
                <w:rFonts w:ascii="Sylfaen" w:eastAsia="GHEA Grapalat" w:hAnsi="Sylfaen" w:cs="GHEA Grapalat"/>
                <w:sz w:val="22"/>
                <w:szCs w:val="22"/>
              </w:rPr>
            </w:pPr>
            <w:sdt>
              <w:sdtPr>
                <w:rPr>
                  <w:rFonts w:ascii="Sylfaen" w:eastAsia="GHEA Grapalat" w:hAnsi="Sylfaen" w:cs="GHEA Grapalat"/>
                  <w:sz w:val="22"/>
                  <w:szCs w:val="22"/>
                </w:rPr>
                <w:id w:val="-1236392488"/>
                <w14:checkbox>
                  <w14:checked w14:val="0"/>
                  <w14:checkedState w14:val="2612" w14:font="MS Gothic"/>
                  <w14:uncheckedState w14:val="2610" w14:font="MS Gothic"/>
                </w14:checkbox>
              </w:sdtPr>
              <w:sdtEndPr/>
              <w:sdtContent>
                <w:r w:rsidR="00B062E3" w:rsidRPr="004D64E0">
                  <w:rPr>
                    <w:rFonts w:ascii="MS Mincho" w:eastAsia="MS Mincho" w:hAnsi="MS Mincho" w:cs="MS Mincho" w:hint="eastAsia"/>
                    <w:sz w:val="22"/>
                    <w:szCs w:val="22"/>
                  </w:rPr>
                  <w:t>☐</w:t>
                </w:r>
              </w:sdtContent>
            </w:sdt>
            <w:r w:rsidR="00B062E3" w:rsidRPr="004D64E0">
              <w:rPr>
                <w:rFonts w:ascii="Sylfaen" w:eastAsia="GHEA Grapalat" w:hAnsi="Sylfaen" w:cs="GHEA Grapalat"/>
                <w:sz w:val="22"/>
                <w:szCs w:val="22"/>
              </w:rPr>
              <w:tab/>
              <w:t>Нет</w:t>
            </w:r>
          </w:p>
        </w:tc>
      </w:tr>
    </w:tbl>
    <w:p w:rsidR="00B062E3" w:rsidRPr="004D64E0" w:rsidRDefault="00B062E3" w:rsidP="00B062E3">
      <w:pPr>
        <w:numPr>
          <w:ilvl w:val="1"/>
          <w:numId w:val="24"/>
        </w:numPr>
        <w:pBdr>
          <w:top w:val="nil"/>
          <w:left w:val="nil"/>
          <w:bottom w:val="nil"/>
          <w:right w:val="nil"/>
          <w:between w:val="nil"/>
        </w:pBdr>
        <w:spacing w:before="240" w:after="160"/>
        <w:ind w:left="788" w:hanging="431"/>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Адрес  электронной почты</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7"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Номер телефона</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pBdr>
          <w:top w:val="nil"/>
          <w:left w:val="nil"/>
          <w:bottom w:val="nil"/>
          <w:right w:val="nil"/>
          <w:between w:val="nil"/>
        </w:pBdr>
        <w:ind w:left="792"/>
        <w:rPr>
          <w:rFonts w:ascii="Sylfaen" w:eastAsia="GHEA Grapalat" w:hAnsi="Sylfaen" w:cs="GHEA Grapalat"/>
          <w:i/>
          <w:color w:val="000000"/>
          <w:sz w:val="22"/>
          <w:szCs w:val="22"/>
        </w:rPr>
      </w:pPr>
      <w:r w:rsidRPr="004D64E0">
        <w:rPr>
          <w:rFonts w:ascii="Sylfaen" w:hAnsi="Sylfaen"/>
          <w:sz w:val="22"/>
          <w:szCs w:val="22"/>
        </w:rPr>
        <w:br w:type="page"/>
      </w:r>
    </w:p>
    <w:p w:rsidR="00B062E3" w:rsidRPr="004D64E0" w:rsidRDefault="00B062E3" w:rsidP="00B062E3">
      <w:pPr>
        <w:numPr>
          <w:ilvl w:val="0"/>
          <w:numId w:val="24"/>
        </w:numPr>
        <w:pBdr>
          <w:top w:val="nil"/>
          <w:left w:val="nil"/>
          <w:bottom w:val="nil"/>
          <w:right w:val="nil"/>
          <w:between w:val="nil"/>
        </w:pBdr>
        <w:rPr>
          <w:rFonts w:ascii="Sylfaen" w:eastAsia="GHEA Grapalat" w:hAnsi="Sylfaen" w:cs="GHEA Grapalat"/>
          <w:b/>
          <w:color w:val="000000"/>
          <w:sz w:val="22"/>
          <w:szCs w:val="22"/>
        </w:rPr>
      </w:pPr>
      <w:r w:rsidRPr="004D64E0">
        <w:rPr>
          <w:rFonts w:ascii="Sylfaen" w:eastAsia="GHEA Grapalat" w:hAnsi="Sylfaen" w:cs="GHEA Grapalat"/>
          <w:b/>
          <w:color w:val="000000"/>
          <w:sz w:val="22"/>
          <w:szCs w:val="22"/>
        </w:rPr>
        <w:lastRenderedPageBreak/>
        <w:t>Промежуточные юридические лица</w:t>
      </w:r>
    </w:p>
    <w:p w:rsidR="00B062E3" w:rsidRPr="004D64E0" w:rsidRDefault="00B062E3" w:rsidP="00B062E3">
      <w:pPr>
        <w:numPr>
          <w:ilvl w:val="1"/>
          <w:numId w:val="24"/>
        </w:numPr>
        <w:pBdr>
          <w:top w:val="nil"/>
          <w:left w:val="nil"/>
          <w:bottom w:val="nil"/>
          <w:right w:val="nil"/>
          <w:between w:val="nil"/>
        </w:pBdr>
        <w:spacing w:before="240" w:after="160"/>
        <w:ind w:left="788" w:hanging="431"/>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Наименование</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Наименование латинскими буквами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Номер государственной регистрации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День, месяц, год регистрации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Адрес регистрации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Государство регистрации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Имя и фамилия руководителя исполнительного органа</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numPr>
          <w:ilvl w:val="1"/>
          <w:numId w:val="24"/>
        </w:numPr>
        <w:pBdr>
          <w:top w:val="nil"/>
          <w:left w:val="nil"/>
          <w:bottom w:val="nil"/>
          <w:right w:val="nil"/>
          <w:between w:val="nil"/>
        </w:pBdr>
        <w:spacing w:before="240" w:after="160"/>
        <w:ind w:left="788" w:hanging="431"/>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62E3" w:rsidRPr="004D64E0" w:rsidTr="00086352">
        <w:trPr>
          <w:trHeight w:val="853"/>
        </w:trPr>
        <w:tc>
          <w:tcPr>
            <w:tcW w:w="2835" w:type="dxa"/>
            <w:vMerge w:val="restart"/>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142" w:hanging="142"/>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rPr>
          <w:trHeight w:val="850"/>
        </w:trPr>
        <w:tc>
          <w:tcPr>
            <w:tcW w:w="2835" w:type="dxa"/>
            <w:vMerge/>
            <w:shd w:val="clear" w:color="auto" w:fill="D9E2F3"/>
            <w:vAlign w:val="center"/>
          </w:tcPr>
          <w:p w:rsidR="00B062E3" w:rsidRPr="004D64E0" w:rsidRDefault="00B062E3" w:rsidP="00B062E3">
            <w:pPr>
              <w:numPr>
                <w:ilvl w:val="2"/>
                <w:numId w:val="24"/>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rPr>
          <w:trHeight w:val="850"/>
        </w:trPr>
        <w:tc>
          <w:tcPr>
            <w:tcW w:w="2835" w:type="dxa"/>
            <w:vMerge/>
            <w:shd w:val="clear" w:color="auto" w:fill="D9E2F3"/>
            <w:vAlign w:val="center"/>
          </w:tcPr>
          <w:p w:rsidR="00B062E3" w:rsidRPr="004D64E0" w:rsidRDefault="00B062E3" w:rsidP="00B062E3">
            <w:pPr>
              <w:numPr>
                <w:ilvl w:val="2"/>
                <w:numId w:val="24"/>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rPr>
          <w:trHeight w:val="850"/>
        </w:trPr>
        <w:tc>
          <w:tcPr>
            <w:tcW w:w="2835" w:type="dxa"/>
            <w:vMerge/>
            <w:shd w:val="clear" w:color="auto" w:fill="D9E2F3"/>
            <w:vAlign w:val="center"/>
          </w:tcPr>
          <w:p w:rsidR="00B062E3" w:rsidRPr="004D64E0" w:rsidRDefault="00B062E3" w:rsidP="00B062E3">
            <w:pPr>
              <w:numPr>
                <w:ilvl w:val="2"/>
                <w:numId w:val="24"/>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rPr>
          <w:trHeight w:val="850"/>
        </w:trPr>
        <w:tc>
          <w:tcPr>
            <w:tcW w:w="2835" w:type="dxa"/>
            <w:vMerge/>
            <w:shd w:val="clear" w:color="auto" w:fill="D9E2F3"/>
            <w:vAlign w:val="center"/>
          </w:tcPr>
          <w:p w:rsidR="00B062E3" w:rsidRPr="004D64E0" w:rsidRDefault="00B062E3" w:rsidP="00B062E3">
            <w:pPr>
              <w:numPr>
                <w:ilvl w:val="2"/>
                <w:numId w:val="24"/>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numPr>
          <w:ilvl w:val="1"/>
          <w:numId w:val="24"/>
        </w:numPr>
        <w:pBdr>
          <w:top w:val="nil"/>
          <w:left w:val="nil"/>
          <w:bottom w:val="nil"/>
          <w:right w:val="nil"/>
          <w:between w:val="nil"/>
        </w:pBdr>
        <w:spacing w:before="240" w:after="160"/>
        <w:rPr>
          <w:rFonts w:ascii="Sylfaen" w:eastAsia="GHEA Grapalat" w:hAnsi="Sylfaen" w:cs="GHEA Grapalat"/>
          <w:i/>
          <w:sz w:val="22"/>
          <w:szCs w:val="22"/>
        </w:rPr>
      </w:pPr>
      <w:r w:rsidRPr="004D64E0">
        <w:rPr>
          <w:rFonts w:ascii="Sylfaen" w:eastAsia="GHEA Grapalat" w:hAnsi="Sylfaen"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Наименование фондовой биржи</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r w:rsidR="00B062E3" w:rsidRPr="004D64E0" w:rsidTr="00086352">
        <w:tc>
          <w:tcPr>
            <w:tcW w:w="2835" w:type="dxa"/>
            <w:shd w:val="clear" w:color="auto" w:fill="D9E2F3"/>
            <w:vAlign w:val="center"/>
          </w:tcPr>
          <w:p w:rsidR="00B062E3" w:rsidRPr="004D64E0" w:rsidRDefault="00B062E3" w:rsidP="00B062E3">
            <w:pPr>
              <w:numPr>
                <w:ilvl w:val="2"/>
                <w:numId w:val="24"/>
              </w:numPr>
              <w:pBdr>
                <w:top w:val="nil"/>
                <w:left w:val="nil"/>
                <w:bottom w:val="nil"/>
                <w:right w:val="nil"/>
                <w:between w:val="nil"/>
              </w:pBdr>
              <w:spacing w:after="160"/>
              <w:ind w:left="0" w:firstLine="0"/>
              <w:rPr>
                <w:rFonts w:ascii="Sylfaen" w:eastAsia="GHEA Grapalat" w:hAnsi="Sylfaen" w:cs="GHEA Grapalat"/>
                <w:color w:val="000000"/>
                <w:sz w:val="22"/>
                <w:szCs w:val="22"/>
              </w:rPr>
            </w:pPr>
            <w:r w:rsidRPr="004D64E0">
              <w:rPr>
                <w:rFonts w:ascii="Sylfaen" w:eastAsia="GHEA Grapalat" w:hAnsi="Sylfaen" w:cs="GHEA Grapalat"/>
                <w:color w:val="000000"/>
                <w:sz w:val="22"/>
                <w:szCs w:val="22"/>
              </w:rPr>
              <w:t>Ссылка на документы, наличествующие на бирже</w:t>
            </w:r>
          </w:p>
        </w:tc>
        <w:tc>
          <w:tcPr>
            <w:tcW w:w="6180" w:type="dxa"/>
            <w:vAlign w:val="center"/>
          </w:tcPr>
          <w:p w:rsidR="00B062E3" w:rsidRPr="004D64E0" w:rsidRDefault="00B062E3" w:rsidP="00086352">
            <w:pPr>
              <w:spacing w:before="240" w:after="240"/>
              <w:rPr>
                <w:rFonts w:ascii="Sylfaen" w:eastAsia="GHEA Grapalat" w:hAnsi="Sylfaen" w:cs="GHEA Grapalat"/>
                <w:sz w:val="22"/>
                <w:szCs w:val="22"/>
              </w:rPr>
            </w:pPr>
          </w:p>
        </w:tc>
      </w:tr>
    </w:tbl>
    <w:p w:rsidR="00B062E3" w:rsidRPr="004D64E0" w:rsidRDefault="00B062E3" w:rsidP="00B062E3">
      <w:pPr>
        <w:pBdr>
          <w:top w:val="nil"/>
          <w:left w:val="nil"/>
          <w:bottom w:val="nil"/>
          <w:right w:val="nil"/>
          <w:between w:val="nil"/>
        </w:pBdr>
        <w:spacing w:before="240"/>
        <w:rPr>
          <w:rFonts w:ascii="Sylfaen" w:eastAsia="GHEA Grapalat" w:hAnsi="Sylfaen" w:cs="GHEA Grapalat"/>
          <w:i/>
          <w:sz w:val="22"/>
          <w:szCs w:val="22"/>
        </w:rPr>
      </w:pPr>
      <w:r w:rsidRPr="004D64E0">
        <w:rPr>
          <w:rFonts w:ascii="Sylfaen" w:eastAsia="GHEA Grapalat" w:hAnsi="Sylfaen" w:cs="GHEA Grapalat"/>
          <w:i/>
          <w:sz w:val="22"/>
          <w:szCs w:val="22"/>
        </w:rPr>
        <w:br w:type="page"/>
      </w:r>
    </w:p>
    <w:p w:rsidR="00B062E3" w:rsidRPr="004D64E0" w:rsidRDefault="00B062E3" w:rsidP="00B062E3">
      <w:pPr>
        <w:pStyle w:val="aff3"/>
        <w:numPr>
          <w:ilvl w:val="0"/>
          <w:numId w:val="24"/>
        </w:numPr>
        <w:pBdr>
          <w:top w:val="nil"/>
          <w:left w:val="nil"/>
          <w:bottom w:val="nil"/>
          <w:right w:val="nil"/>
          <w:between w:val="nil"/>
        </w:pBdr>
        <w:rPr>
          <w:rFonts w:ascii="Sylfaen" w:eastAsia="GHEA Grapalat" w:hAnsi="Sylfaen" w:cs="GHEA Grapalat"/>
          <w:b/>
          <w:color w:val="000000"/>
          <w:sz w:val="22"/>
          <w:szCs w:val="22"/>
        </w:rPr>
      </w:pPr>
      <w:r w:rsidRPr="004D64E0">
        <w:rPr>
          <w:rFonts w:ascii="Sylfaen" w:eastAsia="GHEA Grapalat" w:hAnsi="Sylfaen" w:cs="GHEA Grapalat"/>
          <w:b/>
          <w:color w:val="000000"/>
          <w:sz w:val="22"/>
          <w:szCs w:val="22"/>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B062E3" w:rsidRPr="004D64E0" w:rsidTr="00086352">
        <w:tc>
          <w:tcPr>
            <w:tcW w:w="9016" w:type="dxa"/>
            <w:shd w:val="clear" w:color="auto" w:fill="DBE5F1" w:themeFill="accent1" w:themeFillTint="33"/>
          </w:tcPr>
          <w:p w:rsidR="00B062E3" w:rsidRPr="004D64E0" w:rsidRDefault="00B062E3" w:rsidP="00086352">
            <w:pPr>
              <w:spacing w:before="240" w:after="160"/>
              <w:rPr>
                <w:rFonts w:ascii="Sylfaen" w:eastAsia="GHEA Grapalat" w:hAnsi="Sylfaen" w:cs="GHEA Grapalat"/>
                <w:i/>
                <w:color w:val="000000"/>
                <w:sz w:val="22"/>
                <w:szCs w:val="22"/>
              </w:rPr>
            </w:pPr>
            <w:r w:rsidRPr="004D64E0">
              <w:rPr>
                <w:rFonts w:ascii="Sylfaen" w:eastAsia="GHEA Grapalat" w:hAnsi="Sylfaen"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B062E3" w:rsidRPr="004D64E0" w:rsidTr="00086352">
        <w:trPr>
          <w:trHeight w:val="10187"/>
        </w:trPr>
        <w:tc>
          <w:tcPr>
            <w:tcW w:w="9016" w:type="dxa"/>
          </w:tcPr>
          <w:p w:rsidR="00B062E3" w:rsidRPr="004D64E0" w:rsidRDefault="00B062E3" w:rsidP="00086352">
            <w:pPr>
              <w:rPr>
                <w:rFonts w:ascii="Sylfaen" w:eastAsia="GHEA Grapalat" w:hAnsi="Sylfaen" w:cs="GHEA Grapalat"/>
                <w:b/>
                <w:color w:val="000000"/>
                <w:sz w:val="22"/>
                <w:szCs w:val="22"/>
              </w:rPr>
            </w:pPr>
          </w:p>
        </w:tc>
      </w:tr>
    </w:tbl>
    <w:p w:rsidR="00B062E3" w:rsidRPr="004D64E0" w:rsidRDefault="00B062E3" w:rsidP="00B062E3">
      <w:pPr>
        <w:pBdr>
          <w:top w:val="nil"/>
          <w:left w:val="nil"/>
          <w:bottom w:val="nil"/>
          <w:right w:val="nil"/>
          <w:between w:val="nil"/>
        </w:pBdr>
        <w:rPr>
          <w:rFonts w:ascii="Sylfaen" w:eastAsia="GHEA Grapalat" w:hAnsi="Sylfaen" w:cs="GHEA Grapalat"/>
          <w:b/>
          <w:color w:val="000000"/>
          <w:sz w:val="22"/>
          <w:szCs w:val="22"/>
        </w:rPr>
      </w:pPr>
    </w:p>
    <w:p w:rsidR="00B062E3" w:rsidRPr="004D64E0" w:rsidRDefault="00B062E3" w:rsidP="00B062E3">
      <w:pPr>
        <w:rPr>
          <w:rFonts w:ascii="Sylfaen" w:hAnsi="Sylfaen"/>
          <w:b/>
          <w:sz w:val="22"/>
          <w:szCs w:val="22"/>
        </w:rPr>
      </w:pPr>
    </w:p>
    <w:p w:rsidR="00B062E3" w:rsidRPr="004D64E0" w:rsidRDefault="00B062E3" w:rsidP="00B062E3">
      <w:pPr>
        <w:rPr>
          <w:ins w:id="5" w:author="Inesa Kocharyan" w:date="2021-09-01T11:45:00Z"/>
          <w:rFonts w:ascii="Sylfaen" w:hAnsi="Sylfaen"/>
          <w:b/>
          <w:sz w:val="22"/>
          <w:szCs w:val="22"/>
        </w:rPr>
      </w:pPr>
    </w:p>
    <w:p w:rsidR="00B062E3" w:rsidRPr="004D64E0" w:rsidRDefault="00B062E3" w:rsidP="00B062E3">
      <w:pPr>
        <w:rPr>
          <w:rFonts w:ascii="Sylfaen" w:hAnsi="Sylfaen"/>
          <w:b/>
          <w:sz w:val="22"/>
          <w:szCs w:val="22"/>
        </w:rPr>
      </w:pPr>
      <w:r w:rsidRPr="004D64E0">
        <w:rPr>
          <w:rFonts w:ascii="Sylfaen" w:hAnsi="Sylfaen"/>
          <w:b/>
          <w:sz w:val="22"/>
          <w:szCs w:val="22"/>
        </w:rPr>
        <w:br w:type="page"/>
      </w:r>
    </w:p>
    <w:p w:rsidR="00B062E3" w:rsidRPr="004D64E0" w:rsidRDefault="00B062E3" w:rsidP="00B062E3">
      <w:pPr>
        <w:contextualSpacing/>
        <w:jc w:val="center"/>
        <w:rPr>
          <w:rFonts w:ascii="Sylfaen" w:hAnsi="Sylfaen"/>
          <w:b/>
          <w:sz w:val="22"/>
          <w:szCs w:val="22"/>
          <w:lang w:val="hy-AM"/>
        </w:rPr>
      </w:pPr>
      <w:r w:rsidRPr="004D64E0">
        <w:rPr>
          <w:rFonts w:ascii="Sylfaen" w:hAnsi="Sylfaen"/>
          <w:b/>
          <w:sz w:val="22"/>
          <w:szCs w:val="22"/>
        </w:rPr>
        <w:lastRenderedPageBreak/>
        <w:t>Порядок заполнения декларации</w:t>
      </w:r>
    </w:p>
    <w:p w:rsidR="00B062E3" w:rsidRPr="004D64E0" w:rsidRDefault="00B062E3" w:rsidP="00B062E3">
      <w:pPr>
        <w:pStyle w:val="aff3"/>
        <w:numPr>
          <w:ilvl w:val="0"/>
          <w:numId w:val="25"/>
        </w:numPr>
        <w:spacing w:after="200"/>
        <w:ind w:left="0"/>
        <w:contextualSpacing/>
        <w:jc w:val="both"/>
        <w:rPr>
          <w:rFonts w:ascii="Sylfaen" w:hAnsi="Sylfaen"/>
          <w:sz w:val="22"/>
          <w:szCs w:val="22"/>
        </w:rPr>
      </w:pPr>
      <w:r w:rsidRPr="004D64E0">
        <w:rPr>
          <w:rFonts w:ascii="Sylfaen" w:hAnsi="Sylfaen"/>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B062E3" w:rsidRPr="004D64E0" w:rsidRDefault="00B062E3" w:rsidP="00B062E3">
      <w:pPr>
        <w:pStyle w:val="aff3"/>
        <w:numPr>
          <w:ilvl w:val="0"/>
          <w:numId w:val="26"/>
        </w:numPr>
        <w:spacing w:after="200"/>
        <w:ind w:left="0" w:firstLine="142"/>
        <w:contextualSpacing/>
        <w:jc w:val="both"/>
        <w:rPr>
          <w:rFonts w:ascii="Sylfaen" w:hAnsi="Sylfaen"/>
          <w:sz w:val="22"/>
          <w:szCs w:val="22"/>
        </w:rPr>
      </w:pPr>
      <w:r w:rsidRPr="004D64E0">
        <w:rPr>
          <w:rFonts w:ascii="Sylfaen" w:hAnsi="Sylfaen"/>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062E3" w:rsidRPr="004D64E0" w:rsidRDefault="00B062E3" w:rsidP="00B062E3">
      <w:pPr>
        <w:pStyle w:val="aff3"/>
        <w:numPr>
          <w:ilvl w:val="0"/>
          <w:numId w:val="26"/>
        </w:numPr>
        <w:spacing w:after="200"/>
        <w:contextualSpacing/>
        <w:jc w:val="both"/>
        <w:rPr>
          <w:rFonts w:ascii="Sylfaen" w:hAnsi="Sylfaen"/>
          <w:sz w:val="22"/>
          <w:szCs w:val="22"/>
        </w:rPr>
      </w:pPr>
      <w:r w:rsidRPr="004D64E0">
        <w:rPr>
          <w:rFonts w:ascii="Sylfaen" w:hAnsi="Sylfaen"/>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062E3" w:rsidRPr="004D64E0" w:rsidRDefault="00B062E3" w:rsidP="00B062E3">
      <w:pPr>
        <w:pStyle w:val="aff3"/>
        <w:numPr>
          <w:ilvl w:val="0"/>
          <w:numId w:val="26"/>
        </w:numPr>
        <w:spacing w:after="200"/>
        <w:ind w:left="0" w:firstLine="0"/>
        <w:contextualSpacing/>
        <w:jc w:val="both"/>
        <w:rPr>
          <w:rFonts w:ascii="Sylfaen" w:hAnsi="Sylfaen"/>
          <w:sz w:val="22"/>
          <w:szCs w:val="22"/>
        </w:rPr>
      </w:pPr>
      <w:r w:rsidRPr="004D64E0">
        <w:rPr>
          <w:rFonts w:ascii="Sylfaen" w:hAnsi="Sylfaen"/>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062E3" w:rsidRPr="004D64E0" w:rsidRDefault="00B062E3" w:rsidP="00B062E3">
      <w:pPr>
        <w:pStyle w:val="aff3"/>
        <w:numPr>
          <w:ilvl w:val="0"/>
          <w:numId w:val="25"/>
        </w:numPr>
        <w:spacing w:after="200"/>
        <w:ind w:left="142" w:hanging="284"/>
        <w:contextualSpacing/>
        <w:jc w:val="both"/>
        <w:rPr>
          <w:rFonts w:ascii="Sylfaen" w:hAnsi="Sylfaen"/>
          <w:sz w:val="22"/>
          <w:szCs w:val="22"/>
        </w:rPr>
      </w:pPr>
      <w:r w:rsidRPr="004D64E0">
        <w:rPr>
          <w:rFonts w:ascii="Sylfaen" w:hAnsi="Sylfaen"/>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D64E0">
        <w:rPr>
          <w:rFonts w:ascii="Sylfaen" w:hAnsi="Sylfaen"/>
          <w:sz w:val="22"/>
          <w:szCs w:val="22"/>
        </w:rPr>
        <w:t>листингированы</w:t>
      </w:r>
      <w:proofErr w:type="spellEnd"/>
      <w:r w:rsidRPr="004D64E0">
        <w:rPr>
          <w:rFonts w:ascii="Sylfaen" w:hAnsi="Sylfaen"/>
          <w:sz w:val="22"/>
          <w:szCs w:val="22"/>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B062E3" w:rsidRPr="004D64E0" w:rsidRDefault="00B062E3" w:rsidP="00B062E3">
      <w:pPr>
        <w:pStyle w:val="aff3"/>
        <w:numPr>
          <w:ilvl w:val="0"/>
          <w:numId w:val="27"/>
        </w:numPr>
        <w:spacing w:after="200"/>
        <w:contextualSpacing/>
        <w:jc w:val="both"/>
        <w:rPr>
          <w:rFonts w:ascii="Sylfaen" w:hAnsi="Sylfaen"/>
          <w:sz w:val="22"/>
          <w:szCs w:val="22"/>
        </w:rPr>
      </w:pPr>
      <w:proofErr w:type="gramStart"/>
      <w:r w:rsidRPr="004D64E0">
        <w:rPr>
          <w:rFonts w:ascii="Sylfaen" w:hAnsi="Sylfaen"/>
          <w:sz w:val="22"/>
          <w:szCs w:val="22"/>
        </w:rPr>
        <w:t>в подразделе "Данные листинга акций" заполняется наименование фондовой биржи, указывая в скобках код биржи (</w:t>
      </w:r>
      <w:proofErr w:type="spellStart"/>
      <w:r w:rsidRPr="004D64E0">
        <w:rPr>
          <w:rFonts w:ascii="Sylfaen" w:hAnsi="Sylfaen"/>
          <w:sz w:val="22"/>
          <w:szCs w:val="22"/>
        </w:rPr>
        <w:t>Market</w:t>
      </w:r>
      <w:proofErr w:type="spellEnd"/>
      <w:r w:rsidRPr="004D64E0">
        <w:rPr>
          <w:rFonts w:ascii="Sylfaen" w:hAnsi="Sylfaen"/>
          <w:sz w:val="22"/>
          <w:szCs w:val="22"/>
        </w:rPr>
        <w:t xml:space="preserve"> </w:t>
      </w:r>
      <w:proofErr w:type="spellStart"/>
      <w:r w:rsidRPr="004D64E0">
        <w:rPr>
          <w:rFonts w:ascii="Sylfaen" w:hAnsi="Sylfaen"/>
          <w:sz w:val="22"/>
          <w:szCs w:val="22"/>
        </w:rPr>
        <w:t>Identifier</w:t>
      </w:r>
      <w:proofErr w:type="spellEnd"/>
      <w:r w:rsidRPr="004D64E0">
        <w:rPr>
          <w:rFonts w:ascii="Sylfaen" w:hAnsi="Sylfaen"/>
          <w:sz w:val="22"/>
          <w:szCs w:val="22"/>
        </w:rPr>
        <w:t xml:space="preserve"> </w:t>
      </w:r>
      <w:proofErr w:type="spellStart"/>
      <w:r w:rsidRPr="004D64E0">
        <w:rPr>
          <w:rFonts w:ascii="Sylfaen" w:hAnsi="Sylfaen"/>
          <w:sz w:val="22"/>
          <w:szCs w:val="22"/>
        </w:rPr>
        <w:t>Code</w:t>
      </w:r>
      <w:proofErr w:type="spellEnd"/>
      <w:r w:rsidRPr="004D64E0">
        <w:rPr>
          <w:rFonts w:ascii="Sylfaen" w:hAnsi="Sylfaen"/>
          <w:sz w:val="22"/>
          <w:szCs w:val="22"/>
        </w:rPr>
        <w:t xml:space="preserve">), где </w:t>
      </w:r>
      <w:proofErr w:type="spellStart"/>
      <w:r w:rsidRPr="004D64E0">
        <w:rPr>
          <w:rFonts w:ascii="Sylfaen" w:hAnsi="Sylfaen"/>
          <w:sz w:val="22"/>
          <w:szCs w:val="22"/>
        </w:rPr>
        <w:t>листингированы</w:t>
      </w:r>
      <w:proofErr w:type="spellEnd"/>
      <w:r w:rsidRPr="004D64E0">
        <w:rPr>
          <w:rFonts w:ascii="Sylfaen" w:hAnsi="Sylfaen"/>
          <w:sz w:val="22"/>
          <w:szCs w:val="22"/>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B062E3" w:rsidRPr="004D64E0" w:rsidRDefault="00B062E3" w:rsidP="00B062E3">
      <w:pPr>
        <w:pStyle w:val="aff3"/>
        <w:numPr>
          <w:ilvl w:val="0"/>
          <w:numId w:val="27"/>
        </w:numPr>
        <w:spacing w:after="200"/>
        <w:contextualSpacing/>
        <w:jc w:val="both"/>
        <w:rPr>
          <w:rFonts w:ascii="Sylfaen" w:hAnsi="Sylfaen"/>
          <w:sz w:val="22"/>
          <w:szCs w:val="22"/>
        </w:rPr>
      </w:pPr>
      <w:r w:rsidRPr="004D64E0">
        <w:rPr>
          <w:rFonts w:ascii="Sylfaen" w:hAnsi="Sylfaen"/>
          <w:sz w:val="22"/>
          <w:szCs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062E3" w:rsidRPr="004D64E0" w:rsidRDefault="00B062E3" w:rsidP="00B062E3">
      <w:pPr>
        <w:pStyle w:val="aff3"/>
        <w:numPr>
          <w:ilvl w:val="0"/>
          <w:numId w:val="27"/>
        </w:numPr>
        <w:spacing w:after="200"/>
        <w:contextualSpacing/>
        <w:jc w:val="both"/>
        <w:rPr>
          <w:rFonts w:ascii="Sylfaen" w:hAnsi="Sylfaen"/>
          <w:sz w:val="22"/>
          <w:szCs w:val="22"/>
        </w:rPr>
      </w:pPr>
      <w:r w:rsidRPr="004D64E0">
        <w:rPr>
          <w:rFonts w:ascii="Sylfaen" w:hAnsi="Sylfaen"/>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062E3" w:rsidRPr="004D64E0" w:rsidRDefault="00B062E3" w:rsidP="00B062E3">
      <w:pPr>
        <w:pStyle w:val="aff3"/>
        <w:numPr>
          <w:ilvl w:val="0"/>
          <w:numId w:val="25"/>
        </w:numPr>
        <w:spacing w:after="200"/>
        <w:ind w:left="0"/>
        <w:contextualSpacing/>
        <w:jc w:val="both"/>
        <w:rPr>
          <w:rFonts w:ascii="Sylfaen" w:hAnsi="Sylfaen"/>
          <w:sz w:val="22"/>
          <w:szCs w:val="22"/>
        </w:rPr>
      </w:pPr>
      <w:r w:rsidRPr="004D64E0">
        <w:rPr>
          <w:rFonts w:ascii="Sylfaen" w:hAnsi="Sylfaen"/>
          <w:sz w:val="22"/>
          <w:szCs w:val="22"/>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D64E0">
        <w:rPr>
          <w:rFonts w:ascii="Sylfaen" w:hAnsi="Sylfaen"/>
          <w:sz w:val="22"/>
          <w:szCs w:val="22"/>
        </w:rPr>
        <w:t>организациий</w:t>
      </w:r>
      <w:proofErr w:type="spellEnd"/>
      <w:r w:rsidRPr="004D64E0">
        <w:rPr>
          <w:rFonts w:ascii="Sylfaen" w:hAnsi="Sylfaen"/>
          <w:sz w:val="22"/>
          <w:szCs w:val="22"/>
        </w:rPr>
        <w:t>. В этом разделе подразделы заполняются следующими правилами</w:t>
      </w:r>
      <w:r w:rsidRPr="004D64E0">
        <w:rPr>
          <w:rFonts w:ascii="MS Mincho" w:eastAsia="MS Mincho" w:hAnsi="MS Mincho" w:cs="MS Mincho" w:hint="eastAsia"/>
          <w:sz w:val="22"/>
          <w:szCs w:val="22"/>
        </w:rPr>
        <w:t>․</w:t>
      </w:r>
    </w:p>
    <w:p w:rsidR="00B062E3" w:rsidRPr="004D64E0" w:rsidRDefault="00B062E3" w:rsidP="00B062E3">
      <w:pPr>
        <w:pStyle w:val="aff3"/>
        <w:numPr>
          <w:ilvl w:val="0"/>
          <w:numId w:val="28"/>
        </w:numPr>
        <w:spacing w:after="200"/>
        <w:ind w:left="0" w:hanging="426"/>
        <w:contextualSpacing/>
        <w:jc w:val="both"/>
        <w:rPr>
          <w:rFonts w:ascii="Sylfaen" w:hAnsi="Sylfaen"/>
          <w:sz w:val="22"/>
          <w:szCs w:val="22"/>
        </w:rPr>
      </w:pPr>
      <w:r w:rsidRPr="004D64E0">
        <w:rPr>
          <w:rFonts w:ascii="Sylfaen" w:hAnsi="Sylfaen"/>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4D64E0">
        <w:rPr>
          <w:rFonts w:ascii="Sylfaen" w:hAnsi="Sylfaen"/>
          <w:sz w:val="22"/>
          <w:szCs w:val="22"/>
        </w:rPr>
        <w:t>муниципалитета</w:t>
      </w:r>
      <w:proofErr w:type="gramStart"/>
      <w:r w:rsidRPr="004D64E0">
        <w:rPr>
          <w:rFonts w:ascii="Sylfaen" w:hAnsi="Sylfaen"/>
          <w:sz w:val="22"/>
          <w:szCs w:val="22"/>
        </w:rPr>
        <w:t>.В</w:t>
      </w:r>
      <w:proofErr w:type="spellEnd"/>
      <w:proofErr w:type="gramEnd"/>
      <w:r w:rsidRPr="004D64E0">
        <w:rPr>
          <w:rFonts w:ascii="Sylfaen" w:hAnsi="Sylfaen"/>
          <w:sz w:val="22"/>
          <w:szCs w:val="22"/>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w:t>
      </w:r>
      <w:r w:rsidRPr="004D64E0">
        <w:rPr>
          <w:rFonts w:ascii="Sylfaen" w:hAnsi="Sylfaen"/>
          <w:sz w:val="22"/>
          <w:szCs w:val="22"/>
        </w:rPr>
        <w:lastRenderedPageBreak/>
        <w:t>виде участия в уставном капитале производятся с учетом правил, установленных абзацем "а" подпункта 5 пункта 4 настоящего Порядка;</w:t>
      </w:r>
    </w:p>
    <w:p w:rsidR="00B062E3" w:rsidRPr="004D64E0" w:rsidRDefault="00B062E3" w:rsidP="00B062E3">
      <w:pPr>
        <w:ind w:left="-360"/>
        <w:contextualSpacing/>
        <w:jc w:val="both"/>
        <w:rPr>
          <w:rFonts w:ascii="Sylfaen" w:hAnsi="Sylfaen"/>
          <w:sz w:val="22"/>
          <w:szCs w:val="22"/>
        </w:rPr>
      </w:pPr>
      <w:r w:rsidRPr="004D64E0">
        <w:rPr>
          <w:rFonts w:ascii="Sylfaen" w:hAnsi="Sylfaen"/>
          <w:sz w:val="22"/>
          <w:szCs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062E3" w:rsidRPr="004D64E0" w:rsidRDefault="00B062E3" w:rsidP="00B062E3">
      <w:pPr>
        <w:pStyle w:val="aff3"/>
        <w:numPr>
          <w:ilvl w:val="0"/>
          <w:numId w:val="25"/>
        </w:numPr>
        <w:spacing w:after="200"/>
        <w:ind w:left="0"/>
        <w:contextualSpacing/>
        <w:jc w:val="both"/>
        <w:rPr>
          <w:rFonts w:ascii="Sylfaen" w:hAnsi="Sylfaen"/>
          <w:sz w:val="22"/>
          <w:szCs w:val="22"/>
        </w:rPr>
      </w:pPr>
      <w:r w:rsidRPr="004D64E0">
        <w:rPr>
          <w:rFonts w:ascii="Sylfaen" w:hAnsi="Sylfaen"/>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D64E0">
        <w:rPr>
          <w:rFonts w:ascii="MS Mincho" w:eastAsia="MS Mincho" w:hAnsi="MS Mincho" w:cs="MS Mincho" w:hint="eastAsia"/>
          <w:sz w:val="22"/>
          <w:szCs w:val="22"/>
        </w:rPr>
        <w:t>․</w:t>
      </w:r>
    </w:p>
    <w:p w:rsidR="00B062E3" w:rsidRPr="004D64E0" w:rsidRDefault="00B062E3" w:rsidP="00B062E3">
      <w:pPr>
        <w:pStyle w:val="aff3"/>
        <w:numPr>
          <w:ilvl w:val="0"/>
          <w:numId w:val="29"/>
        </w:numPr>
        <w:spacing w:after="200"/>
        <w:ind w:left="0"/>
        <w:contextualSpacing/>
        <w:jc w:val="both"/>
        <w:rPr>
          <w:rFonts w:ascii="Sylfaen" w:hAnsi="Sylfaen"/>
          <w:sz w:val="22"/>
          <w:szCs w:val="22"/>
        </w:rPr>
      </w:pPr>
      <w:r w:rsidRPr="004D64E0">
        <w:rPr>
          <w:rFonts w:ascii="Sylfaen" w:hAnsi="Sylfaen"/>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062E3" w:rsidRPr="004D64E0" w:rsidRDefault="00B062E3" w:rsidP="00B062E3">
      <w:pPr>
        <w:ind w:left="-375"/>
        <w:contextualSpacing/>
        <w:jc w:val="both"/>
        <w:rPr>
          <w:rFonts w:ascii="Sylfaen" w:hAnsi="Sylfaen"/>
          <w:sz w:val="22"/>
          <w:szCs w:val="22"/>
          <w:highlight w:val="yellow"/>
        </w:rPr>
      </w:pPr>
      <w:r w:rsidRPr="004D64E0">
        <w:rPr>
          <w:rFonts w:ascii="Sylfaen" w:hAnsi="Sylfaen"/>
          <w:sz w:val="22"/>
          <w:szCs w:val="22"/>
        </w:rPr>
        <w:t>2)  в подразделе "Документ, удостоверяющий личность" вносятся сведения о документе, удостоверяющем личность реального бенефициара;</w:t>
      </w:r>
    </w:p>
    <w:p w:rsidR="00B062E3" w:rsidRPr="004D64E0" w:rsidRDefault="00B062E3" w:rsidP="00B062E3">
      <w:pPr>
        <w:ind w:left="-375"/>
        <w:contextualSpacing/>
        <w:jc w:val="both"/>
        <w:rPr>
          <w:rFonts w:ascii="Sylfaen" w:hAnsi="Sylfaen"/>
          <w:sz w:val="22"/>
          <w:szCs w:val="22"/>
          <w:highlight w:val="yellow"/>
        </w:rPr>
      </w:pPr>
      <w:r w:rsidRPr="004D64E0">
        <w:rPr>
          <w:rFonts w:ascii="Sylfaen" w:hAnsi="Sylfaen"/>
          <w:sz w:val="22"/>
          <w:szCs w:val="22"/>
        </w:rPr>
        <w:t>3) в подразделе "Адрес учета лица" заполняется адрес места учета реального бенефициара;</w:t>
      </w:r>
    </w:p>
    <w:p w:rsidR="00B062E3" w:rsidRPr="004D64E0" w:rsidRDefault="00B062E3" w:rsidP="00B062E3">
      <w:pPr>
        <w:ind w:left="-375"/>
        <w:contextualSpacing/>
        <w:jc w:val="both"/>
        <w:rPr>
          <w:rFonts w:ascii="Sylfaen" w:hAnsi="Sylfaen"/>
          <w:sz w:val="22"/>
          <w:szCs w:val="22"/>
          <w:highlight w:val="yellow"/>
        </w:rPr>
      </w:pPr>
      <w:r w:rsidRPr="004D64E0">
        <w:rPr>
          <w:rFonts w:ascii="Sylfaen" w:hAnsi="Sylfaen"/>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062E3" w:rsidRPr="004D64E0" w:rsidRDefault="00B062E3" w:rsidP="00B062E3">
      <w:pPr>
        <w:ind w:left="-375"/>
        <w:contextualSpacing/>
        <w:jc w:val="both"/>
        <w:rPr>
          <w:rFonts w:ascii="Sylfaen" w:hAnsi="Sylfaen"/>
          <w:sz w:val="22"/>
          <w:szCs w:val="22"/>
        </w:rPr>
      </w:pPr>
      <w:r w:rsidRPr="004D64E0">
        <w:rPr>
          <w:rFonts w:ascii="Sylfaen" w:hAnsi="Sylfaen"/>
          <w:sz w:val="22"/>
          <w:szCs w:val="22"/>
        </w:rPr>
        <w:t xml:space="preserve">5) подраздел "Основания </w:t>
      </w:r>
      <w:r w:rsidRPr="004D64E0">
        <w:rPr>
          <w:rFonts w:ascii="Sylfaen" w:eastAsiaTheme="minorHAnsi" w:hAnsi="Sylfaen" w:cstheme="minorBidi"/>
          <w:sz w:val="22"/>
          <w:szCs w:val="22"/>
        </w:rPr>
        <w:t>являться</w:t>
      </w:r>
      <w:r w:rsidRPr="004D64E0">
        <w:rPr>
          <w:rFonts w:ascii="Sylfaen" w:hAnsi="Sylfaen"/>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4D64E0">
        <w:rPr>
          <w:rFonts w:ascii="Sylfaen" w:hAnsi="Sylfaen"/>
          <w:sz w:val="22"/>
          <w:szCs w:val="22"/>
        </w:rPr>
        <w:t>реальнго</w:t>
      </w:r>
      <w:proofErr w:type="spellEnd"/>
      <w:r w:rsidRPr="004D64E0">
        <w:rPr>
          <w:rFonts w:ascii="Sylfaen" w:hAnsi="Sylfaen"/>
          <w:sz w:val="22"/>
          <w:szCs w:val="22"/>
        </w:rPr>
        <w:t xml:space="preserve"> бенефициара </w:t>
      </w:r>
      <w:proofErr w:type="gramStart"/>
      <w:r w:rsidRPr="004D64E0">
        <w:rPr>
          <w:rFonts w:ascii="Sylfaen" w:hAnsi="Sylfaen"/>
          <w:sz w:val="22"/>
          <w:szCs w:val="22"/>
        </w:rPr>
        <w:t>по</w:t>
      </w:r>
      <w:proofErr w:type="gramEnd"/>
      <w:r w:rsidRPr="004D64E0">
        <w:rPr>
          <w:rFonts w:ascii="Sylfaen" w:hAnsi="Sylfaen"/>
          <w:sz w:val="22"/>
          <w:szCs w:val="22"/>
        </w:rPr>
        <w:t xml:space="preserve"> более </w:t>
      </w:r>
      <w:proofErr w:type="gramStart"/>
      <w:r w:rsidRPr="004D64E0">
        <w:rPr>
          <w:rFonts w:ascii="Sylfaen" w:hAnsi="Sylfaen"/>
          <w:sz w:val="22"/>
          <w:szCs w:val="22"/>
        </w:rPr>
        <w:t>чем</w:t>
      </w:r>
      <w:proofErr w:type="gramEnd"/>
      <w:r w:rsidRPr="004D64E0">
        <w:rPr>
          <w:rFonts w:ascii="Sylfaen" w:hAnsi="Sylfaen"/>
          <w:sz w:val="22"/>
          <w:szCs w:val="22"/>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062E3" w:rsidRPr="004D64E0" w:rsidRDefault="00B062E3" w:rsidP="00B062E3">
      <w:pPr>
        <w:contextualSpacing/>
        <w:jc w:val="both"/>
        <w:rPr>
          <w:rFonts w:ascii="Sylfaen" w:eastAsia="GHEA Grapalat" w:hAnsi="Sylfaen" w:cs="GHEA Grapalat"/>
          <w:sz w:val="22"/>
          <w:szCs w:val="22"/>
        </w:rPr>
      </w:pPr>
      <w:r w:rsidRPr="004D64E0">
        <w:rPr>
          <w:rFonts w:ascii="Sylfaen" w:hAnsi="Sylfaen"/>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4D64E0">
        <w:rPr>
          <w:rFonts w:ascii="Sylfaen" w:hAnsi="Sylfaen"/>
          <w:sz w:val="22"/>
          <w:szCs w:val="22"/>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4D64E0">
        <w:rPr>
          <w:rFonts w:ascii="Sylfaen" w:hAnsi="Sylfaen"/>
          <w:sz w:val="22"/>
          <w:szCs w:val="22"/>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D64E0">
        <w:rPr>
          <w:rFonts w:ascii="Sylfaen" w:hAnsi="Sylfaen"/>
          <w:sz w:val="22"/>
          <w:szCs w:val="22"/>
          <w:lang w:val="hy-AM"/>
        </w:rPr>
        <w:t>Օ</w:t>
      </w:r>
      <w:proofErr w:type="spellStart"/>
      <w:r w:rsidRPr="004D64E0">
        <w:rPr>
          <w:rFonts w:ascii="Sylfaen" w:hAnsi="Sylfaen"/>
          <w:sz w:val="22"/>
          <w:szCs w:val="22"/>
        </w:rPr>
        <w:t>рганизации</w:t>
      </w:r>
      <w:proofErr w:type="spellEnd"/>
      <w:r w:rsidRPr="004D64E0">
        <w:rPr>
          <w:rFonts w:ascii="Sylfaen" w:hAnsi="Sylfaen"/>
          <w:sz w:val="22"/>
          <w:szCs w:val="22"/>
        </w:rPr>
        <w:t xml:space="preserve"> в процентном выражении. Размер участия рассчитывается на основании совокупности всех процентов участия в уставном капитале </w:t>
      </w:r>
      <w:r w:rsidRPr="004D64E0">
        <w:rPr>
          <w:rFonts w:ascii="Sylfaen" w:hAnsi="Sylfaen"/>
          <w:sz w:val="22"/>
          <w:szCs w:val="22"/>
          <w:lang w:val="hy-AM"/>
        </w:rPr>
        <w:t>Օ</w:t>
      </w:r>
      <w:proofErr w:type="spellStart"/>
      <w:r w:rsidRPr="004D64E0">
        <w:rPr>
          <w:rFonts w:ascii="Sylfaen" w:hAnsi="Sylfaen"/>
          <w:sz w:val="22"/>
          <w:szCs w:val="22"/>
        </w:rPr>
        <w:t>рганизации</w:t>
      </w:r>
      <w:proofErr w:type="spellEnd"/>
      <w:r w:rsidRPr="004D64E0">
        <w:rPr>
          <w:rFonts w:ascii="Sylfaen" w:hAnsi="Sylfaen"/>
          <w:sz w:val="22"/>
          <w:szCs w:val="22"/>
        </w:rPr>
        <w:t xml:space="preserve"> в результате прямого и косвенного участия реального бенефициара. </w:t>
      </w:r>
      <w:proofErr w:type="gramStart"/>
      <w:r w:rsidRPr="004D64E0">
        <w:rPr>
          <w:rFonts w:ascii="Sylfaen" w:hAnsi="Sylfaen"/>
          <w:sz w:val="22"/>
          <w:szCs w:val="22"/>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D64E0">
        <w:rPr>
          <w:rFonts w:ascii="Sylfaen" w:hAnsi="Sylfaen"/>
          <w:sz w:val="22"/>
          <w:szCs w:val="22"/>
          <w:lang w:val="hy-AM"/>
        </w:rPr>
        <w:t>Օ</w:t>
      </w:r>
      <w:proofErr w:type="spellStart"/>
      <w:r w:rsidRPr="004D64E0">
        <w:rPr>
          <w:rFonts w:ascii="Sylfaen" w:hAnsi="Sylfaen"/>
          <w:sz w:val="22"/>
          <w:szCs w:val="22"/>
        </w:rPr>
        <w:t>рганизации</w:t>
      </w:r>
      <w:proofErr w:type="spellEnd"/>
      <w:r w:rsidRPr="004D64E0">
        <w:rPr>
          <w:rFonts w:ascii="Sylfaen" w:hAnsi="Sylfaen"/>
          <w:sz w:val="22"/>
          <w:szCs w:val="22"/>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4D64E0">
        <w:rPr>
          <w:rFonts w:ascii="Sylfaen" w:hAnsi="Sylfaen"/>
          <w:sz w:val="22"/>
          <w:szCs w:val="22"/>
        </w:rPr>
        <w:t xml:space="preserve"> </w:t>
      </w:r>
      <w:r w:rsidRPr="004D64E0">
        <w:rPr>
          <w:rFonts w:ascii="Sylfaen" w:eastAsia="GHEA Grapalat" w:hAnsi="Sylfaen"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062E3" w:rsidRPr="004D64E0" w:rsidRDefault="00B062E3" w:rsidP="00B062E3">
      <w:pPr>
        <w:contextualSpacing/>
        <w:jc w:val="both"/>
        <w:rPr>
          <w:rFonts w:ascii="Sylfaen" w:hAnsi="Sylfaen"/>
          <w:sz w:val="22"/>
          <w:szCs w:val="22"/>
          <w:lang w:val="hy-AM"/>
        </w:rPr>
      </w:pPr>
      <w:proofErr w:type="gramStart"/>
      <w:r w:rsidRPr="004D64E0">
        <w:rPr>
          <w:rFonts w:ascii="Sylfaen" w:hAnsi="Sylfaen"/>
          <w:sz w:val="22"/>
          <w:szCs w:val="22"/>
        </w:rPr>
        <w:lastRenderedPageBreak/>
        <w:t>б</w:t>
      </w:r>
      <w:proofErr w:type="gramEnd"/>
      <w:r w:rsidRPr="004D64E0">
        <w:rPr>
          <w:rFonts w:ascii="Sylfaen" w:hAnsi="Sylfaen"/>
          <w:sz w:val="22"/>
          <w:szCs w:val="22"/>
        </w:rPr>
        <w:t xml:space="preserve">. в пункте </w:t>
      </w:r>
      <w:r w:rsidRPr="004D64E0">
        <w:rPr>
          <w:rFonts w:ascii="Sylfaen" w:eastAsia="GHEA Grapalat" w:hAnsi="Sylfaen" w:cs="GHEA Grapalat"/>
          <w:sz w:val="22"/>
          <w:szCs w:val="22"/>
        </w:rPr>
        <w:t>"</w:t>
      </w:r>
      <w:r w:rsidRPr="004D64E0">
        <w:rPr>
          <w:rFonts w:ascii="Sylfaen" w:hAnsi="Sylfaen"/>
          <w:sz w:val="22"/>
          <w:szCs w:val="22"/>
        </w:rPr>
        <w:t>б</w:t>
      </w:r>
      <w:r w:rsidRPr="004D64E0">
        <w:rPr>
          <w:rFonts w:ascii="Sylfaen" w:eastAsia="GHEA Grapalat" w:hAnsi="Sylfaen" w:cs="GHEA Grapalat"/>
          <w:sz w:val="22"/>
          <w:szCs w:val="22"/>
        </w:rPr>
        <w:t>"</w:t>
      </w:r>
      <w:r w:rsidRPr="004D64E0">
        <w:rPr>
          <w:rFonts w:ascii="Sylfaen" w:hAnsi="Sylfaen"/>
          <w:sz w:val="22"/>
          <w:szCs w:val="22"/>
        </w:rPr>
        <w:t xml:space="preserve"> этого подраздела делается отметка, если лицо по смыслу пункта </w:t>
      </w:r>
      <w:r w:rsidRPr="004D64E0">
        <w:rPr>
          <w:rFonts w:ascii="Sylfaen" w:eastAsia="GHEA Grapalat" w:hAnsi="Sylfaen" w:cs="GHEA Grapalat"/>
          <w:sz w:val="22"/>
          <w:szCs w:val="22"/>
        </w:rPr>
        <w:t>"</w:t>
      </w:r>
      <w:r w:rsidRPr="004D64E0">
        <w:rPr>
          <w:rFonts w:ascii="Sylfaen" w:hAnsi="Sylfaen"/>
          <w:sz w:val="22"/>
          <w:szCs w:val="22"/>
        </w:rPr>
        <w:t>а</w:t>
      </w:r>
      <w:r w:rsidRPr="004D64E0">
        <w:rPr>
          <w:rFonts w:ascii="Sylfaen" w:eastAsia="GHEA Grapalat" w:hAnsi="Sylfaen" w:cs="GHEA Grapalat"/>
          <w:sz w:val="22"/>
          <w:szCs w:val="22"/>
        </w:rPr>
        <w:t>"</w:t>
      </w:r>
      <w:r w:rsidRPr="004D64E0">
        <w:rPr>
          <w:rFonts w:ascii="Sylfaen" w:hAnsi="Sylfaen"/>
          <w:sz w:val="22"/>
          <w:szCs w:val="22"/>
        </w:rPr>
        <w:t xml:space="preserve"> не является реальным бенефициаром Организации, но контролирует </w:t>
      </w:r>
      <w:r w:rsidRPr="004D64E0">
        <w:rPr>
          <w:rFonts w:ascii="Sylfaen" w:hAnsi="Sylfaen"/>
          <w:sz w:val="22"/>
          <w:szCs w:val="22"/>
          <w:lang w:val="hy-AM"/>
        </w:rPr>
        <w:t>Օ</w:t>
      </w:r>
      <w:proofErr w:type="spellStart"/>
      <w:r w:rsidRPr="004D64E0">
        <w:rPr>
          <w:rFonts w:ascii="Sylfaen" w:hAnsi="Sylfaen"/>
          <w:sz w:val="22"/>
          <w:szCs w:val="22"/>
        </w:rPr>
        <w:t>рганизацию</w:t>
      </w:r>
      <w:proofErr w:type="spellEnd"/>
      <w:r w:rsidRPr="004D64E0">
        <w:rPr>
          <w:rFonts w:ascii="Sylfaen" w:hAnsi="Sylfaen"/>
          <w:sz w:val="22"/>
          <w:szCs w:val="22"/>
        </w:rPr>
        <w:t xml:space="preserve"> в силу правовых инструментов (в том числе заключенных сделок), на основе личного влияния иного характера или иными средствами;</w:t>
      </w:r>
    </w:p>
    <w:p w:rsidR="00B062E3" w:rsidRPr="004D64E0" w:rsidRDefault="00B062E3" w:rsidP="00B062E3">
      <w:pPr>
        <w:contextualSpacing/>
        <w:jc w:val="both"/>
        <w:rPr>
          <w:rFonts w:ascii="Sylfaen" w:hAnsi="Sylfaen"/>
          <w:sz w:val="22"/>
          <w:szCs w:val="22"/>
        </w:rPr>
      </w:pPr>
      <w:proofErr w:type="gramStart"/>
      <w:r w:rsidRPr="004D64E0">
        <w:rPr>
          <w:rFonts w:ascii="Sylfaen" w:hAnsi="Sylfaen"/>
          <w:sz w:val="22"/>
          <w:szCs w:val="22"/>
        </w:rPr>
        <w:t>в</w:t>
      </w:r>
      <w:proofErr w:type="gramEnd"/>
      <w:r w:rsidRPr="004D64E0">
        <w:rPr>
          <w:rFonts w:ascii="Sylfaen" w:hAnsi="Sylfaen"/>
          <w:sz w:val="22"/>
          <w:szCs w:val="22"/>
          <w:lang w:val="hy-AM"/>
        </w:rPr>
        <w:t xml:space="preserve">. </w:t>
      </w:r>
      <w:proofErr w:type="gramStart"/>
      <w:r w:rsidRPr="004D64E0">
        <w:rPr>
          <w:rFonts w:ascii="Sylfaen" w:hAnsi="Sylfaen"/>
          <w:sz w:val="22"/>
          <w:szCs w:val="22"/>
        </w:rPr>
        <w:t>в</w:t>
      </w:r>
      <w:proofErr w:type="gramEnd"/>
      <w:r w:rsidRPr="004D64E0">
        <w:rPr>
          <w:rFonts w:ascii="Sylfaen" w:hAnsi="Sylfaen"/>
          <w:sz w:val="22"/>
          <w:szCs w:val="22"/>
          <w:lang w:val="hy-AM"/>
        </w:rPr>
        <w:t xml:space="preserve"> пункте </w:t>
      </w:r>
      <w:r w:rsidRPr="004D64E0">
        <w:rPr>
          <w:rFonts w:ascii="Sylfaen" w:eastAsia="GHEA Grapalat" w:hAnsi="Sylfaen" w:cs="GHEA Grapalat"/>
          <w:sz w:val="22"/>
          <w:szCs w:val="22"/>
        </w:rPr>
        <w:t>"</w:t>
      </w:r>
      <w:r w:rsidRPr="004D64E0">
        <w:rPr>
          <w:rFonts w:ascii="Sylfaen" w:hAnsi="Sylfaen"/>
          <w:sz w:val="22"/>
          <w:szCs w:val="22"/>
        </w:rPr>
        <w:t>в</w:t>
      </w:r>
      <w:r w:rsidRPr="004D64E0">
        <w:rPr>
          <w:rFonts w:ascii="Sylfaen" w:eastAsia="GHEA Grapalat" w:hAnsi="Sylfaen" w:cs="GHEA Grapalat"/>
          <w:sz w:val="22"/>
          <w:szCs w:val="22"/>
        </w:rPr>
        <w:t>"</w:t>
      </w:r>
      <w:r w:rsidRPr="004D64E0">
        <w:rPr>
          <w:rFonts w:ascii="Sylfaen" w:hAnsi="Sylfaen"/>
          <w:sz w:val="22"/>
          <w:szCs w:val="22"/>
        </w:rPr>
        <w:t xml:space="preserve"> </w:t>
      </w:r>
      <w:r w:rsidRPr="004D64E0">
        <w:rPr>
          <w:rFonts w:ascii="Sylfaen" w:hAnsi="Sylfaen"/>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D64E0">
        <w:rPr>
          <w:rFonts w:ascii="Sylfaen" w:hAnsi="Sylfaen"/>
          <w:sz w:val="22"/>
          <w:szCs w:val="22"/>
        </w:rPr>
        <w:t>О</w:t>
      </w:r>
      <w:r w:rsidRPr="004D64E0">
        <w:rPr>
          <w:rFonts w:ascii="Sylfaen" w:hAnsi="Sylfaen"/>
          <w:sz w:val="22"/>
          <w:szCs w:val="22"/>
          <w:lang w:val="hy-AM"/>
        </w:rPr>
        <w:t xml:space="preserve">рганизации, в случае если не имеется физическое лицо, соответствующее требованиям пунктов </w:t>
      </w:r>
      <w:r w:rsidRPr="004D64E0">
        <w:rPr>
          <w:rFonts w:ascii="Sylfaen" w:eastAsia="GHEA Grapalat" w:hAnsi="Sylfaen" w:cs="GHEA Grapalat"/>
          <w:sz w:val="22"/>
          <w:szCs w:val="22"/>
        </w:rPr>
        <w:t>"</w:t>
      </w:r>
      <w:r w:rsidRPr="004D64E0">
        <w:rPr>
          <w:rFonts w:ascii="Sylfaen" w:hAnsi="Sylfaen"/>
          <w:sz w:val="22"/>
          <w:szCs w:val="22"/>
        </w:rPr>
        <w:t>а</w:t>
      </w:r>
      <w:r w:rsidRPr="004D64E0">
        <w:rPr>
          <w:rFonts w:ascii="Sylfaen" w:eastAsia="GHEA Grapalat" w:hAnsi="Sylfaen" w:cs="GHEA Grapalat"/>
          <w:sz w:val="22"/>
          <w:szCs w:val="22"/>
        </w:rPr>
        <w:t>"</w:t>
      </w:r>
      <w:r w:rsidRPr="004D64E0">
        <w:rPr>
          <w:rFonts w:ascii="Sylfaen" w:hAnsi="Sylfaen"/>
          <w:sz w:val="22"/>
          <w:szCs w:val="22"/>
        </w:rPr>
        <w:t xml:space="preserve"> </w:t>
      </w:r>
      <w:r w:rsidRPr="004D64E0">
        <w:rPr>
          <w:rFonts w:ascii="Sylfaen" w:hAnsi="Sylfaen"/>
          <w:sz w:val="22"/>
          <w:szCs w:val="22"/>
          <w:lang w:val="hy-AM"/>
        </w:rPr>
        <w:t xml:space="preserve">и </w:t>
      </w:r>
      <w:r w:rsidRPr="004D64E0">
        <w:rPr>
          <w:rFonts w:ascii="Sylfaen" w:eastAsia="GHEA Grapalat" w:hAnsi="Sylfaen" w:cs="GHEA Grapalat"/>
          <w:sz w:val="22"/>
          <w:szCs w:val="22"/>
        </w:rPr>
        <w:t>"</w:t>
      </w:r>
      <w:r w:rsidRPr="004D64E0">
        <w:rPr>
          <w:rFonts w:ascii="Sylfaen" w:hAnsi="Sylfaen"/>
          <w:sz w:val="22"/>
          <w:szCs w:val="22"/>
        </w:rPr>
        <w:t>б</w:t>
      </w:r>
      <w:r w:rsidRPr="004D64E0">
        <w:rPr>
          <w:rFonts w:ascii="Sylfaen" w:eastAsia="GHEA Grapalat" w:hAnsi="Sylfaen" w:cs="GHEA Grapalat"/>
          <w:sz w:val="22"/>
          <w:szCs w:val="22"/>
        </w:rPr>
        <w:t>"</w:t>
      </w:r>
      <w:r w:rsidRPr="004D64E0">
        <w:rPr>
          <w:rFonts w:ascii="Sylfaen" w:hAnsi="Sylfaen"/>
          <w:sz w:val="22"/>
          <w:szCs w:val="22"/>
        </w:rPr>
        <w:t xml:space="preserve"> </w:t>
      </w:r>
      <w:r w:rsidRPr="004D64E0">
        <w:rPr>
          <w:rFonts w:ascii="Sylfaen" w:hAnsi="Sylfaen"/>
          <w:sz w:val="22"/>
          <w:szCs w:val="22"/>
          <w:lang w:val="hy-AM"/>
        </w:rPr>
        <w:t>этого подраздела</w:t>
      </w:r>
      <w:r w:rsidRPr="004D64E0">
        <w:rPr>
          <w:rFonts w:ascii="Sylfaen" w:hAnsi="Sylfaen"/>
          <w:sz w:val="22"/>
          <w:szCs w:val="22"/>
        </w:rPr>
        <w:t>.</w:t>
      </w:r>
    </w:p>
    <w:p w:rsidR="00B062E3" w:rsidRPr="004D64E0" w:rsidRDefault="00B062E3" w:rsidP="00B062E3">
      <w:pPr>
        <w:contextualSpacing/>
        <w:jc w:val="both"/>
        <w:rPr>
          <w:rFonts w:ascii="Sylfaen" w:hAnsi="Sylfaen" w:cs="Cambria Math"/>
          <w:sz w:val="22"/>
          <w:szCs w:val="22"/>
        </w:rPr>
      </w:pPr>
      <w:r w:rsidRPr="004D64E0">
        <w:rPr>
          <w:rFonts w:ascii="Sylfaen" w:hAnsi="Sylfaen"/>
          <w:sz w:val="22"/>
          <w:szCs w:val="22"/>
          <w:lang w:val="hy-AM"/>
        </w:rPr>
        <w:t xml:space="preserve">6) </w:t>
      </w:r>
      <w:r w:rsidRPr="004D64E0">
        <w:rPr>
          <w:rFonts w:ascii="Sylfaen" w:hAnsi="Sylfaen"/>
          <w:sz w:val="22"/>
          <w:szCs w:val="22"/>
        </w:rPr>
        <w:t>П</w:t>
      </w:r>
      <w:r w:rsidRPr="004D64E0">
        <w:rPr>
          <w:rFonts w:ascii="Sylfaen" w:hAnsi="Sylfaen"/>
          <w:sz w:val="22"/>
          <w:szCs w:val="22"/>
          <w:lang w:val="hy-AM"/>
        </w:rPr>
        <w:t xml:space="preserve">одраздел </w:t>
      </w:r>
      <w:r w:rsidRPr="004D64E0">
        <w:rPr>
          <w:rFonts w:ascii="Sylfaen" w:eastAsia="GHEA Grapalat" w:hAnsi="Sylfaen" w:cs="GHEA Grapalat"/>
          <w:sz w:val="22"/>
          <w:szCs w:val="22"/>
        </w:rPr>
        <w:t>"</w:t>
      </w:r>
      <w:r w:rsidRPr="004D64E0">
        <w:rPr>
          <w:rFonts w:ascii="Sylfaen" w:hAnsi="Sylfaen"/>
          <w:sz w:val="22"/>
          <w:szCs w:val="22"/>
        </w:rPr>
        <w:t>О</w:t>
      </w:r>
      <w:r w:rsidRPr="004D64E0">
        <w:rPr>
          <w:rFonts w:ascii="Sylfaen" w:hAnsi="Sylfaen"/>
          <w:sz w:val="22"/>
          <w:szCs w:val="22"/>
          <w:lang w:val="hy-AM"/>
        </w:rPr>
        <w:t xml:space="preserve">снования </w:t>
      </w:r>
      <w:r w:rsidRPr="004D64E0">
        <w:rPr>
          <w:rFonts w:ascii="Sylfaen" w:hAnsi="Sylfaen"/>
          <w:sz w:val="22"/>
          <w:szCs w:val="22"/>
        </w:rPr>
        <w:t>являться</w:t>
      </w:r>
      <w:r w:rsidRPr="004D64E0">
        <w:rPr>
          <w:rFonts w:ascii="Sylfaen" w:hAnsi="Sylfaen"/>
          <w:sz w:val="22"/>
          <w:szCs w:val="22"/>
          <w:lang w:val="hy-AM"/>
        </w:rPr>
        <w:t xml:space="preserve"> реальн</w:t>
      </w:r>
      <w:proofErr w:type="spellStart"/>
      <w:r w:rsidRPr="004D64E0">
        <w:rPr>
          <w:rFonts w:ascii="Sylfaen" w:hAnsi="Sylfaen"/>
          <w:sz w:val="22"/>
          <w:szCs w:val="22"/>
        </w:rPr>
        <w:t>ым</w:t>
      </w:r>
      <w:proofErr w:type="spellEnd"/>
      <w:r w:rsidRPr="004D64E0">
        <w:rPr>
          <w:rFonts w:ascii="Sylfaen" w:hAnsi="Sylfaen"/>
          <w:sz w:val="22"/>
          <w:szCs w:val="22"/>
          <w:lang w:val="hy-AM"/>
        </w:rPr>
        <w:t xml:space="preserve"> </w:t>
      </w:r>
      <w:r w:rsidRPr="004D64E0">
        <w:rPr>
          <w:rFonts w:ascii="Sylfaen" w:hAnsi="Sylfaen"/>
          <w:sz w:val="22"/>
          <w:szCs w:val="22"/>
        </w:rPr>
        <w:t>бенефициаром</w:t>
      </w:r>
      <w:r w:rsidRPr="004D64E0">
        <w:rPr>
          <w:rFonts w:ascii="Sylfaen" w:hAnsi="Sylfaen"/>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D64E0">
        <w:rPr>
          <w:rFonts w:ascii="Sylfaen" w:hAnsi="Sylfaen"/>
          <w:sz w:val="22"/>
          <w:szCs w:val="22"/>
        </w:rPr>
        <w:t xml:space="preserve"> </w:t>
      </w:r>
      <w:r w:rsidRPr="004D64E0">
        <w:rPr>
          <w:rFonts w:ascii="Sylfaen" w:hAnsi="Sylfaen"/>
          <w:sz w:val="22"/>
          <w:szCs w:val="22"/>
          <w:lang w:val="hy-AM"/>
        </w:rPr>
        <w:t xml:space="preserve">Раскрытие реальных </w:t>
      </w:r>
      <w:r w:rsidRPr="004D64E0">
        <w:rPr>
          <w:rFonts w:ascii="Sylfaen" w:hAnsi="Sylfaen"/>
          <w:sz w:val="22"/>
          <w:szCs w:val="22"/>
        </w:rPr>
        <w:t>бенефициаров</w:t>
      </w:r>
      <w:r w:rsidRPr="004D64E0">
        <w:rPr>
          <w:rFonts w:ascii="Sylfaen" w:hAnsi="Sylfaen"/>
          <w:sz w:val="22"/>
          <w:szCs w:val="22"/>
          <w:lang w:val="hy-AM"/>
        </w:rPr>
        <w:t xml:space="preserve"> осуществляется по критериям, установленным Кодексом О недрах</w:t>
      </w:r>
      <w:r w:rsidRPr="004D64E0">
        <w:rPr>
          <w:rFonts w:ascii="Sylfaen" w:hAnsi="Sylfaen"/>
          <w:sz w:val="22"/>
          <w:szCs w:val="22"/>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D64E0">
        <w:rPr>
          <w:rFonts w:ascii="Sylfaen" w:hAnsi="Sylfaen" w:cs="Cambria Math"/>
          <w:sz w:val="22"/>
          <w:szCs w:val="22"/>
        </w:rPr>
        <w:t>:</w:t>
      </w:r>
    </w:p>
    <w:p w:rsidR="00B062E3" w:rsidRPr="004D64E0" w:rsidRDefault="00B062E3" w:rsidP="00B062E3">
      <w:pPr>
        <w:contextualSpacing/>
        <w:jc w:val="both"/>
        <w:rPr>
          <w:rFonts w:ascii="Sylfaen" w:hAnsi="Sylfaen"/>
          <w:sz w:val="22"/>
          <w:szCs w:val="22"/>
        </w:rPr>
      </w:pPr>
      <w:r w:rsidRPr="004D64E0">
        <w:rPr>
          <w:rFonts w:ascii="Sylfaen" w:hAnsi="Sylfaen"/>
          <w:sz w:val="22"/>
          <w:szCs w:val="22"/>
        </w:rPr>
        <w:t xml:space="preserve">а. в пункте </w:t>
      </w:r>
      <w:r w:rsidRPr="004D64E0">
        <w:rPr>
          <w:rFonts w:ascii="Sylfaen" w:eastAsia="GHEA Grapalat" w:hAnsi="Sylfaen" w:cs="GHEA Grapalat"/>
          <w:sz w:val="22"/>
          <w:szCs w:val="22"/>
        </w:rPr>
        <w:t>"</w:t>
      </w:r>
      <w:r w:rsidRPr="004D64E0">
        <w:rPr>
          <w:rFonts w:ascii="Sylfaen" w:hAnsi="Sylfaen"/>
          <w:sz w:val="22"/>
          <w:szCs w:val="22"/>
        </w:rPr>
        <w:t>а</w:t>
      </w:r>
      <w:r w:rsidRPr="004D64E0">
        <w:rPr>
          <w:rFonts w:ascii="Sylfaen" w:eastAsia="GHEA Grapalat" w:hAnsi="Sylfaen" w:cs="GHEA Grapalat"/>
          <w:sz w:val="22"/>
          <w:szCs w:val="22"/>
        </w:rPr>
        <w:t>"</w:t>
      </w:r>
      <w:r w:rsidRPr="004D64E0">
        <w:rPr>
          <w:rFonts w:ascii="Sylfaen" w:hAnsi="Sylfaen"/>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D64E0">
        <w:rPr>
          <w:rFonts w:ascii="Sylfaen" w:eastAsia="GHEA Grapalat" w:hAnsi="Sylfaen" w:cs="GHEA Grapalat"/>
          <w:sz w:val="22"/>
          <w:szCs w:val="22"/>
        </w:rPr>
        <w:t>"</w:t>
      </w:r>
      <w:r w:rsidRPr="004D64E0">
        <w:rPr>
          <w:rFonts w:ascii="Sylfaen" w:hAnsi="Sylfaen"/>
          <w:sz w:val="22"/>
          <w:szCs w:val="22"/>
        </w:rPr>
        <w:t>а</w:t>
      </w:r>
      <w:r w:rsidRPr="004D64E0">
        <w:rPr>
          <w:rFonts w:ascii="Sylfaen" w:eastAsia="GHEA Grapalat" w:hAnsi="Sylfaen" w:cs="GHEA Grapalat"/>
          <w:sz w:val="22"/>
          <w:szCs w:val="22"/>
        </w:rPr>
        <w:t>"</w:t>
      </w:r>
      <w:r w:rsidRPr="004D64E0">
        <w:rPr>
          <w:rFonts w:ascii="Sylfaen" w:hAnsi="Sylfaen"/>
          <w:sz w:val="22"/>
          <w:szCs w:val="22"/>
        </w:rPr>
        <w:t xml:space="preserve"> подпункта 5 пункта 4 настоящего Порядка;</w:t>
      </w:r>
    </w:p>
    <w:p w:rsidR="00B062E3" w:rsidRPr="004D64E0" w:rsidRDefault="00B062E3" w:rsidP="00B062E3">
      <w:pPr>
        <w:contextualSpacing/>
        <w:jc w:val="both"/>
        <w:rPr>
          <w:rFonts w:ascii="Sylfaen" w:hAnsi="Sylfaen"/>
          <w:sz w:val="22"/>
          <w:szCs w:val="22"/>
          <w:lang w:val="hy-AM"/>
        </w:rPr>
      </w:pPr>
      <w:r w:rsidRPr="004D64E0">
        <w:rPr>
          <w:rFonts w:ascii="Sylfaen" w:hAnsi="Sylfaen"/>
          <w:sz w:val="22"/>
          <w:szCs w:val="22"/>
          <w:lang w:val="hy-AM"/>
        </w:rPr>
        <w:t xml:space="preserve">б.в пункте </w:t>
      </w:r>
      <w:r w:rsidRPr="004D64E0">
        <w:rPr>
          <w:rFonts w:ascii="Sylfaen" w:eastAsia="GHEA Grapalat" w:hAnsi="Sylfaen" w:cs="GHEA Grapalat"/>
          <w:sz w:val="22"/>
          <w:szCs w:val="22"/>
        </w:rPr>
        <w:t>"</w:t>
      </w:r>
      <w:r w:rsidRPr="004D64E0">
        <w:rPr>
          <w:rFonts w:ascii="Sylfaen" w:hAnsi="Sylfaen"/>
          <w:sz w:val="22"/>
          <w:szCs w:val="22"/>
        </w:rPr>
        <w:t>б</w:t>
      </w:r>
      <w:r w:rsidRPr="004D64E0">
        <w:rPr>
          <w:rFonts w:ascii="Sylfaen" w:eastAsia="GHEA Grapalat" w:hAnsi="Sylfaen" w:cs="GHEA Grapalat"/>
          <w:sz w:val="22"/>
          <w:szCs w:val="22"/>
        </w:rPr>
        <w:t>"</w:t>
      </w:r>
      <w:r w:rsidRPr="004D64E0">
        <w:rPr>
          <w:rFonts w:ascii="Sylfaen" w:hAnsi="Sylfaen"/>
          <w:sz w:val="22"/>
          <w:szCs w:val="22"/>
        </w:rPr>
        <w:t xml:space="preserve"> </w:t>
      </w:r>
      <w:r w:rsidRPr="004D64E0">
        <w:rPr>
          <w:rFonts w:ascii="Sylfaen" w:hAnsi="Sylfaen"/>
          <w:sz w:val="22"/>
          <w:szCs w:val="22"/>
          <w:lang w:val="hy-AM"/>
        </w:rPr>
        <w:t xml:space="preserve">этого подраздела производится отметка, если лицо имеет право назначать или </w:t>
      </w:r>
      <w:proofErr w:type="spellStart"/>
      <w:r w:rsidRPr="004D64E0">
        <w:rPr>
          <w:rFonts w:ascii="Sylfaen" w:hAnsi="Sylfaen"/>
          <w:sz w:val="22"/>
          <w:szCs w:val="22"/>
        </w:rPr>
        <w:t>отстраня</w:t>
      </w:r>
      <w:proofErr w:type="spellEnd"/>
      <w:r w:rsidRPr="004D64E0">
        <w:rPr>
          <w:rFonts w:ascii="Sylfaen" w:hAnsi="Sylfaen"/>
          <w:sz w:val="22"/>
          <w:szCs w:val="22"/>
          <w:lang w:val="hy-AM"/>
        </w:rPr>
        <w:t>ть большинство членов органов управления юридического лица;</w:t>
      </w:r>
    </w:p>
    <w:p w:rsidR="00B062E3" w:rsidRPr="004D64E0" w:rsidRDefault="00B062E3" w:rsidP="00B062E3">
      <w:pPr>
        <w:contextualSpacing/>
        <w:jc w:val="both"/>
        <w:rPr>
          <w:rFonts w:ascii="Sylfaen" w:hAnsi="Sylfaen"/>
          <w:sz w:val="22"/>
          <w:szCs w:val="22"/>
        </w:rPr>
      </w:pPr>
      <w:proofErr w:type="gramStart"/>
      <w:r w:rsidRPr="004D64E0">
        <w:rPr>
          <w:rFonts w:ascii="Sylfaen" w:hAnsi="Sylfaen"/>
          <w:sz w:val="22"/>
          <w:szCs w:val="22"/>
        </w:rPr>
        <w:t>в</w:t>
      </w:r>
      <w:proofErr w:type="gramEnd"/>
      <w:r w:rsidRPr="004D64E0">
        <w:rPr>
          <w:rFonts w:ascii="Sylfaen" w:hAnsi="Sylfaen"/>
          <w:sz w:val="22"/>
          <w:szCs w:val="22"/>
        </w:rPr>
        <w:t xml:space="preserve">. </w:t>
      </w:r>
      <w:proofErr w:type="gramStart"/>
      <w:r w:rsidRPr="004D64E0">
        <w:rPr>
          <w:rFonts w:ascii="Sylfaen" w:hAnsi="Sylfaen"/>
          <w:sz w:val="22"/>
          <w:szCs w:val="22"/>
        </w:rPr>
        <w:t>В</w:t>
      </w:r>
      <w:proofErr w:type="gramEnd"/>
      <w:r w:rsidRPr="004D64E0">
        <w:rPr>
          <w:rFonts w:ascii="Sylfaen" w:hAnsi="Sylfaen"/>
          <w:sz w:val="22"/>
          <w:szCs w:val="22"/>
        </w:rPr>
        <w:t xml:space="preserve"> пункте </w:t>
      </w:r>
      <w:r w:rsidRPr="004D64E0">
        <w:rPr>
          <w:rFonts w:ascii="Sylfaen" w:eastAsia="GHEA Grapalat" w:hAnsi="Sylfaen" w:cs="GHEA Grapalat"/>
          <w:sz w:val="22"/>
          <w:szCs w:val="22"/>
        </w:rPr>
        <w:t>"</w:t>
      </w:r>
      <w:r w:rsidRPr="004D64E0">
        <w:rPr>
          <w:rFonts w:ascii="Sylfaen" w:hAnsi="Sylfaen"/>
          <w:sz w:val="22"/>
          <w:szCs w:val="22"/>
        </w:rPr>
        <w:t>в</w:t>
      </w:r>
      <w:r w:rsidRPr="004D64E0">
        <w:rPr>
          <w:rFonts w:ascii="Sylfaen" w:eastAsia="GHEA Grapalat" w:hAnsi="Sylfaen" w:cs="GHEA Grapalat"/>
          <w:sz w:val="22"/>
          <w:szCs w:val="22"/>
        </w:rPr>
        <w:t>"</w:t>
      </w:r>
      <w:r w:rsidRPr="004D64E0">
        <w:rPr>
          <w:rFonts w:ascii="Sylfaen" w:hAnsi="Sylfaen"/>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062E3" w:rsidRPr="004D64E0" w:rsidRDefault="00B062E3" w:rsidP="00B062E3">
      <w:pPr>
        <w:contextualSpacing/>
        <w:jc w:val="both"/>
        <w:rPr>
          <w:rFonts w:ascii="Sylfaen" w:hAnsi="Sylfaen"/>
          <w:sz w:val="22"/>
          <w:szCs w:val="22"/>
        </w:rPr>
      </w:pPr>
      <w:r w:rsidRPr="004D64E0">
        <w:rPr>
          <w:rFonts w:ascii="Sylfaen" w:hAnsi="Sylfaen"/>
          <w:sz w:val="22"/>
          <w:szCs w:val="22"/>
        </w:rPr>
        <w:t xml:space="preserve">г. в пункте </w:t>
      </w:r>
      <w:r w:rsidRPr="004D64E0">
        <w:rPr>
          <w:rFonts w:ascii="Sylfaen" w:eastAsia="GHEA Grapalat" w:hAnsi="Sylfaen" w:cs="GHEA Grapalat"/>
          <w:sz w:val="22"/>
          <w:szCs w:val="22"/>
        </w:rPr>
        <w:t>"</w:t>
      </w:r>
      <w:r w:rsidRPr="004D64E0">
        <w:rPr>
          <w:rFonts w:ascii="Sylfaen" w:hAnsi="Sylfaen"/>
          <w:sz w:val="22"/>
          <w:szCs w:val="22"/>
        </w:rPr>
        <w:t>г</w:t>
      </w:r>
      <w:r w:rsidRPr="004D64E0">
        <w:rPr>
          <w:rFonts w:ascii="Sylfaen" w:eastAsia="GHEA Grapalat" w:hAnsi="Sylfaen" w:cs="GHEA Grapalat"/>
          <w:sz w:val="22"/>
          <w:szCs w:val="22"/>
        </w:rPr>
        <w:t>"</w:t>
      </w:r>
      <w:r w:rsidRPr="004D64E0">
        <w:rPr>
          <w:rFonts w:ascii="Sylfaen" w:hAnsi="Sylfaen"/>
          <w:sz w:val="22"/>
          <w:szCs w:val="22"/>
        </w:rPr>
        <w:t xml:space="preserve"> этого подраздела производится отметка, если лицо по смыслу пунктов </w:t>
      </w:r>
      <w:r w:rsidRPr="004D64E0">
        <w:rPr>
          <w:rFonts w:ascii="Sylfaen" w:eastAsia="GHEA Grapalat" w:hAnsi="Sylfaen" w:cs="GHEA Grapalat"/>
          <w:sz w:val="22"/>
          <w:szCs w:val="22"/>
        </w:rPr>
        <w:t>"</w:t>
      </w:r>
      <w:r w:rsidRPr="004D64E0">
        <w:rPr>
          <w:rFonts w:ascii="Sylfaen" w:hAnsi="Sylfaen"/>
          <w:sz w:val="22"/>
          <w:szCs w:val="22"/>
        </w:rPr>
        <w:t>а</w:t>
      </w:r>
      <w:r w:rsidRPr="004D64E0">
        <w:rPr>
          <w:rFonts w:ascii="Sylfaen" w:eastAsia="GHEA Grapalat" w:hAnsi="Sylfaen" w:cs="GHEA Grapalat"/>
          <w:sz w:val="22"/>
          <w:szCs w:val="22"/>
        </w:rPr>
        <w:t>"</w:t>
      </w:r>
      <w:r w:rsidRPr="004D64E0">
        <w:rPr>
          <w:rFonts w:ascii="Sylfaen" w:eastAsia="GHEA Grapalat" w:hAnsi="Sylfaen" w:cs="GHEA Grapalat"/>
          <w:sz w:val="22"/>
          <w:szCs w:val="22"/>
          <w:lang w:val="hy-AM"/>
        </w:rPr>
        <w:t xml:space="preserve"> </w:t>
      </w:r>
      <w:r w:rsidRPr="004D64E0">
        <w:rPr>
          <w:rFonts w:ascii="Sylfaen" w:hAnsi="Sylfaen"/>
          <w:sz w:val="22"/>
          <w:szCs w:val="22"/>
        </w:rPr>
        <w:t>-</w:t>
      </w:r>
      <w:r w:rsidRPr="004D64E0">
        <w:rPr>
          <w:rFonts w:ascii="Sylfaen" w:hAnsi="Sylfaen"/>
          <w:sz w:val="22"/>
          <w:szCs w:val="22"/>
          <w:lang w:val="hy-AM"/>
        </w:rPr>
        <w:t xml:space="preserve"> </w:t>
      </w:r>
      <w:r w:rsidRPr="004D64E0">
        <w:rPr>
          <w:rFonts w:ascii="Sylfaen" w:eastAsia="GHEA Grapalat" w:hAnsi="Sylfaen" w:cs="GHEA Grapalat"/>
          <w:sz w:val="22"/>
          <w:szCs w:val="22"/>
        </w:rPr>
        <w:t>"</w:t>
      </w:r>
      <w:r w:rsidRPr="004D64E0">
        <w:rPr>
          <w:rFonts w:ascii="Sylfaen" w:hAnsi="Sylfaen"/>
          <w:sz w:val="22"/>
          <w:szCs w:val="22"/>
        </w:rPr>
        <w:t>в</w:t>
      </w:r>
      <w:r w:rsidRPr="004D64E0">
        <w:rPr>
          <w:rFonts w:ascii="Sylfaen" w:eastAsia="GHEA Grapalat" w:hAnsi="Sylfaen" w:cs="GHEA Grapalat"/>
          <w:sz w:val="22"/>
          <w:szCs w:val="22"/>
        </w:rPr>
        <w:t>"</w:t>
      </w:r>
      <w:r w:rsidRPr="004D64E0">
        <w:rPr>
          <w:rFonts w:ascii="Sylfaen" w:hAnsi="Sylfaen"/>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062E3" w:rsidRPr="004D64E0" w:rsidRDefault="00B062E3" w:rsidP="00B062E3">
      <w:pPr>
        <w:contextualSpacing/>
        <w:jc w:val="both"/>
        <w:rPr>
          <w:rFonts w:ascii="Sylfaen" w:hAnsi="Sylfaen"/>
          <w:sz w:val="22"/>
          <w:szCs w:val="22"/>
        </w:rPr>
      </w:pPr>
      <w:r w:rsidRPr="004D64E0">
        <w:rPr>
          <w:rFonts w:ascii="Sylfaen" w:hAnsi="Sylfaen"/>
          <w:sz w:val="22"/>
          <w:szCs w:val="22"/>
        </w:rPr>
        <w:t xml:space="preserve">д. в пункте </w:t>
      </w:r>
      <w:r w:rsidRPr="004D64E0">
        <w:rPr>
          <w:rFonts w:ascii="Sylfaen" w:eastAsia="GHEA Grapalat" w:hAnsi="Sylfaen" w:cs="GHEA Grapalat"/>
          <w:sz w:val="22"/>
          <w:szCs w:val="22"/>
        </w:rPr>
        <w:t>"</w:t>
      </w:r>
      <w:r w:rsidRPr="004D64E0">
        <w:rPr>
          <w:rFonts w:ascii="Sylfaen" w:hAnsi="Sylfaen"/>
          <w:sz w:val="22"/>
          <w:szCs w:val="22"/>
        </w:rPr>
        <w:t>д</w:t>
      </w:r>
      <w:r w:rsidRPr="004D64E0">
        <w:rPr>
          <w:rFonts w:ascii="Sylfaen" w:eastAsia="GHEA Grapalat" w:hAnsi="Sylfaen" w:cs="GHEA Grapalat"/>
          <w:sz w:val="22"/>
          <w:szCs w:val="22"/>
        </w:rPr>
        <w:t>"</w:t>
      </w:r>
      <w:r w:rsidRPr="004D64E0">
        <w:rPr>
          <w:rFonts w:ascii="Sylfaen" w:hAnsi="Sylfaen"/>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D64E0">
        <w:rPr>
          <w:rFonts w:ascii="Sylfaen" w:eastAsia="GHEA Grapalat" w:hAnsi="Sylfaen" w:cs="GHEA Grapalat"/>
          <w:sz w:val="22"/>
          <w:szCs w:val="22"/>
        </w:rPr>
        <w:t>"</w:t>
      </w:r>
      <w:r w:rsidRPr="004D64E0">
        <w:rPr>
          <w:rFonts w:ascii="Sylfaen" w:hAnsi="Sylfaen"/>
          <w:sz w:val="22"/>
          <w:szCs w:val="22"/>
        </w:rPr>
        <w:t>а</w:t>
      </w:r>
      <w:r w:rsidRPr="004D64E0">
        <w:rPr>
          <w:rFonts w:ascii="Sylfaen" w:eastAsia="GHEA Grapalat" w:hAnsi="Sylfaen" w:cs="GHEA Grapalat"/>
          <w:sz w:val="22"/>
          <w:szCs w:val="22"/>
        </w:rPr>
        <w:t xml:space="preserve">" </w:t>
      </w:r>
      <w:r w:rsidRPr="004D64E0">
        <w:rPr>
          <w:rFonts w:ascii="Sylfaen" w:hAnsi="Sylfaen"/>
          <w:sz w:val="22"/>
          <w:szCs w:val="22"/>
        </w:rPr>
        <w:t xml:space="preserve">- </w:t>
      </w:r>
      <w:r w:rsidRPr="004D64E0">
        <w:rPr>
          <w:rFonts w:ascii="Sylfaen" w:eastAsia="GHEA Grapalat" w:hAnsi="Sylfaen" w:cs="GHEA Grapalat"/>
          <w:sz w:val="22"/>
          <w:szCs w:val="22"/>
        </w:rPr>
        <w:t>"</w:t>
      </w:r>
      <w:r w:rsidRPr="004D64E0">
        <w:rPr>
          <w:rFonts w:ascii="Sylfaen" w:hAnsi="Sylfaen"/>
          <w:sz w:val="22"/>
          <w:szCs w:val="22"/>
        </w:rPr>
        <w:t>г</w:t>
      </w:r>
      <w:r w:rsidRPr="004D64E0">
        <w:rPr>
          <w:rFonts w:ascii="Sylfaen" w:eastAsia="GHEA Grapalat" w:hAnsi="Sylfaen" w:cs="GHEA Grapalat"/>
          <w:sz w:val="22"/>
          <w:szCs w:val="22"/>
        </w:rPr>
        <w:t>"</w:t>
      </w:r>
      <w:r w:rsidRPr="004D64E0">
        <w:rPr>
          <w:rFonts w:ascii="Sylfaen" w:hAnsi="Sylfaen"/>
          <w:sz w:val="22"/>
          <w:szCs w:val="22"/>
        </w:rPr>
        <w:t xml:space="preserve"> этого подраздела.</w:t>
      </w:r>
    </w:p>
    <w:p w:rsidR="00B062E3" w:rsidRPr="004D64E0" w:rsidRDefault="00B062E3" w:rsidP="00B062E3">
      <w:pPr>
        <w:contextualSpacing/>
        <w:jc w:val="both"/>
        <w:rPr>
          <w:rFonts w:ascii="Sylfaen" w:hAnsi="Sylfaen"/>
          <w:sz w:val="22"/>
          <w:szCs w:val="22"/>
        </w:rPr>
      </w:pPr>
      <w:r w:rsidRPr="004D64E0">
        <w:rPr>
          <w:rFonts w:ascii="Sylfaen" w:hAnsi="Sylfaen"/>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D64E0">
        <w:rPr>
          <w:rFonts w:ascii="Sylfaen" w:hAnsi="Sylfaen"/>
          <w:sz w:val="22"/>
          <w:szCs w:val="22"/>
          <w:lang w:val="hy-AM"/>
        </w:rPr>
        <w:t>Օ</w:t>
      </w:r>
      <w:proofErr w:type="spellStart"/>
      <w:r w:rsidRPr="004D64E0">
        <w:rPr>
          <w:rFonts w:ascii="Sylfaen" w:hAnsi="Sylfaen"/>
          <w:sz w:val="22"/>
          <w:szCs w:val="22"/>
        </w:rPr>
        <w:t>рганизацию</w:t>
      </w:r>
      <w:proofErr w:type="spellEnd"/>
      <w:r w:rsidRPr="004D64E0">
        <w:rPr>
          <w:rFonts w:ascii="Sylfaen" w:hAnsi="Sylfaen"/>
          <w:sz w:val="22"/>
          <w:szCs w:val="22"/>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4D64E0">
        <w:rPr>
          <w:rFonts w:ascii="Sylfaen" w:hAnsi="Sylfaen"/>
          <w:sz w:val="22"/>
          <w:szCs w:val="22"/>
        </w:rPr>
        <w:t xml:space="preserve"> О</w:t>
      </w:r>
      <w:proofErr w:type="gramEnd"/>
      <w:r w:rsidRPr="004D64E0">
        <w:rPr>
          <w:rFonts w:ascii="Sylfaen" w:hAnsi="Sylfaen"/>
          <w:sz w:val="22"/>
          <w:szCs w:val="22"/>
        </w:rPr>
        <w:t xml:space="preserve"> недрах</w:t>
      </w:r>
    </w:p>
    <w:p w:rsidR="00B062E3" w:rsidRPr="004D64E0" w:rsidRDefault="00B062E3" w:rsidP="00B062E3">
      <w:pPr>
        <w:contextualSpacing/>
        <w:jc w:val="both"/>
        <w:rPr>
          <w:rFonts w:ascii="Sylfaen" w:eastAsia="GHEA Grapalat" w:hAnsi="Sylfaen" w:cs="GHEA Grapalat"/>
          <w:sz w:val="22"/>
          <w:szCs w:val="22"/>
        </w:rPr>
      </w:pPr>
      <w:r w:rsidRPr="004D64E0">
        <w:rPr>
          <w:rFonts w:ascii="Sylfaen" w:eastAsia="GHEA Grapalat" w:hAnsi="Sylfaen" w:cs="GHEA Grapalat"/>
          <w:sz w:val="22"/>
          <w:szCs w:val="22"/>
        </w:rPr>
        <w:t>8) в подразделе</w:t>
      </w:r>
      <w:r w:rsidRPr="004D64E0">
        <w:rPr>
          <w:rFonts w:ascii="Sylfaen" w:eastAsia="GHEA Grapalat" w:hAnsi="Sylfaen" w:cs="GHEA Grapalat"/>
          <w:sz w:val="22"/>
          <w:szCs w:val="22"/>
          <w:lang w:val="hy-AM"/>
        </w:rPr>
        <w:t xml:space="preserve"> </w:t>
      </w:r>
      <w:r w:rsidRPr="004D64E0">
        <w:rPr>
          <w:rFonts w:ascii="Sylfaen" w:eastAsia="GHEA Grapalat" w:hAnsi="Sylfaen" w:cs="GHEA Grapalat"/>
          <w:sz w:val="22"/>
          <w:szCs w:val="22"/>
        </w:rPr>
        <w:t xml:space="preserve">"Контактные данные реального </w:t>
      </w:r>
      <w:r w:rsidRPr="004D64E0">
        <w:rPr>
          <w:rFonts w:ascii="Sylfaen" w:hAnsi="Sylfaen"/>
          <w:sz w:val="22"/>
          <w:szCs w:val="22"/>
        </w:rPr>
        <w:t>бенефициара</w:t>
      </w:r>
      <w:r w:rsidRPr="004D64E0">
        <w:rPr>
          <w:rFonts w:ascii="Sylfaen" w:eastAsia="GHEA Grapalat" w:hAnsi="Sylfaen" w:cs="GHEA Grapalat"/>
          <w:sz w:val="22"/>
          <w:szCs w:val="22"/>
        </w:rPr>
        <w:t xml:space="preserve">" заполняются адрес электронной почты и номер телефона реального </w:t>
      </w:r>
      <w:r w:rsidRPr="004D64E0">
        <w:rPr>
          <w:rFonts w:ascii="Sylfaen" w:hAnsi="Sylfaen"/>
          <w:sz w:val="22"/>
          <w:szCs w:val="22"/>
        </w:rPr>
        <w:t>бенефициара</w:t>
      </w:r>
      <w:r w:rsidRPr="004D64E0">
        <w:rPr>
          <w:rFonts w:ascii="Sylfaen" w:eastAsia="GHEA Grapalat" w:hAnsi="Sylfaen" w:cs="GHEA Grapalat"/>
          <w:sz w:val="22"/>
          <w:szCs w:val="22"/>
        </w:rPr>
        <w:t>.</w:t>
      </w:r>
    </w:p>
    <w:p w:rsidR="00B062E3" w:rsidRPr="004D64E0" w:rsidRDefault="00B062E3" w:rsidP="00B062E3">
      <w:pPr>
        <w:contextualSpacing/>
        <w:jc w:val="both"/>
        <w:rPr>
          <w:rFonts w:ascii="Sylfaen" w:hAnsi="Sylfaen"/>
          <w:sz w:val="22"/>
          <w:szCs w:val="22"/>
        </w:rPr>
      </w:pPr>
      <w:r w:rsidRPr="004D64E0">
        <w:rPr>
          <w:rFonts w:ascii="Sylfaen" w:hAnsi="Sylfaen"/>
          <w:sz w:val="22"/>
          <w:szCs w:val="22"/>
        </w:rPr>
        <w:t xml:space="preserve">5. Раздел 5 декларации (Промежуточные юридические лица) заполняется, </w:t>
      </w:r>
    </w:p>
    <w:p w:rsidR="00B062E3" w:rsidRPr="004D64E0" w:rsidRDefault="00B062E3" w:rsidP="00B062E3">
      <w:pPr>
        <w:contextualSpacing/>
        <w:jc w:val="both"/>
        <w:rPr>
          <w:rFonts w:ascii="Sylfaen" w:hAnsi="Sylfaen"/>
          <w:sz w:val="22"/>
          <w:szCs w:val="22"/>
        </w:rPr>
      </w:pPr>
      <w:r w:rsidRPr="004D64E0">
        <w:rPr>
          <w:rFonts w:ascii="Sylfaen" w:hAnsi="Sylfaen"/>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D64E0">
        <w:rPr>
          <w:rFonts w:ascii="MS Mincho" w:eastAsia="MS Mincho" w:hAnsi="MS Mincho" w:cs="MS Mincho" w:hint="eastAsia"/>
          <w:sz w:val="22"/>
          <w:szCs w:val="22"/>
        </w:rPr>
        <w:t>․</w:t>
      </w:r>
    </w:p>
    <w:p w:rsidR="00B062E3" w:rsidRPr="004D64E0" w:rsidRDefault="00B062E3" w:rsidP="00B062E3">
      <w:pPr>
        <w:contextualSpacing/>
        <w:jc w:val="both"/>
        <w:rPr>
          <w:rFonts w:ascii="Sylfaen" w:hAnsi="Sylfaen"/>
          <w:sz w:val="22"/>
          <w:szCs w:val="22"/>
        </w:rPr>
      </w:pPr>
      <w:r w:rsidRPr="004D64E0">
        <w:rPr>
          <w:rFonts w:ascii="Sylfaen" w:hAnsi="Sylfaen"/>
          <w:sz w:val="22"/>
          <w:szCs w:val="22"/>
        </w:rPr>
        <w:t>1) в подразделе</w:t>
      </w:r>
      <w:r w:rsidRPr="004D64E0">
        <w:rPr>
          <w:rFonts w:ascii="Sylfaen" w:hAnsi="Sylfaen"/>
          <w:sz w:val="22"/>
          <w:szCs w:val="22"/>
          <w:lang w:val="hy-AM"/>
        </w:rPr>
        <w:t xml:space="preserve"> </w:t>
      </w:r>
      <w:r w:rsidRPr="004D64E0">
        <w:rPr>
          <w:rFonts w:ascii="Sylfaen" w:eastAsia="GHEA Grapalat" w:hAnsi="Sylfaen" w:cs="GHEA Grapalat"/>
          <w:sz w:val="22"/>
          <w:szCs w:val="22"/>
        </w:rPr>
        <w:t>"</w:t>
      </w:r>
      <w:r w:rsidRPr="004D64E0">
        <w:rPr>
          <w:rFonts w:ascii="Sylfaen" w:hAnsi="Sylfaen"/>
          <w:sz w:val="22"/>
          <w:szCs w:val="22"/>
        </w:rPr>
        <w:t>Данные организации"</w:t>
      </w:r>
      <w:r w:rsidRPr="004D64E0">
        <w:rPr>
          <w:rFonts w:ascii="Sylfaen" w:hAnsi="Sylfaen"/>
          <w:sz w:val="22"/>
          <w:szCs w:val="22"/>
          <w:lang w:val="hy-AM"/>
        </w:rPr>
        <w:t xml:space="preserve"> </w:t>
      </w:r>
      <w:r w:rsidRPr="004D64E0">
        <w:rPr>
          <w:rFonts w:ascii="Sylfaen" w:hAnsi="Sylfaen"/>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062E3" w:rsidRPr="004D64E0" w:rsidRDefault="00B062E3" w:rsidP="00B062E3">
      <w:pPr>
        <w:contextualSpacing/>
        <w:jc w:val="both"/>
        <w:rPr>
          <w:rFonts w:ascii="Sylfaen" w:hAnsi="Sylfaen"/>
          <w:sz w:val="22"/>
          <w:szCs w:val="22"/>
        </w:rPr>
      </w:pPr>
      <w:r w:rsidRPr="004D64E0">
        <w:rPr>
          <w:rFonts w:ascii="Sylfaen" w:hAnsi="Sylfaen"/>
          <w:sz w:val="22"/>
          <w:szCs w:val="22"/>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w:t>
      </w:r>
      <w:r w:rsidRPr="004D64E0">
        <w:rPr>
          <w:rFonts w:ascii="Sylfaen" w:hAnsi="Sylfaen"/>
          <w:sz w:val="22"/>
          <w:szCs w:val="22"/>
        </w:rPr>
        <w:lastRenderedPageBreak/>
        <w:t>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062E3" w:rsidRPr="004D64E0" w:rsidRDefault="00B062E3" w:rsidP="00B062E3">
      <w:pPr>
        <w:contextualSpacing/>
        <w:jc w:val="both"/>
        <w:rPr>
          <w:rFonts w:ascii="Sylfaen" w:hAnsi="Sylfaen"/>
          <w:sz w:val="22"/>
          <w:szCs w:val="22"/>
        </w:rPr>
      </w:pPr>
      <w:r w:rsidRPr="004D64E0">
        <w:rPr>
          <w:rFonts w:ascii="Sylfaen" w:hAnsi="Sylfaen"/>
          <w:sz w:val="22"/>
          <w:szCs w:val="22"/>
        </w:rPr>
        <w:t>3) Подраздел</w:t>
      </w:r>
      <w:r w:rsidRPr="004D64E0">
        <w:rPr>
          <w:rFonts w:ascii="Sylfaen" w:hAnsi="Sylfaen"/>
          <w:sz w:val="22"/>
          <w:szCs w:val="22"/>
          <w:lang w:val="hy-AM"/>
        </w:rPr>
        <w:t xml:space="preserve"> </w:t>
      </w:r>
      <w:r w:rsidRPr="004D64E0">
        <w:rPr>
          <w:rFonts w:ascii="Sylfaen" w:eastAsia="GHEA Grapalat" w:hAnsi="Sylfaen" w:cs="GHEA Grapalat"/>
          <w:sz w:val="22"/>
          <w:szCs w:val="22"/>
        </w:rPr>
        <w:t>"</w:t>
      </w:r>
      <w:r w:rsidRPr="004D64E0">
        <w:rPr>
          <w:rFonts w:ascii="Sylfaen" w:hAnsi="Sylfaen"/>
          <w:sz w:val="22"/>
          <w:szCs w:val="22"/>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4D64E0">
        <w:rPr>
          <w:rFonts w:ascii="Sylfaen" w:hAnsi="Sylfaen"/>
          <w:sz w:val="22"/>
          <w:szCs w:val="22"/>
        </w:rPr>
        <w:t>листингуются</w:t>
      </w:r>
      <w:proofErr w:type="spellEnd"/>
      <w:r w:rsidRPr="004D64E0">
        <w:rPr>
          <w:rFonts w:ascii="Sylfaen" w:hAnsi="Sylfaen"/>
          <w:sz w:val="22"/>
          <w:szCs w:val="22"/>
        </w:rPr>
        <w:t xml:space="preserve"> на регулируемом рынке. В этом подразделе заполняется название фондовой биржи, указывая в скобках код биржи (</w:t>
      </w:r>
      <w:proofErr w:type="spellStart"/>
      <w:r w:rsidRPr="004D64E0">
        <w:rPr>
          <w:rFonts w:ascii="Sylfaen" w:hAnsi="Sylfaen"/>
          <w:sz w:val="22"/>
          <w:szCs w:val="22"/>
        </w:rPr>
        <w:t>Market</w:t>
      </w:r>
      <w:proofErr w:type="spellEnd"/>
      <w:r w:rsidRPr="004D64E0">
        <w:rPr>
          <w:rFonts w:ascii="Sylfaen" w:hAnsi="Sylfaen"/>
          <w:sz w:val="22"/>
          <w:szCs w:val="22"/>
        </w:rPr>
        <w:t xml:space="preserve"> </w:t>
      </w:r>
      <w:proofErr w:type="spellStart"/>
      <w:r w:rsidRPr="004D64E0">
        <w:rPr>
          <w:rFonts w:ascii="Sylfaen" w:hAnsi="Sylfaen"/>
          <w:sz w:val="22"/>
          <w:szCs w:val="22"/>
        </w:rPr>
        <w:t>Identifier</w:t>
      </w:r>
      <w:proofErr w:type="spellEnd"/>
      <w:r w:rsidRPr="004D64E0">
        <w:rPr>
          <w:rFonts w:ascii="Sylfaen" w:hAnsi="Sylfaen"/>
          <w:sz w:val="22"/>
          <w:szCs w:val="22"/>
        </w:rPr>
        <w:t xml:space="preserve"> </w:t>
      </w:r>
      <w:proofErr w:type="spellStart"/>
      <w:r w:rsidRPr="004D64E0">
        <w:rPr>
          <w:rFonts w:ascii="Sylfaen" w:hAnsi="Sylfaen"/>
          <w:sz w:val="22"/>
          <w:szCs w:val="22"/>
        </w:rPr>
        <w:t>Code</w:t>
      </w:r>
      <w:proofErr w:type="spellEnd"/>
      <w:r w:rsidRPr="004D64E0">
        <w:rPr>
          <w:rFonts w:ascii="Sylfaen" w:hAnsi="Sylfaen"/>
          <w:sz w:val="22"/>
          <w:szCs w:val="22"/>
        </w:rPr>
        <w:t xml:space="preserve">), где </w:t>
      </w:r>
      <w:proofErr w:type="spellStart"/>
      <w:r w:rsidRPr="004D64E0">
        <w:rPr>
          <w:rFonts w:ascii="Sylfaen" w:hAnsi="Sylfaen"/>
          <w:sz w:val="22"/>
          <w:szCs w:val="22"/>
        </w:rPr>
        <w:t>листингуются</w:t>
      </w:r>
      <w:proofErr w:type="spellEnd"/>
      <w:r w:rsidRPr="004D64E0">
        <w:rPr>
          <w:rFonts w:ascii="Sylfaen" w:hAnsi="Sylfaen"/>
          <w:sz w:val="22"/>
          <w:szCs w:val="22"/>
        </w:rPr>
        <w:t xml:space="preserve"> акции юридического лица, а также ссылается на </w:t>
      </w:r>
      <w:proofErr w:type="gramStart"/>
      <w:r w:rsidRPr="004D64E0">
        <w:rPr>
          <w:rFonts w:ascii="Sylfaen" w:hAnsi="Sylfaen"/>
          <w:sz w:val="22"/>
          <w:szCs w:val="22"/>
        </w:rPr>
        <w:t>имеющиеся</w:t>
      </w:r>
      <w:proofErr w:type="gramEnd"/>
      <w:r w:rsidRPr="004D64E0">
        <w:rPr>
          <w:rFonts w:ascii="Sylfaen" w:hAnsi="Sylfaen"/>
          <w:sz w:val="22"/>
          <w:szCs w:val="22"/>
        </w:rPr>
        <w:t xml:space="preserve"> на бирже документы.</w:t>
      </w:r>
    </w:p>
    <w:p w:rsidR="00B062E3" w:rsidRPr="004D64E0" w:rsidRDefault="00B062E3" w:rsidP="00B062E3">
      <w:pPr>
        <w:contextualSpacing/>
        <w:jc w:val="both"/>
        <w:rPr>
          <w:rFonts w:ascii="Sylfaen" w:hAnsi="Sylfaen"/>
          <w:sz w:val="22"/>
          <w:szCs w:val="22"/>
        </w:rPr>
      </w:pPr>
      <w:r w:rsidRPr="004D64E0">
        <w:rPr>
          <w:rFonts w:ascii="Sylfaen" w:hAnsi="Sylfaen"/>
          <w:sz w:val="22"/>
          <w:szCs w:val="22"/>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062E3" w:rsidRPr="004D64E0" w:rsidRDefault="00B062E3" w:rsidP="00B062E3">
      <w:pPr>
        <w:contextualSpacing/>
        <w:jc w:val="both"/>
        <w:rPr>
          <w:rFonts w:ascii="Sylfaen" w:hAnsi="Sylfaen"/>
          <w:sz w:val="22"/>
          <w:szCs w:val="22"/>
        </w:rPr>
      </w:pPr>
      <w:r w:rsidRPr="004D64E0">
        <w:rPr>
          <w:rFonts w:ascii="Sylfaen" w:hAnsi="Sylfaen"/>
          <w:sz w:val="22"/>
          <w:szCs w:val="22"/>
        </w:rPr>
        <w:t>7. Декларация заполняется и подписывается лицом, подающим заявку.</w:t>
      </w:r>
      <w:r w:rsidRPr="004D64E0">
        <w:rPr>
          <w:rFonts w:ascii="Sylfaen" w:hAnsi="Sylfaen"/>
          <w:sz w:val="22"/>
          <w:szCs w:val="22"/>
          <w:lang w:val="hy-AM"/>
        </w:rPr>
        <w:t xml:space="preserve"> </w:t>
      </w:r>
    </w:p>
    <w:p w:rsidR="00B062E3" w:rsidRPr="004D64E0" w:rsidRDefault="00B062E3" w:rsidP="00B062E3">
      <w:pPr>
        <w:contextualSpacing/>
        <w:jc w:val="both"/>
        <w:rPr>
          <w:rFonts w:ascii="Sylfaen" w:hAnsi="Sylfaen"/>
          <w:sz w:val="22"/>
          <w:szCs w:val="22"/>
        </w:rPr>
      </w:pPr>
    </w:p>
    <w:p w:rsidR="00B062E3" w:rsidRPr="004D64E0" w:rsidRDefault="00B062E3" w:rsidP="00B062E3">
      <w:pPr>
        <w:contextualSpacing/>
        <w:jc w:val="both"/>
        <w:rPr>
          <w:rFonts w:ascii="Sylfaen" w:hAnsi="Sylfaen"/>
          <w:i/>
          <w:sz w:val="22"/>
          <w:szCs w:val="22"/>
        </w:rPr>
      </w:pPr>
      <w:r w:rsidRPr="004D64E0">
        <w:rPr>
          <w:rFonts w:ascii="Sylfaen" w:hAnsi="Sylfaen"/>
          <w:sz w:val="22"/>
          <w:szCs w:val="22"/>
        </w:rPr>
        <w:t xml:space="preserve">* </w:t>
      </w:r>
      <w:r w:rsidRPr="004D64E0">
        <w:rPr>
          <w:rFonts w:ascii="Sylfaen" w:hAnsi="Sylfaen"/>
          <w:i/>
          <w:sz w:val="22"/>
          <w:szCs w:val="22"/>
        </w:rPr>
        <w:t>заполняется секретарем комиссии до публикации приглашения в бюллетене:</w:t>
      </w:r>
    </w:p>
    <w:p w:rsidR="00B062E3" w:rsidRPr="004D64E0" w:rsidRDefault="00B062E3" w:rsidP="00B062E3">
      <w:pPr>
        <w:contextualSpacing/>
        <w:jc w:val="both"/>
        <w:rPr>
          <w:rFonts w:ascii="Sylfaen" w:hAnsi="Sylfaen"/>
          <w:i/>
          <w:sz w:val="22"/>
          <w:szCs w:val="22"/>
        </w:rPr>
      </w:pPr>
      <w:r w:rsidRPr="004D64E0">
        <w:rPr>
          <w:rFonts w:ascii="Sylfaen" w:hAnsi="Sylfaen"/>
          <w:i/>
          <w:sz w:val="22"/>
          <w:szCs w:val="22"/>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062E3" w:rsidRPr="004D64E0" w:rsidRDefault="00B062E3" w:rsidP="00B062E3">
      <w:pPr>
        <w:rPr>
          <w:rFonts w:ascii="Sylfaen" w:hAnsi="Sylfaen"/>
          <w:b/>
          <w:sz w:val="22"/>
          <w:szCs w:val="22"/>
        </w:rPr>
      </w:pPr>
      <w:r w:rsidRPr="004D64E0">
        <w:rPr>
          <w:rFonts w:ascii="Sylfaen" w:hAnsi="Sylfaen"/>
          <w:b/>
          <w:sz w:val="22"/>
          <w:szCs w:val="22"/>
        </w:rPr>
        <w:br w:type="page"/>
      </w:r>
    </w:p>
    <w:p w:rsidR="00B062E3" w:rsidRPr="004D64E0" w:rsidRDefault="00B062E3" w:rsidP="00B062E3">
      <w:pPr>
        <w:pStyle w:val="31"/>
        <w:widowControl w:val="0"/>
        <w:spacing w:after="160" w:line="240" w:lineRule="auto"/>
        <w:ind w:firstLine="0"/>
        <w:jc w:val="right"/>
        <w:rPr>
          <w:rFonts w:ascii="Sylfaen" w:hAnsi="Sylfaen" w:cs="Arial"/>
          <w:b/>
          <w:sz w:val="22"/>
          <w:szCs w:val="22"/>
        </w:rPr>
      </w:pPr>
      <w:r w:rsidRPr="004D64E0">
        <w:rPr>
          <w:rFonts w:ascii="Sylfaen" w:hAnsi="Sylfaen"/>
          <w:b/>
          <w:sz w:val="22"/>
          <w:szCs w:val="22"/>
        </w:rPr>
        <w:lastRenderedPageBreak/>
        <w:t>Приложение № 2</w:t>
      </w:r>
    </w:p>
    <w:p w:rsidR="008106B5" w:rsidRPr="00B23624" w:rsidRDefault="00B062E3" w:rsidP="009028A4">
      <w:pPr>
        <w:pStyle w:val="31"/>
        <w:widowControl w:val="0"/>
        <w:spacing w:line="240" w:lineRule="auto"/>
        <w:jc w:val="right"/>
        <w:rPr>
          <w:rFonts w:ascii="Sylfaen" w:hAnsi="Sylfaen"/>
          <w:b/>
          <w:sz w:val="22"/>
          <w:szCs w:val="22"/>
        </w:rPr>
      </w:pPr>
      <w:r w:rsidRPr="004D64E0">
        <w:rPr>
          <w:rFonts w:ascii="Sylfaen" w:hAnsi="Sylfaen"/>
          <w:sz w:val="22"/>
          <w:szCs w:val="22"/>
        </w:rPr>
        <w:t>к Приглашению на запрос  котировок</w:t>
      </w:r>
      <w:r w:rsidRPr="004D64E0">
        <w:rPr>
          <w:rFonts w:ascii="Sylfaen" w:hAnsi="Sylfaen" w:cs="Arial"/>
          <w:sz w:val="22"/>
          <w:szCs w:val="22"/>
        </w:rPr>
        <w:br/>
      </w:r>
      <w:r w:rsidRPr="004D64E0">
        <w:rPr>
          <w:rFonts w:ascii="Sylfaen" w:hAnsi="Sylfaen"/>
          <w:sz w:val="22"/>
          <w:szCs w:val="22"/>
        </w:rPr>
        <w:t xml:space="preserve">под кодом </w:t>
      </w:r>
      <w:r w:rsidR="00EE070F" w:rsidRPr="00EE070F">
        <w:rPr>
          <w:rFonts w:ascii="GHEA Grapalat" w:hAnsi="GHEA Grapalat"/>
          <w:b/>
          <w:sz w:val="16"/>
          <w:szCs w:val="16"/>
          <w:lang w:val="af-ZA"/>
        </w:rPr>
        <w:t>ԱՄԱՀ-ՓՔ-ԳՀԾՁԲ-22/71</w:t>
      </w:r>
    </w:p>
    <w:p w:rsidR="00B062E3" w:rsidRPr="004D64E0" w:rsidRDefault="00B062E3" w:rsidP="00B062E3">
      <w:pPr>
        <w:widowControl w:val="0"/>
        <w:spacing w:after="120"/>
        <w:ind w:left="-66"/>
        <w:jc w:val="center"/>
        <w:rPr>
          <w:rFonts w:ascii="Sylfaen" w:hAnsi="Sylfaen"/>
          <w:sz w:val="22"/>
          <w:szCs w:val="22"/>
        </w:rPr>
      </w:pPr>
      <w:r w:rsidRPr="004D64E0">
        <w:rPr>
          <w:rFonts w:ascii="Sylfaen" w:hAnsi="Sylfaen"/>
          <w:b/>
          <w:sz w:val="22"/>
          <w:szCs w:val="22"/>
        </w:rPr>
        <w:t>ЦЕНОВОЕ ПРЕДЛОЖЕНИЕ</w:t>
      </w:r>
    </w:p>
    <w:p w:rsidR="00B062E3" w:rsidRPr="004D64E0" w:rsidRDefault="00B062E3" w:rsidP="00B062E3">
      <w:pPr>
        <w:pStyle w:val="31"/>
        <w:widowControl w:val="0"/>
        <w:spacing w:line="240" w:lineRule="auto"/>
        <w:jc w:val="left"/>
        <w:rPr>
          <w:rFonts w:ascii="Sylfaen" w:hAnsi="Sylfaen" w:cs="Sylfaen"/>
          <w:b/>
          <w:sz w:val="22"/>
          <w:szCs w:val="22"/>
        </w:rPr>
      </w:pPr>
      <w:r w:rsidRPr="004D64E0">
        <w:rPr>
          <w:rFonts w:ascii="Sylfaen" w:hAnsi="Sylfaen"/>
          <w:spacing w:val="-6"/>
          <w:sz w:val="22"/>
          <w:szCs w:val="22"/>
        </w:rPr>
        <w:t xml:space="preserve">Рассмотрев приглашение на </w:t>
      </w:r>
      <w:r w:rsidRPr="004D64E0">
        <w:rPr>
          <w:rFonts w:ascii="Sylfaen" w:hAnsi="Sylfaen"/>
          <w:sz w:val="22"/>
          <w:szCs w:val="22"/>
        </w:rPr>
        <w:t>запрос  котировок</w:t>
      </w:r>
      <w:r w:rsidRPr="004D64E0">
        <w:rPr>
          <w:rFonts w:ascii="Sylfaen" w:hAnsi="Sylfaen"/>
          <w:spacing w:val="-6"/>
          <w:sz w:val="22"/>
          <w:szCs w:val="22"/>
        </w:rPr>
        <w:t xml:space="preserve"> под кодом </w:t>
      </w:r>
      <w:r w:rsidR="00A26D84" w:rsidRPr="00A26D84">
        <w:rPr>
          <w:rFonts w:ascii="Sylfaen" w:hAnsi="Sylfaen"/>
          <w:spacing w:val="-6"/>
          <w:sz w:val="22"/>
          <w:szCs w:val="22"/>
        </w:rPr>
        <w:t xml:space="preserve">  </w:t>
      </w:r>
      <w:r w:rsidR="00EE070F" w:rsidRPr="00EE070F">
        <w:rPr>
          <w:rFonts w:ascii="GHEA Grapalat" w:hAnsi="GHEA Grapalat"/>
          <w:b/>
          <w:sz w:val="16"/>
          <w:szCs w:val="16"/>
          <w:lang w:val="af-ZA"/>
        </w:rPr>
        <w:t>ԱՄԱՀ-ՓՔ-ԳՀԾՁԲ-22/71</w:t>
      </w:r>
    </w:p>
    <w:p w:rsidR="00B062E3" w:rsidRPr="004D64E0" w:rsidRDefault="00B062E3" w:rsidP="00B062E3">
      <w:pPr>
        <w:widowControl w:val="0"/>
        <w:spacing w:after="160"/>
        <w:ind w:firstLine="567"/>
        <w:jc w:val="both"/>
        <w:rPr>
          <w:rFonts w:ascii="Sylfaen" w:hAnsi="Sylfaen"/>
          <w:sz w:val="22"/>
          <w:szCs w:val="22"/>
        </w:rPr>
      </w:pPr>
      <w:r w:rsidRPr="004D64E0">
        <w:rPr>
          <w:rFonts w:ascii="Sylfaen" w:hAnsi="Sylfaen"/>
          <w:sz w:val="22"/>
          <w:szCs w:val="22"/>
        </w:rPr>
        <w:t>в том числе проект заключаемого договора __________________________________</w:t>
      </w:r>
    </w:p>
    <w:p w:rsidR="00B062E3" w:rsidRPr="004D64E0" w:rsidRDefault="00B062E3" w:rsidP="00B062E3">
      <w:pPr>
        <w:widowControl w:val="0"/>
        <w:spacing w:after="160"/>
        <w:ind w:left="6237"/>
        <w:jc w:val="both"/>
        <w:rPr>
          <w:rFonts w:ascii="Sylfaen" w:hAnsi="Sylfaen"/>
          <w:sz w:val="22"/>
          <w:szCs w:val="22"/>
          <w:vertAlign w:val="superscript"/>
        </w:rPr>
      </w:pPr>
      <w:r w:rsidRPr="004D64E0">
        <w:rPr>
          <w:rFonts w:ascii="Sylfaen" w:hAnsi="Sylfaen"/>
          <w:sz w:val="22"/>
          <w:szCs w:val="22"/>
          <w:vertAlign w:val="superscript"/>
        </w:rPr>
        <w:t>наименование участника</w:t>
      </w:r>
    </w:p>
    <w:p w:rsidR="00B062E3" w:rsidRPr="00874B9D" w:rsidRDefault="00B062E3" w:rsidP="00B062E3">
      <w:pPr>
        <w:widowControl w:val="0"/>
        <w:jc w:val="both"/>
        <w:rPr>
          <w:rFonts w:ascii="Sylfaen" w:hAnsi="Sylfaen"/>
          <w:sz w:val="22"/>
          <w:szCs w:val="22"/>
        </w:rPr>
      </w:pPr>
      <w:r w:rsidRPr="004D64E0">
        <w:rPr>
          <w:rFonts w:ascii="Sylfaen" w:hAnsi="Sylfaen"/>
          <w:sz w:val="22"/>
          <w:szCs w:val="22"/>
        </w:rPr>
        <w:t>предлагает выполнить договор по нижеуказанным общим ценам:</w:t>
      </w:r>
    </w:p>
    <w:p w:rsidR="00B062E3" w:rsidRPr="004D64E0" w:rsidRDefault="00B062E3" w:rsidP="00B062E3">
      <w:pPr>
        <w:widowControl w:val="0"/>
        <w:spacing w:after="160"/>
        <w:jc w:val="both"/>
        <w:rPr>
          <w:rFonts w:ascii="Sylfaen" w:hAnsi="Sylfaen"/>
          <w:sz w:val="22"/>
          <w:szCs w:val="22"/>
        </w:rPr>
      </w:pPr>
      <w:r w:rsidRPr="00E84CB9">
        <w:rPr>
          <w:rFonts w:ascii="Sylfaen" w:hAnsi="Sylfaen"/>
          <w:sz w:val="22"/>
          <w:szCs w:val="22"/>
        </w:rPr>
        <w:t xml:space="preserve">                                                                                                                                              </w:t>
      </w:r>
      <w:proofErr w:type="spellStart"/>
      <w:r w:rsidRPr="004D64E0">
        <w:rPr>
          <w:rFonts w:ascii="Sylfaen" w:hAnsi="Sylfaen"/>
          <w:sz w:val="22"/>
          <w:szCs w:val="22"/>
        </w:rPr>
        <w:t>драмов</w:t>
      </w:r>
      <w:proofErr w:type="spellEnd"/>
      <w:r w:rsidRPr="004D64E0">
        <w:rPr>
          <w:rFonts w:ascii="Sylfaen" w:hAnsi="Sylfaen"/>
          <w:sz w:val="22"/>
          <w:szCs w:val="22"/>
        </w:rPr>
        <w:t xml:space="preserve"> РА</w:t>
      </w:r>
    </w:p>
    <w:tbl>
      <w:tblPr>
        <w:tblW w:w="88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885"/>
        <w:gridCol w:w="2126"/>
        <w:gridCol w:w="1306"/>
        <w:gridCol w:w="54"/>
        <w:gridCol w:w="1417"/>
        <w:gridCol w:w="27"/>
      </w:tblGrid>
      <w:tr w:rsidR="00B062E3" w:rsidRPr="004D64E0" w:rsidTr="0017794E">
        <w:trPr>
          <w:gridAfter w:val="1"/>
          <w:wAfter w:w="27" w:type="dxa"/>
          <w:trHeight w:val="916"/>
          <w:jc w:val="center"/>
        </w:trPr>
        <w:tc>
          <w:tcPr>
            <w:tcW w:w="1084" w:type="dxa"/>
            <w:tcBorders>
              <w:top w:val="single" w:sz="4" w:space="0" w:color="auto"/>
              <w:left w:val="single" w:sz="4" w:space="0" w:color="auto"/>
              <w:right w:val="single" w:sz="4" w:space="0" w:color="auto"/>
            </w:tcBorders>
            <w:vAlign w:val="center"/>
          </w:tcPr>
          <w:p w:rsidR="00B062E3" w:rsidRPr="004D64E0" w:rsidRDefault="00B062E3" w:rsidP="00086352">
            <w:pPr>
              <w:widowControl w:val="0"/>
              <w:jc w:val="center"/>
              <w:rPr>
                <w:rFonts w:ascii="Sylfaen" w:hAnsi="Sylfaen"/>
                <w:b/>
                <w:bCs/>
                <w:sz w:val="22"/>
                <w:szCs w:val="22"/>
                <w:lang w:val="en-US"/>
              </w:rPr>
            </w:pPr>
            <w:r w:rsidRPr="004D64E0">
              <w:rPr>
                <w:rFonts w:ascii="Sylfaen" w:hAnsi="Sylfaen"/>
                <w:b/>
                <w:sz w:val="22"/>
                <w:szCs w:val="22"/>
              </w:rPr>
              <w:t>Номера лотов</w:t>
            </w:r>
          </w:p>
        </w:tc>
        <w:tc>
          <w:tcPr>
            <w:tcW w:w="2885" w:type="dxa"/>
            <w:tcBorders>
              <w:top w:val="single" w:sz="4" w:space="0" w:color="auto"/>
              <w:left w:val="single" w:sz="4" w:space="0" w:color="auto"/>
              <w:right w:val="single" w:sz="4" w:space="0" w:color="auto"/>
            </w:tcBorders>
            <w:vAlign w:val="center"/>
          </w:tcPr>
          <w:p w:rsidR="00B062E3" w:rsidRPr="004D64E0" w:rsidRDefault="00B062E3" w:rsidP="00086352">
            <w:pPr>
              <w:widowControl w:val="0"/>
              <w:jc w:val="center"/>
              <w:rPr>
                <w:rFonts w:ascii="Sylfaen" w:hAnsi="Sylfaen"/>
                <w:b/>
                <w:bCs/>
                <w:sz w:val="22"/>
                <w:szCs w:val="22"/>
              </w:rPr>
            </w:pPr>
            <w:r w:rsidRPr="004D64E0">
              <w:rPr>
                <w:rFonts w:ascii="Sylfaen" w:hAnsi="Sylfaen"/>
                <w:b/>
                <w:sz w:val="22"/>
                <w:szCs w:val="22"/>
              </w:rPr>
              <w:t>Наименование</w:t>
            </w:r>
            <w:r w:rsidRPr="004D64E0">
              <w:rPr>
                <w:rFonts w:ascii="Sylfaen" w:hAnsi="Sylfaen" w:cs="Courier New"/>
                <w:b/>
                <w:sz w:val="22"/>
                <w:szCs w:val="22"/>
              </w:rPr>
              <w:t> </w:t>
            </w:r>
            <w:r w:rsidRPr="004D64E0">
              <w:rPr>
                <w:rFonts w:ascii="Sylfaen" w:hAnsi="Sylfaen"/>
                <w:b/>
                <w:sz w:val="22"/>
                <w:szCs w:val="22"/>
              </w:rPr>
              <w:t>услуги</w:t>
            </w:r>
          </w:p>
        </w:tc>
        <w:tc>
          <w:tcPr>
            <w:tcW w:w="2126" w:type="dxa"/>
            <w:tcBorders>
              <w:top w:val="single" w:sz="4" w:space="0" w:color="auto"/>
              <w:left w:val="single" w:sz="4" w:space="0" w:color="auto"/>
              <w:right w:val="single" w:sz="4" w:space="0" w:color="auto"/>
            </w:tcBorders>
            <w:vAlign w:val="center"/>
          </w:tcPr>
          <w:p w:rsidR="00B062E3" w:rsidRPr="004D64E0" w:rsidRDefault="00B062E3" w:rsidP="00086352">
            <w:pPr>
              <w:widowControl w:val="0"/>
              <w:jc w:val="center"/>
              <w:rPr>
                <w:rFonts w:ascii="Sylfaen" w:hAnsi="Sylfaen"/>
                <w:b/>
                <w:sz w:val="22"/>
                <w:szCs w:val="22"/>
              </w:rPr>
            </w:pPr>
            <w:r w:rsidRPr="004D64E0">
              <w:rPr>
                <w:rFonts w:ascii="Sylfaen" w:hAnsi="Sylfaen"/>
                <w:b/>
                <w:sz w:val="22"/>
                <w:szCs w:val="22"/>
              </w:rPr>
              <w:t>Стоимость</w:t>
            </w:r>
          </w:p>
          <w:p w:rsidR="00B062E3" w:rsidRPr="004D64E0" w:rsidRDefault="00B062E3" w:rsidP="00086352">
            <w:pPr>
              <w:widowControl w:val="0"/>
              <w:jc w:val="center"/>
              <w:rPr>
                <w:rFonts w:ascii="Sylfaen" w:hAnsi="Sylfaen"/>
                <w:b/>
                <w:bCs/>
                <w:sz w:val="22"/>
                <w:szCs w:val="22"/>
              </w:rPr>
            </w:pPr>
            <w:r w:rsidRPr="004D64E0">
              <w:rPr>
                <w:rFonts w:ascii="Sylfaen" w:hAnsi="Sylfaen"/>
                <w:sz w:val="22"/>
                <w:szCs w:val="22"/>
              </w:rPr>
              <w:t xml:space="preserve">(совокупность себестоимости и прогнозируемой прибыли)  </w:t>
            </w:r>
            <w:r w:rsidRPr="004D64E0">
              <w:rPr>
                <w:rFonts w:ascii="Sylfaen" w:hAnsi="Sylfaen"/>
                <w:b/>
                <w:sz w:val="22"/>
                <w:szCs w:val="22"/>
              </w:rPr>
              <w:t xml:space="preserve"> /прописью и цифрами/</w:t>
            </w:r>
          </w:p>
        </w:tc>
        <w:tc>
          <w:tcPr>
            <w:tcW w:w="1360" w:type="dxa"/>
            <w:gridSpan w:val="2"/>
            <w:tcBorders>
              <w:top w:val="single" w:sz="4" w:space="0" w:color="auto"/>
              <w:left w:val="single" w:sz="4" w:space="0" w:color="auto"/>
              <w:right w:val="single" w:sz="4" w:space="0" w:color="auto"/>
            </w:tcBorders>
            <w:vAlign w:val="center"/>
          </w:tcPr>
          <w:p w:rsidR="00B062E3" w:rsidRPr="004D64E0" w:rsidRDefault="00B062E3" w:rsidP="00086352">
            <w:pPr>
              <w:widowControl w:val="0"/>
              <w:jc w:val="center"/>
              <w:rPr>
                <w:rFonts w:ascii="Sylfaen" w:hAnsi="Sylfaen"/>
                <w:b/>
                <w:bCs/>
                <w:sz w:val="22"/>
                <w:szCs w:val="22"/>
              </w:rPr>
            </w:pPr>
            <w:r w:rsidRPr="004D64E0">
              <w:rPr>
                <w:rFonts w:ascii="Sylfaen" w:hAnsi="Sylfaen"/>
                <w:b/>
                <w:sz w:val="22"/>
                <w:szCs w:val="22"/>
              </w:rPr>
              <w:t>НДС</w:t>
            </w:r>
            <w:r w:rsidRPr="004D64E0">
              <w:rPr>
                <w:rStyle w:val="af6"/>
                <w:rFonts w:ascii="Sylfaen" w:hAnsi="Sylfaen"/>
                <w:b/>
                <w:sz w:val="22"/>
                <w:szCs w:val="22"/>
              </w:rPr>
              <w:footnoteReference w:customMarkFollows="1" w:id="13"/>
              <w:t>**</w:t>
            </w:r>
            <w:r w:rsidRPr="004D64E0">
              <w:rPr>
                <w:rFonts w:ascii="Sylfaen" w:hAnsi="Sylfaen"/>
                <w:b/>
                <w:sz w:val="22"/>
                <w:szCs w:val="22"/>
              </w:rPr>
              <w:t>/прописью и цифрами/</w:t>
            </w:r>
          </w:p>
        </w:tc>
        <w:tc>
          <w:tcPr>
            <w:tcW w:w="1417" w:type="dxa"/>
            <w:tcBorders>
              <w:top w:val="single" w:sz="4" w:space="0" w:color="auto"/>
              <w:left w:val="single" w:sz="4" w:space="0" w:color="auto"/>
              <w:right w:val="single" w:sz="4" w:space="0" w:color="auto"/>
            </w:tcBorders>
            <w:vAlign w:val="center"/>
          </w:tcPr>
          <w:p w:rsidR="00B062E3" w:rsidRPr="004D64E0" w:rsidRDefault="00B062E3" w:rsidP="00086352">
            <w:pPr>
              <w:widowControl w:val="0"/>
              <w:jc w:val="center"/>
              <w:rPr>
                <w:rFonts w:ascii="Sylfaen" w:hAnsi="Sylfaen"/>
                <w:b/>
                <w:bCs/>
                <w:sz w:val="22"/>
                <w:szCs w:val="22"/>
              </w:rPr>
            </w:pPr>
            <w:r w:rsidRPr="004D64E0">
              <w:rPr>
                <w:rFonts w:ascii="Sylfaen" w:hAnsi="Sylfaen"/>
                <w:b/>
                <w:sz w:val="22"/>
                <w:szCs w:val="22"/>
              </w:rPr>
              <w:t>Общая цена</w:t>
            </w:r>
          </w:p>
          <w:p w:rsidR="00B062E3" w:rsidRPr="004D64E0" w:rsidRDefault="00B062E3" w:rsidP="00086352">
            <w:pPr>
              <w:widowControl w:val="0"/>
              <w:jc w:val="center"/>
              <w:rPr>
                <w:rFonts w:ascii="Sylfaen" w:hAnsi="Sylfaen"/>
                <w:b/>
                <w:bCs/>
                <w:sz w:val="22"/>
                <w:szCs w:val="22"/>
              </w:rPr>
            </w:pPr>
            <w:r w:rsidRPr="004D64E0">
              <w:rPr>
                <w:rFonts w:ascii="Sylfaen" w:hAnsi="Sylfaen"/>
                <w:b/>
                <w:sz w:val="22"/>
                <w:szCs w:val="22"/>
              </w:rPr>
              <w:t>/прописью и цифрами/</w:t>
            </w:r>
          </w:p>
        </w:tc>
      </w:tr>
      <w:tr w:rsidR="00B062E3" w:rsidRPr="004D64E0" w:rsidTr="0017794E">
        <w:trPr>
          <w:gridAfter w:val="1"/>
          <w:wAfter w:w="27" w:type="dxa"/>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062E3" w:rsidRPr="004D64E0" w:rsidRDefault="00B062E3" w:rsidP="00086352">
            <w:pPr>
              <w:widowControl w:val="0"/>
              <w:jc w:val="center"/>
              <w:rPr>
                <w:rFonts w:ascii="Sylfaen" w:hAnsi="Sylfaen"/>
                <w:b/>
                <w:i/>
                <w:sz w:val="22"/>
                <w:szCs w:val="22"/>
              </w:rPr>
            </w:pPr>
            <w:r w:rsidRPr="004D64E0">
              <w:rPr>
                <w:rFonts w:ascii="Sylfaen" w:hAnsi="Sylfaen"/>
                <w:b/>
                <w:i/>
                <w:sz w:val="22"/>
                <w:szCs w:val="22"/>
              </w:rPr>
              <w:t>1</w:t>
            </w:r>
          </w:p>
        </w:tc>
        <w:tc>
          <w:tcPr>
            <w:tcW w:w="2885" w:type="dxa"/>
            <w:tcBorders>
              <w:top w:val="single" w:sz="4" w:space="0" w:color="auto"/>
              <w:left w:val="single" w:sz="4" w:space="0" w:color="auto"/>
              <w:bottom w:val="single" w:sz="4" w:space="0" w:color="auto"/>
              <w:right w:val="single" w:sz="4" w:space="0" w:color="auto"/>
            </w:tcBorders>
            <w:shd w:val="clear" w:color="auto" w:fill="99CCFF"/>
          </w:tcPr>
          <w:p w:rsidR="00B062E3" w:rsidRPr="004D64E0" w:rsidRDefault="00B062E3" w:rsidP="00086352">
            <w:pPr>
              <w:widowControl w:val="0"/>
              <w:jc w:val="center"/>
              <w:rPr>
                <w:rFonts w:ascii="Sylfaen" w:hAnsi="Sylfaen"/>
                <w:b/>
                <w:i/>
                <w:sz w:val="22"/>
                <w:szCs w:val="22"/>
              </w:rPr>
            </w:pPr>
            <w:r w:rsidRPr="004D64E0">
              <w:rPr>
                <w:rFonts w:ascii="Sylfaen" w:hAnsi="Sylfaen"/>
                <w:b/>
                <w:i/>
                <w:sz w:val="22"/>
                <w:szCs w:val="22"/>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062E3" w:rsidRPr="004D64E0" w:rsidRDefault="00B062E3" w:rsidP="00086352">
            <w:pPr>
              <w:widowControl w:val="0"/>
              <w:jc w:val="center"/>
              <w:rPr>
                <w:rFonts w:ascii="Sylfaen" w:hAnsi="Sylfaen"/>
                <w:i/>
                <w:sz w:val="22"/>
                <w:szCs w:val="22"/>
              </w:rPr>
            </w:pPr>
            <w:r w:rsidRPr="004D64E0">
              <w:rPr>
                <w:rFonts w:ascii="Sylfaen" w:hAnsi="Sylfaen"/>
                <w:b/>
                <w:i/>
                <w:sz w:val="22"/>
                <w:szCs w:val="22"/>
              </w:rPr>
              <w:t>3</w:t>
            </w:r>
          </w:p>
        </w:tc>
        <w:tc>
          <w:tcPr>
            <w:tcW w:w="1360" w:type="dxa"/>
            <w:gridSpan w:val="2"/>
            <w:tcBorders>
              <w:top w:val="single" w:sz="4" w:space="0" w:color="auto"/>
              <w:left w:val="single" w:sz="4" w:space="0" w:color="auto"/>
              <w:bottom w:val="single" w:sz="4" w:space="0" w:color="auto"/>
              <w:right w:val="single" w:sz="4" w:space="0" w:color="auto"/>
            </w:tcBorders>
            <w:shd w:val="clear" w:color="auto" w:fill="99CCFF"/>
          </w:tcPr>
          <w:p w:rsidR="00B062E3" w:rsidRPr="004D64E0" w:rsidRDefault="00B062E3" w:rsidP="00086352">
            <w:pPr>
              <w:widowControl w:val="0"/>
              <w:jc w:val="center"/>
              <w:rPr>
                <w:rFonts w:ascii="Sylfaen" w:hAnsi="Sylfaen"/>
                <w:i/>
                <w:sz w:val="22"/>
                <w:szCs w:val="22"/>
                <w:lang w:val="en-US"/>
              </w:rPr>
            </w:pPr>
            <w:r w:rsidRPr="004D64E0">
              <w:rPr>
                <w:rFonts w:ascii="Sylfaen" w:hAnsi="Sylfaen"/>
                <w:b/>
                <w:i/>
                <w:sz w:val="22"/>
                <w:szCs w:val="22"/>
                <w:lang w:val="en-U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062E3" w:rsidRPr="004D64E0" w:rsidRDefault="00B062E3" w:rsidP="00086352">
            <w:pPr>
              <w:widowControl w:val="0"/>
              <w:jc w:val="center"/>
              <w:rPr>
                <w:rFonts w:ascii="Sylfaen" w:hAnsi="Sylfaen"/>
                <w:i/>
                <w:sz w:val="22"/>
                <w:szCs w:val="22"/>
              </w:rPr>
            </w:pPr>
            <w:r w:rsidRPr="004D64E0">
              <w:rPr>
                <w:rFonts w:ascii="Sylfaen" w:hAnsi="Sylfaen"/>
                <w:b/>
                <w:i/>
                <w:sz w:val="22"/>
                <w:szCs w:val="22"/>
                <w:lang w:val="en-US"/>
              </w:rPr>
              <w:t>5</w:t>
            </w:r>
            <w:r w:rsidRPr="004D64E0">
              <w:rPr>
                <w:rFonts w:ascii="Sylfaen" w:hAnsi="Sylfaen"/>
                <w:b/>
                <w:i/>
                <w:sz w:val="22"/>
                <w:szCs w:val="22"/>
              </w:rPr>
              <w:t>=3+4</w:t>
            </w:r>
          </w:p>
        </w:tc>
      </w:tr>
      <w:tr w:rsidR="00BE7608" w:rsidRPr="004D64E0" w:rsidTr="00BE7608">
        <w:trPr>
          <w:trHeight w:val="1652"/>
          <w:jc w:val="center"/>
        </w:trPr>
        <w:tc>
          <w:tcPr>
            <w:tcW w:w="1084"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086352">
            <w:pPr>
              <w:widowControl w:val="0"/>
              <w:jc w:val="center"/>
              <w:rPr>
                <w:rFonts w:ascii="Sylfaen" w:hAnsi="Sylfaen"/>
                <w:b/>
                <w:bCs/>
                <w:sz w:val="18"/>
                <w:szCs w:val="18"/>
              </w:rPr>
            </w:pPr>
            <w:r w:rsidRPr="00BE7608">
              <w:rPr>
                <w:rFonts w:ascii="Sylfaen" w:hAnsi="Sylfaen"/>
                <w:b/>
                <w:sz w:val="18"/>
                <w:szCs w:val="18"/>
              </w:rPr>
              <w:t>1</w:t>
            </w:r>
          </w:p>
        </w:tc>
        <w:tc>
          <w:tcPr>
            <w:tcW w:w="2885"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BE76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18"/>
                <w:szCs w:val="18"/>
              </w:rPr>
            </w:pPr>
            <w:r w:rsidRPr="00BE7608">
              <w:rPr>
                <w:rFonts w:ascii="Sylfaen" w:hAnsi="Sylfaen"/>
                <w:sz w:val="18"/>
                <w:szCs w:val="18"/>
              </w:rPr>
              <w:t xml:space="preserve">Услуга по экспертизе проектно-сметной документации на  сметной стоимости работ по благоустройству двора детского сада села </w:t>
            </w:r>
            <w:proofErr w:type="spellStart"/>
            <w:r w:rsidRPr="00BE7608">
              <w:rPr>
                <w:rFonts w:ascii="Sylfaen" w:hAnsi="Sylfaen"/>
                <w:sz w:val="18"/>
                <w:szCs w:val="18"/>
              </w:rPr>
              <w:t>Артимет</w:t>
            </w:r>
            <w:proofErr w:type="spellEnd"/>
            <w:r w:rsidRPr="00BE7608">
              <w:rPr>
                <w:rFonts w:ascii="Sylfaen" w:hAnsi="Sylfaen"/>
                <w:sz w:val="18"/>
                <w:szCs w:val="18"/>
              </w:rPr>
              <w:t xml:space="preserve">, </w:t>
            </w:r>
            <w:proofErr w:type="spellStart"/>
            <w:r w:rsidRPr="00BE7608">
              <w:rPr>
                <w:rFonts w:ascii="Sylfaen" w:hAnsi="Sylfaen"/>
                <w:sz w:val="18"/>
                <w:szCs w:val="18"/>
              </w:rPr>
              <w:t>Армавирской</w:t>
            </w:r>
            <w:proofErr w:type="spellEnd"/>
            <w:r w:rsidRPr="00BE7608">
              <w:rPr>
                <w:rFonts w:ascii="Sylfaen" w:hAnsi="Sylfaen"/>
                <w:sz w:val="18"/>
                <w:szCs w:val="18"/>
              </w:rPr>
              <w:t xml:space="preserve"> области, РА.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498" w:type="dxa"/>
            <w:gridSpan w:val="3"/>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r>
      <w:tr w:rsidR="00BE7608" w:rsidRPr="004D64E0" w:rsidTr="00BE7608">
        <w:trPr>
          <w:trHeight w:val="14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086352">
            <w:pPr>
              <w:widowControl w:val="0"/>
              <w:jc w:val="center"/>
              <w:rPr>
                <w:rFonts w:ascii="Sylfaen" w:hAnsi="Sylfaen"/>
                <w:b/>
                <w:sz w:val="18"/>
                <w:szCs w:val="18"/>
                <w:lang w:val="en-US"/>
              </w:rPr>
            </w:pPr>
            <w:r w:rsidRPr="00BE7608">
              <w:rPr>
                <w:rFonts w:ascii="Sylfaen" w:hAnsi="Sylfaen"/>
                <w:b/>
                <w:sz w:val="18"/>
                <w:szCs w:val="18"/>
                <w:lang w:val="en-US"/>
              </w:rPr>
              <w:t>2</w:t>
            </w:r>
          </w:p>
        </w:tc>
        <w:tc>
          <w:tcPr>
            <w:tcW w:w="2885"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BE7608">
            <w:pPr>
              <w:pStyle w:val="HTML"/>
              <w:shd w:val="clear" w:color="auto" w:fill="F8F9FA"/>
              <w:rPr>
                <w:rFonts w:ascii="Sylfaen" w:hAnsi="Sylfaen"/>
                <w:sz w:val="18"/>
                <w:szCs w:val="18"/>
              </w:rPr>
            </w:pPr>
            <w:r w:rsidRPr="00BE7608">
              <w:rPr>
                <w:rFonts w:ascii="Sylfaen" w:hAnsi="Sylfaen" w:cs="Times New Roman"/>
                <w:sz w:val="18"/>
                <w:szCs w:val="18"/>
                <w:lang w:bidi="ru-RU"/>
              </w:rPr>
              <w:t>Услуга по экспертизе проектно-сметной документации</w:t>
            </w:r>
            <w:r w:rsidRPr="00BE7608">
              <w:rPr>
                <w:rFonts w:ascii="Sylfaen" w:hAnsi="Sylfaen"/>
                <w:sz w:val="18"/>
                <w:szCs w:val="18"/>
              </w:rPr>
              <w:t xml:space="preserve"> и </w:t>
            </w:r>
            <w:r w:rsidRPr="00BE7608">
              <w:rPr>
                <w:rFonts w:ascii="Sylfaen" w:hAnsi="Sylfaen" w:cs="Times New Roman"/>
                <w:sz w:val="18"/>
                <w:szCs w:val="18"/>
                <w:lang w:bidi="ru-RU"/>
              </w:rPr>
              <w:t xml:space="preserve"> сметной стоимости  ремонтных работ двора детского сада села </w:t>
            </w:r>
            <w:proofErr w:type="spellStart"/>
            <w:r w:rsidRPr="00BE7608">
              <w:rPr>
                <w:rFonts w:ascii="Sylfaen" w:hAnsi="Sylfaen" w:cs="Times New Roman"/>
                <w:sz w:val="18"/>
                <w:szCs w:val="18"/>
                <w:lang w:bidi="ru-RU"/>
              </w:rPr>
              <w:t>Джрарби</w:t>
            </w:r>
            <w:proofErr w:type="spellEnd"/>
            <w:r w:rsidRPr="00BE7608">
              <w:rPr>
                <w:rFonts w:ascii="Sylfaen" w:hAnsi="Sylfaen" w:cs="Times New Roman"/>
                <w:sz w:val="18"/>
                <w:szCs w:val="18"/>
                <w:lang w:bidi="ru-RU"/>
              </w:rPr>
              <w:t>,</w:t>
            </w:r>
            <w:r w:rsidRPr="00BE7608">
              <w:rPr>
                <w:rStyle w:val="y2iqfc"/>
                <w:rFonts w:ascii="inherit" w:hAnsi="inherit"/>
                <w:color w:val="202124"/>
                <w:sz w:val="18"/>
                <w:szCs w:val="18"/>
              </w:rPr>
              <w:t xml:space="preserve"> </w:t>
            </w:r>
            <w:r w:rsidRPr="00BE7608">
              <w:rPr>
                <w:rFonts w:ascii="Sylfaen" w:hAnsi="Sylfaen"/>
                <w:sz w:val="18"/>
                <w:szCs w:val="18"/>
              </w:rPr>
              <w:t xml:space="preserve"> </w:t>
            </w:r>
            <w:proofErr w:type="spellStart"/>
            <w:r w:rsidRPr="00BE7608">
              <w:rPr>
                <w:rFonts w:ascii="Sylfaen" w:hAnsi="Sylfaen"/>
                <w:sz w:val="18"/>
                <w:szCs w:val="18"/>
              </w:rPr>
              <w:t>Армавирско</w:t>
            </w:r>
            <w:r w:rsidRPr="00BE7608">
              <w:rPr>
                <w:rFonts w:ascii="Sylfaen" w:hAnsi="Sylfaen" w:cs="Times New Roman"/>
                <w:sz w:val="18"/>
                <w:szCs w:val="18"/>
                <w:lang w:bidi="ru-RU"/>
              </w:rPr>
              <w:t>й</w:t>
            </w:r>
            <w:proofErr w:type="spellEnd"/>
            <w:r w:rsidRPr="00BE7608">
              <w:rPr>
                <w:rFonts w:ascii="Sylfaen" w:hAnsi="Sylfaen" w:cs="Times New Roman"/>
                <w:sz w:val="18"/>
                <w:szCs w:val="18"/>
                <w:lang w:bidi="ru-RU"/>
              </w:rPr>
              <w:t xml:space="preserve"> </w:t>
            </w:r>
            <w:r w:rsidRPr="00BE7608">
              <w:rPr>
                <w:rFonts w:ascii="Sylfaen" w:hAnsi="Sylfaen"/>
                <w:sz w:val="18"/>
                <w:szCs w:val="18"/>
              </w:rPr>
              <w:t>области</w:t>
            </w:r>
            <w:r w:rsidRPr="00BE7608">
              <w:rPr>
                <w:rFonts w:ascii="Sylfaen" w:hAnsi="Sylfaen" w:cs="Times New Roman"/>
                <w:sz w:val="18"/>
                <w:szCs w:val="18"/>
                <w:lang w:bidi="ru-RU"/>
              </w:rPr>
              <w:t>, РА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498" w:type="dxa"/>
            <w:gridSpan w:val="3"/>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r>
      <w:tr w:rsidR="00BE7608" w:rsidRPr="004D64E0" w:rsidTr="00BE7608">
        <w:trPr>
          <w:trHeight w:val="1682"/>
          <w:jc w:val="center"/>
        </w:trPr>
        <w:tc>
          <w:tcPr>
            <w:tcW w:w="1084"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086352">
            <w:pPr>
              <w:widowControl w:val="0"/>
              <w:jc w:val="center"/>
              <w:rPr>
                <w:rFonts w:ascii="Sylfaen" w:hAnsi="Sylfaen"/>
                <w:b/>
                <w:sz w:val="18"/>
                <w:szCs w:val="18"/>
                <w:lang w:val="en-US"/>
              </w:rPr>
            </w:pPr>
            <w:r w:rsidRPr="00BE7608">
              <w:rPr>
                <w:rFonts w:ascii="Sylfaen" w:hAnsi="Sylfaen"/>
                <w:b/>
                <w:sz w:val="18"/>
                <w:szCs w:val="18"/>
                <w:lang w:val="en-US"/>
              </w:rPr>
              <w:t>3</w:t>
            </w:r>
          </w:p>
        </w:tc>
        <w:tc>
          <w:tcPr>
            <w:tcW w:w="2885"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r w:rsidRPr="00BE7608">
              <w:rPr>
                <w:rFonts w:ascii="Sylfaen" w:hAnsi="Sylfaen"/>
                <w:sz w:val="18"/>
                <w:szCs w:val="18"/>
              </w:rPr>
              <w:t xml:space="preserve">Услуга по экспертизе  на разработку проектно-сметной документации и сметной стоимости работ по благоустройству двора детского сада села </w:t>
            </w:r>
            <w:proofErr w:type="spellStart"/>
            <w:r w:rsidRPr="00BE7608">
              <w:rPr>
                <w:rFonts w:ascii="Sylfaen" w:hAnsi="Sylfaen"/>
                <w:sz w:val="18"/>
                <w:szCs w:val="18"/>
              </w:rPr>
              <w:t>Мецамор</w:t>
            </w:r>
            <w:proofErr w:type="spellEnd"/>
            <w:r w:rsidRPr="00BE7608">
              <w:rPr>
                <w:rFonts w:ascii="Sylfaen" w:hAnsi="Sylfaen"/>
                <w:sz w:val="18"/>
                <w:szCs w:val="18"/>
              </w:rPr>
              <w:t xml:space="preserve">, </w:t>
            </w:r>
            <w:proofErr w:type="spellStart"/>
            <w:r w:rsidRPr="00BE7608">
              <w:rPr>
                <w:rFonts w:ascii="Sylfaen" w:hAnsi="Sylfaen"/>
                <w:sz w:val="18"/>
                <w:szCs w:val="18"/>
              </w:rPr>
              <w:t>Армавирской</w:t>
            </w:r>
            <w:proofErr w:type="spellEnd"/>
            <w:r w:rsidRPr="00BE7608">
              <w:rPr>
                <w:rFonts w:ascii="Sylfaen" w:hAnsi="Sylfaen"/>
                <w:sz w:val="18"/>
                <w:szCs w:val="18"/>
              </w:rPr>
              <w:t xml:space="preserve"> области, РА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498" w:type="dxa"/>
            <w:gridSpan w:val="3"/>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r>
      <w:tr w:rsidR="00BE7608" w:rsidRPr="004D64E0" w:rsidTr="00BE7608">
        <w:trPr>
          <w:trHeight w:val="1692"/>
          <w:jc w:val="center"/>
        </w:trPr>
        <w:tc>
          <w:tcPr>
            <w:tcW w:w="1084"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086352">
            <w:pPr>
              <w:widowControl w:val="0"/>
              <w:jc w:val="center"/>
              <w:rPr>
                <w:rFonts w:ascii="Sylfaen" w:hAnsi="Sylfaen"/>
                <w:b/>
                <w:sz w:val="18"/>
                <w:szCs w:val="18"/>
                <w:lang w:val="en-US"/>
              </w:rPr>
            </w:pPr>
            <w:r w:rsidRPr="00BE7608">
              <w:rPr>
                <w:rFonts w:ascii="Sylfaen" w:hAnsi="Sylfaen"/>
                <w:b/>
                <w:sz w:val="18"/>
                <w:szCs w:val="18"/>
                <w:lang w:val="en-US"/>
              </w:rPr>
              <w:t>4</w:t>
            </w:r>
          </w:p>
        </w:tc>
        <w:tc>
          <w:tcPr>
            <w:tcW w:w="2885" w:type="dxa"/>
            <w:tcBorders>
              <w:top w:val="single" w:sz="4" w:space="0" w:color="auto"/>
              <w:left w:val="single" w:sz="4" w:space="0" w:color="auto"/>
              <w:bottom w:val="single" w:sz="4" w:space="0" w:color="auto"/>
              <w:right w:val="single" w:sz="4" w:space="0" w:color="auto"/>
            </w:tcBorders>
            <w:vAlign w:val="center"/>
          </w:tcPr>
          <w:p w:rsidR="00BE7608" w:rsidRPr="001D0B8F" w:rsidRDefault="00BE7608"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r w:rsidRPr="00BE7608">
              <w:rPr>
                <w:rFonts w:ascii="Sylfaen" w:hAnsi="Sylfaen"/>
                <w:sz w:val="18"/>
                <w:szCs w:val="18"/>
              </w:rPr>
              <w:t xml:space="preserve">Услуга по экспертизе  на разработку проектно-сметной документации и сметной стоимости </w:t>
            </w:r>
            <w:proofErr w:type="gramStart"/>
            <w:r w:rsidRPr="00BE7608">
              <w:rPr>
                <w:rFonts w:ascii="Sylfaen" w:hAnsi="Sylfaen"/>
                <w:sz w:val="18"/>
                <w:szCs w:val="18"/>
              </w:rPr>
              <w:t>строительства части системы питьевого водоснабжения поселка</w:t>
            </w:r>
            <w:proofErr w:type="gramEnd"/>
            <w:r w:rsidRPr="00BE7608">
              <w:rPr>
                <w:rFonts w:ascii="Sylfaen" w:hAnsi="Sylfaen"/>
                <w:sz w:val="18"/>
                <w:szCs w:val="18"/>
              </w:rPr>
              <w:t xml:space="preserve"> Гай </w:t>
            </w:r>
            <w:proofErr w:type="spellStart"/>
            <w:r w:rsidRPr="00BE7608">
              <w:rPr>
                <w:rFonts w:ascii="Sylfaen" w:hAnsi="Sylfaen"/>
                <w:sz w:val="18"/>
                <w:szCs w:val="18"/>
              </w:rPr>
              <w:t>Армавирской</w:t>
            </w:r>
            <w:proofErr w:type="spellEnd"/>
            <w:r w:rsidRPr="00BE7608">
              <w:rPr>
                <w:rFonts w:ascii="Sylfaen" w:hAnsi="Sylfaen"/>
                <w:sz w:val="18"/>
                <w:szCs w:val="18"/>
              </w:rPr>
              <w:t xml:space="preserve"> области РА.</w:t>
            </w:r>
          </w:p>
          <w:p w:rsidR="00BE7608" w:rsidRPr="00BE7608" w:rsidRDefault="00BE7608"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498" w:type="dxa"/>
            <w:gridSpan w:val="3"/>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r>
      <w:tr w:rsidR="00BE7608" w:rsidRPr="004D64E0" w:rsidTr="00BE7608">
        <w:trPr>
          <w:trHeight w:val="1544"/>
          <w:jc w:val="center"/>
        </w:trPr>
        <w:tc>
          <w:tcPr>
            <w:tcW w:w="1084"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086352">
            <w:pPr>
              <w:widowControl w:val="0"/>
              <w:jc w:val="center"/>
              <w:rPr>
                <w:rFonts w:ascii="Sylfaen" w:hAnsi="Sylfaen"/>
                <w:b/>
                <w:sz w:val="18"/>
                <w:szCs w:val="18"/>
                <w:lang w:val="en-US"/>
              </w:rPr>
            </w:pPr>
            <w:r w:rsidRPr="00BE7608">
              <w:rPr>
                <w:rFonts w:ascii="Sylfaen" w:hAnsi="Sylfaen"/>
                <w:b/>
                <w:sz w:val="18"/>
                <w:szCs w:val="18"/>
                <w:lang w:val="en-US"/>
              </w:rPr>
              <w:t>5</w:t>
            </w:r>
          </w:p>
        </w:tc>
        <w:tc>
          <w:tcPr>
            <w:tcW w:w="2885"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r w:rsidRPr="00BE7608">
              <w:rPr>
                <w:rFonts w:ascii="Sylfaen" w:hAnsi="Sylfaen"/>
                <w:sz w:val="18"/>
                <w:szCs w:val="18"/>
              </w:rPr>
              <w:t xml:space="preserve">Услуга по экспертизе  на разработку проектно-сметной документации и сметной стоимости строительства части дренажной системы села Гай </w:t>
            </w:r>
            <w:proofErr w:type="spellStart"/>
            <w:r w:rsidRPr="00BE7608">
              <w:rPr>
                <w:rFonts w:ascii="Sylfaen" w:hAnsi="Sylfaen"/>
                <w:sz w:val="18"/>
                <w:szCs w:val="18"/>
              </w:rPr>
              <w:t>Армавирской</w:t>
            </w:r>
            <w:proofErr w:type="spellEnd"/>
            <w:r w:rsidRPr="00BE7608">
              <w:rPr>
                <w:rFonts w:ascii="Sylfaen" w:hAnsi="Sylfaen"/>
                <w:sz w:val="18"/>
                <w:szCs w:val="18"/>
              </w:rPr>
              <w:t xml:space="preserve"> области РА.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498" w:type="dxa"/>
            <w:gridSpan w:val="3"/>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r>
      <w:tr w:rsidR="00BE7608" w:rsidRPr="004D64E0" w:rsidTr="00BE7608">
        <w:trPr>
          <w:trHeight w:val="1827"/>
          <w:jc w:val="center"/>
        </w:trPr>
        <w:tc>
          <w:tcPr>
            <w:tcW w:w="1084"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086352">
            <w:pPr>
              <w:widowControl w:val="0"/>
              <w:jc w:val="center"/>
              <w:rPr>
                <w:rFonts w:ascii="Sylfaen" w:hAnsi="Sylfaen"/>
                <w:b/>
                <w:sz w:val="18"/>
                <w:szCs w:val="18"/>
                <w:lang w:val="en-US"/>
              </w:rPr>
            </w:pPr>
            <w:r w:rsidRPr="00BE7608">
              <w:rPr>
                <w:rFonts w:ascii="Sylfaen" w:hAnsi="Sylfaen"/>
                <w:b/>
                <w:sz w:val="18"/>
                <w:szCs w:val="18"/>
                <w:lang w:val="en-US"/>
              </w:rPr>
              <w:lastRenderedPageBreak/>
              <w:t>6</w:t>
            </w:r>
          </w:p>
        </w:tc>
        <w:tc>
          <w:tcPr>
            <w:tcW w:w="2885"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710D52">
            <w:pPr>
              <w:pStyle w:val="HTML"/>
              <w:shd w:val="clear" w:color="auto" w:fill="F8F9FA"/>
              <w:rPr>
                <w:rFonts w:ascii="Sylfaen" w:hAnsi="Sylfaen" w:cs="Times New Roman"/>
                <w:sz w:val="18"/>
                <w:szCs w:val="18"/>
                <w:lang w:bidi="ru-RU"/>
              </w:rPr>
            </w:pPr>
            <w:r w:rsidRPr="00BE7608">
              <w:rPr>
                <w:rFonts w:ascii="Sylfaen" w:hAnsi="Sylfaen" w:cs="Times New Roman"/>
                <w:sz w:val="18"/>
                <w:szCs w:val="18"/>
                <w:lang w:bidi="ru-RU"/>
              </w:rPr>
              <w:t xml:space="preserve">Услуга по экспертизе  на разработку проектно-сметной документации и сметной стоимости с реконструкции участка питьевого водоснабжения в поселке </w:t>
            </w:r>
            <w:proofErr w:type="spellStart"/>
            <w:r w:rsidRPr="00BE7608">
              <w:rPr>
                <w:rFonts w:ascii="Sylfaen" w:hAnsi="Sylfaen" w:cs="Times New Roman"/>
                <w:sz w:val="18"/>
                <w:szCs w:val="18"/>
                <w:lang w:bidi="ru-RU"/>
              </w:rPr>
              <w:t>Аракс</w:t>
            </w:r>
            <w:proofErr w:type="gramStart"/>
            <w:r w:rsidRPr="00BE7608">
              <w:rPr>
                <w:rFonts w:ascii="Sylfaen" w:hAnsi="Sylfaen" w:cs="Times New Roman"/>
                <w:sz w:val="18"/>
                <w:szCs w:val="18"/>
                <w:lang w:bidi="ru-RU"/>
              </w:rPr>
              <w:t>,А</w:t>
            </w:r>
            <w:proofErr w:type="gramEnd"/>
            <w:r w:rsidRPr="00BE7608">
              <w:rPr>
                <w:rFonts w:ascii="Sylfaen" w:hAnsi="Sylfaen" w:cs="Times New Roman"/>
                <w:sz w:val="18"/>
                <w:szCs w:val="18"/>
                <w:lang w:bidi="ru-RU"/>
              </w:rPr>
              <w:t>рмавирской</w:t>
            </w:r>
            <w:proofErr w:type="spellEnd"/>
            <w:r w:rsidRPr="00BE7608">
              <w:rPr>
                <w:rFonts w:ascii="Sylfaen" w:hAnsi="Sylfaen" w:cs="Times New Roman"/>
                <w:sz w:val="18"/>
                <w:szCs w:val="18"/>
                <w:lang w:bidi="ru-RU"/>
              </w:rPr>
              <w:t xml:space="preserve"> области РА.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498" w:type="dxa"/>
            <w:gridSpan w:val="3"/>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r>
      <w:tr w:rsidR="00BE7608" w:rsidRPr="004D64E0" w:rsidTr="00BE7608">
        <w:trPr>
          <w:trHeight w:val="1838"/>
          <w:jc w:val="center"/>
        </w:trPr>
        <w:tc>
          <w:tcPr>
            <w:tcW w:w="1084"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086352">
            <w:pPr>
              <w:widowControl w:val="0"/>
              <w:jc w:val="center"/>
              <w:rPr>
                <w:rFonts w:ascii="Sylfaen" w:hAnsi="Sylfaen"/>
                <w:b/>
                <w:sz w:val="18"/>
                <w:szCs w:val="18"/>
                <w:lang w:val="en-US"/>
              </w:rPr>
            </w:pPr>
            <w:r w:rsidRPr="00BE7608">
              <w:rPr>
                <w:rFonts w:ascii="Sylfaen" w:hAnsi="Sylfaen"/>
                <w:b/>
                <w:sz w:val="18"/>
                <w:szCs w:val="18"/>
                <w:lang w:val="en-US"/>
              </w:rPr>
              <w:t>7</w:t>
            </w:r>
          </w:p>
        </w:tc>
        <w:tc>
          <w:tcPr>
            <w:tcW w:w="2885" w:type="dxa"/>
            <w:tcBorders>
              <w:top w:val="single" w:sz="4" w:space="0" w:color="auto"/>
              <w:left w:val="single" w:sz="4" w:space="0" w:color="auto"/>
              <w:bottom w:val="single" w:sz="4" w:space="0" w:color="auto"/>
              <w:right w:val="single" w:sz="4" w:space="0" w:color="auto"/>
            </w:tcBorders>
            <w:vAlign w:val="center"/>
          </w:tcPr>
          <w:p w:rsidR="00BE7608" w:rsidRPr="00BE7608" w:rsidRDefault="00BE7608" w:rsidP="00710D52">
            <w:pPr>
              <w:pStyle w:val="HTML"/>
              <w:shd w:val="clear" w:color="auto" w:fill="F8F9FA"/>
              <w:rPr>
                <w:rFonts w:ascii="Sylfaen" w:hAnsi="Sylfaen" w:cs="Times New Roman"/>
                <w:sz w:val="18"/>
                <w:szCs w:val="18"/>
                <w:lang w:bidi="ru-RU"/>
              </w:rPr>
            </w:pPr>
            <w:r w:rsidRPr="00BE7608">
              <w:rPr>
                <w:rFonts w:ascii="Sylfaen" w:hAnsi="Sylfaen" w:cs="Times New Roman"/>
                <w:sz w:val="18"/>
                <w:szCs w:val="18"/>
                <w:lang w:bidi="ru-RU"/>
              </w:rPr>
              <w:t>Услуга по экспертизе  на разработку проектно-сметной документации и сметной стоимости  ремонтных работ второго этажа дома культуры села Аракс</w:t>
            </w:r>
            <w:proofErr w:type="gramStart"/>
            <w:r w:rsidRPr="00BE7608">
              <w:rPr>
                <w:rFonts w:ascii="Sylfaen" w:hAnsi="Sylfaen" w:cs="Times New Roman"/>
                <w:sz w:val="18"/>
                <w:szCs w:val="18"/>
                <w:lang w:bidi="ru-RU"/>
              </w:rPr>
              <w:t xml:space="preserve"> ,</w:t>
            </w:r>
            <w:proofErr w:type="spellStart"/>
            <w:proofErr w:type="gramEnd"/>
            <w:r w:rsidRPr="00BE7608">
              <w:rPr>
                <w:rFonts w:ascii="Sylfaen" w:hAnsi="Sylfaen" w:cs="Times New Roman"/>
                <w:sz w:val="18"/>
                <w:szCs w:val="18"/>
                <w:lang w:bidi="ru-RU"/>
              </w:rPr>
              <w:t>Армавирской</w:t>
            </w:r>
            <w:proofErr w:type="spellEnd"/>
            <w:r w:rsidRPr="00BE7608">
              <w:rPr>
                <w:rFonts w:ascii="Sylfaen" w:hAnsi="Sylfaen" w:cs="Times New Roman"/>
                <w:sz w:val="18"/>
                <w:szCs w:val="18"/>
                <w:lang w:bidi="ru-RU"/>
              </w:rPr>
              <w:t xml:space="preserve"> области РА.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c>
          <w:tcPr>
            <w:tcW w:w="1498" w:type="dxa"/>
            <w:gridSpan w:val="3"/>
            <w:tcBorders>
              <w:top w:val="single" w:sz="4" w:space="0" w:color="auto"/>
              <w:left w:val="single" w:sz="4" w:space="0" w:color="auto"/>
              <w:bottom w:val="single" w:sz="4" w:space="0" w:color="auto"/>
              <w:right w:val="single" w:sz="4" w:space="0" w:color="auto"/>
            </w:tcBorders>
            <w:shd w:val="clear" w:color="auto" w:fill="auto"/>
          </w:tcPr>
          <w:p w:rsidR="00BE7608" w:rsidRPr="00874B9D" w:rsidRDefault="00BE7608" w:rsidP="00086352">
            <w:pPr>
              <w:widowControl w:val="0"/>
              <w:jc w:val="center"/>
              <w:rPr>
                <w:rFonts w:ascii="Sylfaen" w:hAnsi="Sylfaen"/>
                <w:sz w:val="20"/>
                <w:szCs w:val="20"/>
              </w:rPr>
            </w:pPr>
          </w:p>
        </w:tc>
      </w:tr>
    </w:tbl>
    <w:p w:rsidR="00B062E3" w:rsidRPr="00E84CB9" w:rsidRDefault="00B062E3" w:rsidP="00B062E3">
      <w:pPr>
        <w:widowControl w:val="0"/>
        <w:tabs>
          <w:tab w:val="left" w:pos="6804"/>
        </w:tabs>
        <w:jc w:val="center"/>
        <w:rPr>
          <w:rFonts w:ascii="Sylfaen" w:hAnsi="Sylfaen"/>
          <w:sz w:val="22"/>
          <w:szCs w:val="22"/>
        </w:rPr>
      </w:pPr>
    </w:p>
    <w:p w:rsidR="00B062E3" w:rsidRPr="004D64E0" w:rsidRDefault="00B062E3" w:rsidP="00B062E3">
      <w:pPr>
        <w:widowControl w:val="0"/>
        <w:tabs>
          <w:tab w:val="left" w:pos="6804"/>
        </w:tabs>
        <w:jc w:val="center"/>
        <w:rPr>
          <w:rFonts w:ascii="Sylfaen" w:hAnsi="Sylfaen"/>
          <w:sz w:val="22"/>
          <w:szCs w:val="22"/>
        </w:rPr>
      </w:pPr>
      <w:r w:rsidRPr="004D64E0">
        <w:rPr>
          <w:rFonts w:ascii="Sylfaen" w:hAnsi="Sylfaen"/>
          <w:sz w:val="22"/>
          <w:szCs w:val="22"/>
        </w:rPr>
        <w:t>_________________________________________________</w:t>
      </w:r>
      <w:r w:rsidRPr="004D64E0">
        <w:rPr>
          <w:rFonts w:ascii="Sylfaen" w:hAnsi="Sylfaen"/>
          <w:sz w:val="22"/>
          <w:szCs w:val="22"/>
        </w:rPr>
        <w:tab/>
        <w:t>_________________</w:t>
      </w:r>
    </w:p>
    <w:p w:rsidR="00B062E3" w:rsidRPr="004D64E0" w:rsidRDefault="00B062E3" w:rsidP="00B062E3">
      <w:pPr>
        <w:widowControl w:val="0"/>
        <w:tabs>
          <w:tab w:val="left" w:pos="7513"/>
        </w:tabs>
        <w:spacing w:after="160"/>
        <w:ind w:left="709"/>
        <w:jc w:val="both"/>
        <w:rPr>
          <w:rFonts w:ascii="Sylfaen" w:hAnsi="Sylfaen" w:cs="Arial"/>
          <w:sz w:val="22"/>
          <w:szCs w:val="22"/>
        </w:rPr>
      </w:pPr>
      <w:r w:rsidRPr="004D64E0">
        <w:rPr>
          <w:rFonts w:ascii="Sylfaen" w:hAnsi="Sylfaen"/>
          <w:sz w:val="22"/>
          <w:szCs w:val="22"/>
        </w:rPr>
        <w:t>наименование участника (должность, имя, фамилия руководителя)</w:t>
      </w:r>
      <w:r w:rsidRPr="004D64E0">
        <w:rPr>
          <w:rFonts w:ascii="Sylfaen" w:hAnsi="Sylfaen"/>
          <w:sz w:val="22"/>
          <w:szCs w:val="22"/>
        </w:rPr>
        <w:tab/>
        <w:t>подпись</w:t>
      </w:r>
    </w:p>
    <w:p w:rsidR="00B062E3" w:rsidRPr="004D64E0" w:rsidRDefault="00B062E3" w:rsidP="00B062E3">
      <w:pPr>
        <w:widowControl w:val="0"/>
        <w:spacing w:after="160"/>
        <w:jc w:val="right"/>
        <w:rPr>
          <w:rFonts w:ascii="Sylfaen" w:hAnsi="Sylfaen"/>
          <w:sz w:val="22"/>
          <w:szCs w:val="22"/>
        </w:rPr>
      </w:pPr>
      <w:r w:rsidRPr="004D64E0">
        <w:rPr>
          <w:rFonts w:ascii="Sylfaen" w:hAnsi="Sylfaen"/>
          <w:sz w:val="22"/>
          <w:szCs w:val="22"/>
        </w:rPr>
        <w:t>М. П.</w:t>
      </w:r>
    </w:p>
    <w:p w:rsidR="00B062E3" w:rsidRPr="004D64E0" w:rsidRDefault="00B062E3" w:rsidP="00B062E3">
      <w:pPr>
        <w:rPr>
          <w:rFonts w:ascii="Sylfaen" w:hAnsi="Sylfaen"/>
          <w:b/>
          <w:sz w:val="22"/>
          <w:szCs w:val="22"/>
        </w:rPr>
      </w:pPr>
      <w:r w:rsidRPr="004D64E0">
        <w:rPr>
          <w:rFonts w:ascii="Sylfaen" w:hAnsi="Sylfaen"/>
          <w:b/>
          <w:sz w:val="22"/>
          <w:szCs w:val="22"/>
        </w:rPr>
        <w:br w:type="page"/>
      </w:r>
    </w:p>
    <w:p w:rsidR="00B062E3" w:rsidRPr="0002715A" w:rsidRDefault="00B062E3" w:rsidP="00B062E3">
      <w:pPr>
        <w:widowControl w:val="0"/>
        <w:spacing w:after="160"/>
        <w:ind w:firstLine="567"/>
        <w:jc w:val="right"/>
        <w:rPr>
          <w:rFonts w:ascii="Sylfaen" w:hAnsi="Sylfaen"/>
          <w:b/>
          <w:sz w:val="22"/>
          <w:szCs w:val="22"/>
        </w:rPr>
      </w:pPr>
    </w:p>
    <w:p w:rsidR="00B062E3" w:rsidRPr="00874B9D" w:rsidRDefault="00B062E3" w:rsidP="00B062E3">
      <w:pPr>
        <w:widowControl w:val="0"/>
        <w:ind w:firstLine="567"/>
        <w:jc w:val="right"/>
        <w:rPr>
          <w:rFonts w:ascii="Sylfaen" w:hAnsi="Sylfaen"/>
          <w:sz w:val="22"/>
          <w:szCs w:val="22"/>
        </w:rPr>
      </w:pPr>
      <w:r w:rsidRPr="00874B9D">
        <w:rPr>
          <w:rFonts w:ascii="Sylfaen" w:hAnsi="Sylfaen"/>
          <w:sz w:val="22"/>
          <w:szCs w:val="22"/>
        </w:rPr>
        <w:t>Приложение № 4</w:t>
      </w:r>
    </w:p>
    <w:p w:rsidR="00EE070F" w:rsidRDefault="00B062E3" w:rsidP="00EE070F">
      <w:pPr>
        <w:pStyle w:val="31"/>
        <w:widowControl w:val="0"/>
        <w:spacing w:line="240" w:lineRule="auto"/>
        <w:jc w:val="right"/>
        <w:rPr>
          <w:rFonts w:ascii="GHEA Grapalat" w:hAnsi="GHEA Grapalat"/>
          <w:b/>
          <w:sz w:val="16"/>
          <w:szCs w:val="16"/>
          <w:lang w:val="af-ZA"/>
        </w:rPr>
      </w:pPr>
      <w:r w:rsidRPr="00874B9D">
        <w:rPr>
          <w:rFonts w:ascii="Sylfaen" w:hAnsi="Sylfaen"/>
          <w:sz w:val="22"/>
          <w:szCs w:val="22"/>
        </w:rPr>
        <w:t>к Приглашению на запрос  котировок</w:t>
      </w:r>
      <w:r w:rsidRPr="00874B9D">
        <w:rPr>
          <w:rFonts w:ascii="Sylfaen" w:hAnsi="Sylfaen" w:cs="Arial"/>
          <w:sz w:val="22"/>
          <w:szCs w:val="22"/>
        </w:rPr>
        <w:br/>
      </w:r>
      <w:r w:rsidRPr="00874B9D">
        <w:rPr>
          <w:rFonts w:ascii="Sylfaen" w:hAnsi="Sylfaen"/>
          <w:sz w:val="22"/>
          <w:szCs w:val="22"/>
        </w:rPr>
        <w:t xml:space="preserve">под кодом </w:t>
      </w:r>
      <w:r w:rsidR="00EE070F" w:rsidRPr="00EE070F">
        <w:rPr>
          <w:rFonts w:ascii="GHEA Grapalat" w:hAnsi="GHEA Grapalat"/>
          <w:b/>
          <w:sz w:val="16"/>
          <w:szCs w:val="16"/>
          <w:lang w:val="af-ZA"/>
        </w:rPr>
        <w:t>ԱՄԱՀ-ՓՔ-ԳՀԾՁԲ-22/71</w:t>
      </w:r>
    </w:p>
    <w:p w:rsidR="00B062E3" w:rsidRPr="004D64E0" w:rsidRDefault="00B062E3" w:rsidP="00EE070F">
      <w:pPr>
        <w:pStyle w:val="31"/>
        <w:widowControl w:val="0"/>
        <w:spacing w:line="240" w:lineRule="auto"/>
        <w:jc w:val="right"/>
        <w:rPr>
          <w:rFonts w:ascii="Sylfaen" w:hAnsi="Sylfaen"/>
          <w:sz w:val="22"/>
          <w:szCs w:val="22"/>
          <w:lang w:val="hy-AM"/>
        </w:rPr>
      </w:pPr>
      <w:r w:rsidRPr="004D64E0">
        <w:rPr>
          <w:rFonts w:ascii="Sylfaen" w:hAnsi="Sylfaen"/>
          <w:sz w:val="22"/>
          <w:szCs w:val="22"/>
        </w:rPr>
        <w:t xml:space="preserve">ГАРАНТИЯ </w:t>
      </w:r>
      <w:r w:rsidRPr="004D64E0">
        <w:rPr>
          <w:rFonts w:ascii="Sylfaen" w:hAnsi="Sylfaen"/>
          <w:sz w:val="22"/>
          <w:szCs w:val="22"/>
          <w:lang w:val="en-US"/>
        </w:rPr>
        <w:t>N</w:t>
      </w:r>
      <w:r w:rsidRPr="004D64E0">
        <w:rPr>
          <w:rFonts w:ascii="Sylfaen" w:hAnsi="Sylfaen"/>
          <w:sz w:val="22"/>
          <w:szCs w:val="22"/>
          <w:lang w:val="hy-AM"/>
        </w:rPr>
        <w:t>________</w:t>
      </w:r>
    </w:p>
    <w:p w:rsidR="00B062E3" w:rsidRPr="004D64E0" w:rsidRDefault="00B062E3" w:rsidP="00B062E3">
      <w:pPr>
        <w:widowControl w:val="0"/>
        <w:spacing w:after="160"/>
        <w:ind w:left="567" w:right="565"/>
        <w:jc w:val="center"/>
        <w:rPr>
          <w:rFonts w:ascii="Sylfaen" w:hAnsi="Sylfaen"/>
          <w:b/>
          <w:sz w:val="22"/>
          <w:szCs w:val="22"/>
        </w:rPr>
      </w:pPr>
      <w:r w:rsidRPr="004D64E0">
        <w:rPr>
          <w:rFonts w:ascii="Sylfaen" w:hAnsi="Sylfaen"/>
          <w:b/>
          <w:sz w:val="22"/>
          <w:szCs w:val="22"/>
        </w:rPr>
        <w:t>(обеспечение квалификации)</w:t>
      </w:r>
    </w:p>
    <w:p w:rsidR="00B062E3" w:rsidRPr="004D64E0" w:rsidRDefault="00B062E3" w:rsidP="00B062E3">
      <w:pPr>
        <w:pStyle w:val="af4"/>
        <w:shd w:val="clear" w:color="auto" w:fill="FFFFFF"/>
        <w:spacing w:before="0" w:beforeAutospacing="0" w:after="0" w:afterAutospacing="0"/>
        <w:jc w:val="both"/>
        <w:rPr>
          <w:rStyle w:val="af5"/>
          <w:rFonts w:ascii="Sylfaen" w:hAnsi="Sylfaen"/>
          <w:b w:val="0"/>
          <w:bCs w:val="0"/>
          <w:sz w:val="22"/>
          <w:szCs w:val="22"/>
          <w:lang w:val="hy-AM"/>
        </w:rPr>
      </w:pPr>
      <w:r w:rsidRPr="004D64E0">
        <w:rPr>
          <w:rFonts w:ascii="Sylfaen" w:eastAsiaTheme="minorHAnsi" w:hAnsi="Sylfaen" w:cstheme="minorBid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4D64E0">
        <w:rPr>
          <w:rFonts w:ascii="Sylfaen" w:eastAsiaTheme="minorHAnsi" w:hAnsi="Sylfaen" w:cstheme="minorBidi"/>
          <w:sz w:val="22"/>
          <w:szCs w:val="22"/>
          <w:lang w:val="hy-AM"/>
        </w:rPr>
        <w:t xml:space="preserve">  </w:t>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rPr>
        <w:t xml:space="preserve">                                                                    </w:t>
      </w:r>
    </w:p>
    <w:p w:rsidR="00B062E3" w:rsidRPr="004D64E0" w:rsidRDefault="00B062E3" w:rsidP="00B062E3">
      <w:pPr>
        <w:pStyle w:val="af4"/>
        <w:shd w:val="clear" w:color="auto" w:fill="FFFFFF"/>
        <w:spacing w:before="0" w:beforeAutospacing="0" w:after="0" w:afterAutospacing="0"/>
        <w:ind w:left="-142"/>
        <w:rPr>
          <w:rStyle w:val="af5"/>
          <w:rFonts w:ascii="Sylfaen" w:hAnsi="Sylfaen"/>
          <w:b w:val="0"/>
          <w:sz w:val="22"/>
          <w:szCs w:val="22"/>
        </w:rPr>
      </w:pPr>
      <w:r w:rsidRPr="004D64E0">
        <w:rPr>
          <w:rStyle w:val="af5"/>
          <w:rFonts w:ascii="Sylfaen" w:hAnsi="Sylfaen"/>
          <w:sz w:val="22"/>
          <w:szCs w:val="22"/>
          <w:lang w:val="hy-AM"/>
        </w:rPr>
        <w:tab/>
      </w:r>
      <w:r w:rsidRPr="004D64E0">
        <w:rPr>
          <w:rStyle w:val="af5"/>
          <w:rFonts w:ascii="Sylfaen" w:hAnsi="Sylfaen"/>
          <w:sz w:val="22"/>
          <w:szCs w:val="22"/>
        </w:rPr>
        <w:t xml:space="preserve">                                                                            номер заключаемого договора</w:t>
      </w:r>
    </w:p>
    <w:p w:rsidR="00B062E3" w:rsidRPr="004D64E0" w:rsidRDefault="00B062E3" w:rsidP="00B062E3">
      <w:pPr>
        <w:pStyle w:val="af4"/>
        <w:shd w:val="clear" w:color="auto" w:fill="FFFFFF"/>
        <w:spacing w:before="0" w:beforeAutospacing="0" w:after="0" w:afterAutospacing="0"/>
        <w:ind w:left="-142"/>
        <w:rPr>
          <w:rStyle w:val="af5"/>
          <w:rFonts w:ascii="Sylfaen" w:hAnsi="Sylfaen"/>
          <w:b w:val="0"/>
          <w:bCs w:val="0"/>
          <w:sz w:val="22"/>
          <w:szCs w:val="22"/>
          <w:lang w:val="hy-AM"/>
        </w:rPr>
      </w:pPr>
      <w:r w:rsidRPr="004D64E0">
        <w:rPr>
          <w:rFonts w:ascii="Sylfaen" w:eastAsiaTheme="minorHAnsi" w:hAnsi="Sylfaen" w:cstheme="minorBidi"/>
          <w:sz w:val="22"/>
          <w:szCs w:val="22"/>
        </w:rPr>
        <w:t xml:space="preserve">  заключаемым</w:t>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Fonts w:ascii="Sylfaen" w:eastAsiaTheme="minorHAnsi" w:hAnsi="Sylfaen" w:cstheme="minorBidi"/>
          <w:sz w:val="22"/>
          <w:szCs w:val="22"/>
        </w:rPr>
        <w:t xml:space="preserve"> (далее-принципал</w:t>
      </w:r>
      <w:proofErr w:type="gramStart"/>
      <w:r w:rsidRPr="004D64E0">
        <w:rPr>
          <w:rFonts w:ascii="Sylfaen" w:eastAsiaTheme="minorHAnsi" w:hAnsi="Sylfaen" w:cstheme="minorBidi"/>
          <w:sz w:val="22"/>
          <w:szCs w:val="22"/>
        </w:rPr>
        <w:t xml:space="preserve"> )</w:t>
      </w:r>
      <w:proofErr w:type="gramEnd"/>
      <w:r w:rsidRPr="004D64E0">
        <w:rPr>
          <w:rFonts w:ascii="Sylfaen" w:eastAsiaTheme="minorHAnsi" w:hAnsi="Sylfaen" w:cstheme="minorBidi"/>
          <w:sz w:val="22"/>
          <w:szCs w:val="22"/>
        </w:rPr>
        <w:t xml:space="preserve"> в результате  </w:t>
      </w:r>
    </w:p>
    <w:p w:rsidR="00B062E3" w:rsidRPr="004D64E0" w:rsidRDefault="00B062E3" w:rsidP="00B062E3">
      <w:pPr>
        <w:pStyle w:val="af4"/>
        <w:shd w:val="clear" w:color="auto" w:fill="FFFFFF"/>
        <w:spacing w:before="0" w:beforeAutospacing="0" w:after="0" w:afterAutospacing="0"/>
        <w:ind w:left="-142"/>
        <w:rPr>
          <w:rFonts w:ascii="Sylfaen" w:hAnsi="Sylfaen" w:cs="Sylfaen"/>
          <w:b/>
          <w:sz w:val="22"/>
          <w:szCs w:val="22"/>
          <w:vertAlign w:val="superscript"/>
          <w:lang w:val="hy-AM"/>
        </w:rPr>
      </w:pPr>
      <w:r w:rsidRPr="004D64E0">
        <w:rPr>
          <w:rStyle w:val="af5"/>
          <w:rFonts w:ascii="Sylfaen" w:hAnsi="Sylfaen"/>
          <w:sz w:val="22"/>
          <w:szCs w:val="22"/>
        </w:rPr>
        <w:t xml:space="preserve">                                  наименование отобранного участника</w:t>
      </w:r>
      <w:r w:rsidRPr="004D64E0">
        <w:rPr>
          <w:rStyle w:val="af5"/>
          <w:rFonts w:ascii="Sylfaen" w:hAnsi="Sylfaen"/>
          <w:sz w:val="22"/>
          <w:szCs w:val="22"/>
          <w:lang w:val="hy-AM"/>
        </w:rPr>
        <w:tab/>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Style w:val="af5"/>
          <w:rFonts w:ascii="Sylfaen" w:hAnsi="Sylfaen"/>
          <w:sz w:val="22"/>
          <w:szCs w:val="22"/>
          <w:lang w:val="hy-AM"/>
        </w:rPr>
        <w:tab/>
      </w:r>
      <w:r w:rsidRPr="004D64E0">
        <w:rPr>
          <w:rFonts w:ascii="Sylfaen" w:eastAsiaTheme="minorHAnsi" w:hAnsi="Sylfaen" w:cstheme="minorBidi"/>
          <w:sz w:val="22"/>
          <w:szCs w:val="22"/>
        </w:rPr>
        <w:t xml:space="preserve"> </w:t>
      </w:r>
    </w:p>
    <w:p w:rsidR="00B062E3" w:rsidRPr="004D64E0" w:rsidRDefault="00B062E3" w:rsidP="00B062E3">
      <w:pPr>
        <w:pStyle w:val="af4"/>
        <w:shd w:val="clear" w:color="auto" w:fill="FFFFFF"/>
        <w:spacing w:before="0" w:beforeAutospacing="0" w:after="0" w:afterAutospacing="0"/>
        <w:jc w:val="both"/>
        <w:rPr>
          <w:rFonts w:ascii="Sylfaen" w:hAnsi="Sylfaen"/>
          <w:sz w:val="22"/>
          <w:szCs w:val="22"/>
          <w:lang w:val="hy-AM"/>
        </w:rPr>
      </w:pPr>
      <w:r w:rsidRPr="004D64E0">
        <w:rPr>
          <w:rFonts w:ascii="Sylfaen" w:eastAsiaTheme="minorHAnsi" w:hAnsi="Sylfaen" w:cstheme="minorBidi"/>
          <w:sz w:val="22"/>
          <w:szCs w:val="22"/>
        </w:rPr>
        <w:t xml:space="preserve">организованной </w:t>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lang w:val="hy-AM"/>
        </w:rPr>
        <w:t xml:space="preserve"> </w:t>
      </w:r>
      <w:r w:rsidRPr="004D64E0">
        <w:rPr>
          <w:rFonts w:ascii="Sylfaen" w:eastAsiaTheme="minorHAnsi" w:hAnsi="Sylfaen" w:cstheme="minorBidi"/>
          <w:sz w:val="22"/>
          <w:szCs w:val="22"/>
        </w:rPr>
        <w:t xml:space="preserve"> (далее-бенефициар) </w:t>
      </w:r>
    </w:p>
    <w:p w:rsidR="00B062E3" w:rsidRPr="004D64E0" w:rsidRDefault="00B062E3" w:rsidP="00B062E3">
      <w:pPr>
        <w:pStyle w:val="af4"/>
        <w:shd w:val="clear" w:color="auto" w:fill="FFFFFF"/>
        <w:spacing w:before="0" w:beforeAutospacing="0" w:after="0" w:afterAutospacing="0"/>
        <w:ind w:left="1276" w:firstLine="708"/>
        <w:rPr>
          <w:rFonts w:ascii="Sylfaen" w:eastAsiaTheme="minorHAnsi" w:hAnsi="Sylfaen" w:cstheme="minorBidi"/>
          <w:b/>
          <w:sz w:val="22"/>
          <w:szCs w:val="22"/>
        </w:rPr>
      </w:pPr>
      <w:r w:rsidRPr="004D64E0">
        <w:rPr>
          <w:rFonts w:ascii="Sylfaen" w:hAnsi="Sylfaen" w:cs="Sylfaen"/>
          <w:sz w:val="22"/>
          <w:szCs w:val="22"/>
          <w:vertAlign w:val="superscript"/>
        </w:rPr>
        <w:t xml:space="preserve">                         </w:t>
      </w:r>
      <w:r w:rsidRPr="004D64E0">
        <w:rPr>
          <w:rStyle w:val="af5"/>
          <w:rFonts w:ascii="Sylfaen" w:hAnsi="Sylfaen"/>
          <w:sz w:val="22"/>
          <w:szCs w:val="22"/>
        </w:rPr>
        <w:t>наименование заказчика</w:t>
      </w:r>
      <w:r w:rsidRPr="004D64E0">
        <w:rPr>
          <w:rFonts w:ascii="Sylfaen" w:eastAsiaTheme="minorHAnsi" w:hAnsi="Sylfaen" w:cstheme="minorBidi"/>
          <w:b/>
          <w:sz w:val="22"/>
          <w:szCs w:val="22"/>
        </w:rPr>
        <w:t xml:space="preserve"> </w:t>
      </w:r>
    </w:p>
    <w:p w:rsidR="00B062E3" w:rsidRPr="004D64E0" w:rsidRDefault="00B062E3" w:rsidP="00B062E3">
      <w:pPr>
        <w:pStyle w:val="af4"/>
        <w:shd w:val="clear" w:color="auto" w:fill="FFFFFF"/>
        <w:spacing w:before="0" w:beforeAutospacing="0" w:after="0" w:afterAutospacing="0"/>
        <w:rPr>
          <w:rFonts w:ascii="Sylfaen" w:hAnsi="Sylfaen" w:cs="Sylfaen"/>
          <w:sz w:val="22"/>
          <w:szCs w:val="22"/>
          <w:vertAlign w:val="superscript"/>
        </w:rPr>
      </w:pPr>
      <w:r w:rsidRPr="004D64E0">
        <w:rPr>
          <w:rFonts w:ascii="Sylfaen" w:eastAsiaTheme="minorHAnsi" w:hAnsi="Sylfaen" w:cstheme="minorBidi"/>
          <w:sz w:val="22"/>
          <w:szCs w:val="22"/>
        </w:rPr>
        <w:t>процедуры  закупок под кодом ____________________.</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код процедуры</w:t>
      </w:r>
    </w:p>
    <w:p w:rsidR="00B062E3" w:rsidRPr="004D64E0" w:rsidRDefault="00B062E3" w:rsidP="00B062E3">
      <w:pPr>
        <w:pStyle w:val="af4"/>
        <w:spacing w:before="0" w:beforeAutospacing="0" w:after="0" w:afterAutospacing="0"/>
        <w:jc w:val="both"/>
        <w:rPr>
          <w:rFonts w:ascii="Sylfaen" w:eastAsiaTheme="minorHAnsi" w:hAnsi="Sylfaen" w:cstheme="minorBidi"/>
          <w:sz w:val="22"/>
          <w:szCs w:val="22"/>
          <w:lang w:val="hy-AM"/>
        </w:rPr>
      </w:pPr>
      <w:r w:rsidRPr="004D64E0">
        <w:rPr>
          <w:rFonts w:ascii="Sylfaen" w:eastAsiaTheme="minorHAnsi" w:hAnsi="Sylfaen" w:cstheme="minorBidi"/>
          <w:sz w:val="22"/>
          <w:szCs w:val="22"/>
        </w:rPr>
        <w:t xml:space="preserve">  2.  По гарантии </w:t>
      </w:r>
      <w:r w:rsidRPr="004D64E0">
        <w:rPr>
          <w:rFonts w:ascii="Sylfaen" w:eastAsiaTheme="minorHAnsi" w:hAnsi="Sylfaen" w:cstheme="minorBidi"/>
          <w:sz w:val="22"/>
          <w:szCs w:val="22"/>
          <w:lang w:val="hy-AM"/>
        </w:rPr>
        <w:t xml:space="preserve">---------------------------------------------------------------------------- </w:t>
      </w:r>
    </w:p>
    <w:p w:rsidR="00B062E3" w:rsidRPr="004D64E0" w:rsidRDefault="00B062E3" w:rsidP="00B062E3">
      <w:pPr>
        <w:pStyle w:val="af4"/>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наименование выдающего гарантию банка </w:t>
      </w:r>
    </w:p>
    <w:p w:rsidR="00B062E3" w:rsidRPr="004D64E0" w:rsidRDefault="00B062E3" w:rsidP="00B062E3">
      <w:pPr>
        <w:pStyle w:val="af4"/>
        <w:spacing w:before="0" w:beforeAutospacing="0" w:after="0" w:afterAutospacing="0"/>
        <w:jc w:val="both"/>
        <w:rPr>
          <w:rFonts w:ascii="Sylfaen" w:eastAsiaTheme="minorHAnsi" w:hAnsi="Sylfaen" w:cstheme="minorBidi"/>
          <w:sz w:val="22"/>
          <w:szCs w:val="22"/>
        </w:rPr>
      </w:pPr>
      <w:proofErr w:type="gramStart"/>
      <w:r w:rsidRPr="004D64E0">
        <w:rPr>
          <w:rFonts w:ascii="Sylfaen" w:eastAsiaTheme="minorHAnsi" w:hAnsi="Sylfaen"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сумма в цифрах и прописью         </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гарантии) в течение пяти рабочих  дней после получения требования. </w:t>
      </w:r>
    </w:p>
    <w:p w:rsidR="00B062E3" w:rsidRPr="004D64E0" w:rsidRDefault="00B062E3" w:rsidP="00B062E3">
      <w:pPr>
        <w:pStyle w:val="af4"/>
        <w:shd w:val="clear" w:color="auto" w:fill="FFFFFF"/>
        <w:spacing w:before="0" w:beforeAutospacing="0" w:after="0" w:afterAutospacing="0"/>
        <w:ind w:firstLine="708"/>
        <w:jc w:val="both"/>
        <w:rPr>
          <w:rFonts w:ascii="Sylfaen" w:eastAsiaTheme="minorHAnsi" w:hAnsi="Sylfaen" w:cstheme="minorBidi"/>
          <w:sz w:val="22"/>
          <w:szCs w:val="22"/>
        </w:rPr>
      </w:pPr>
      <w:r w:rsidRPr="004D64E0">
        <w:rPr>
          <w:rFonts w:ascii="Sylfaen" w:eastAsiaTheme="minorHAnsi" w:hAnsi="Sylfaen" w:cstheme="minorBidi"/>
          <w:sz w:val="22"/>
          <w:szCs w:val="22"/>
        </w:rPr>
        <w:t>Выплата производится посредством перечисления на расчетный счет____________________ бенефициара.</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расчетный счет</w:t>
      </w:r>
    </w:p>
    <w:p w:rsidR="00B062E3" w:rsidRPr="004D64E0" w:rsidRDefault="00B062E3" w:rsidP="00B062E3">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4D64E0">
        <w:rPr>
          <w:rStyle w:val="af5"/>
          <w:rFonts w:ascii="Sylfaen" w:hAnsi="Sylfaen"/>
          <w:sz w:val="22"/>
          <w:szCs w:val="22"/>
        </w:rPr>
        <w:t xml:space="preserve">3. </w:t>
      </w:r>
      <w:r w:rsidRPr="004D64E0">
        <w:rPr>
          <w:rFonts w:ascii="Sylfaen" w:eastAsiaTheme="minorHAnsi" w:hAnsi="Sylfaen" w:cstheme="minorBidi"/>
          <w:sz w:val="22"/>
          <w:szCs w:val="22"/>
        </w:rPr>
        <w:t>Настоящая гарантия является безотзывной.</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062E3" w:rsidRPr="004D64E0" w:rsidRDefault="00B062E3" w:rsidP="00B062E3">
      <w:pPr>
        <w:pStyle w:val="af4"/>
        <w:shd w:val="clear" w:color="auto" w:fill="FFFFFF"/>
        <w:ind w:firstLine="374"/>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5. Гарантия действует со дня вступления в силу договора под кодом N_____________________ заключаемого между бенефициаром  и принципалом </w:t>
      </w:r>
    </w:p>
    <w:p w:rsidR="00B062E3" w:rsidRPr="004D64E0" w:rsidRDefault="00B062E3" w:rsidP="00B062E3">
      <w:pPr>
        <w:pStyle w:val="af4"/>
        <w:shd w:val="clear" w:color="auto" w:fill="FFFFFF"/>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номер </w:t>
      </w:r>
      <w:proofErr w:type="gramStart"/>
      <w:r w:rsidRPr="004D64E0">
        <w:rPr>
          <w:rFonts w:ascii="Sylfaen" w:eastAsiaTheme="minorHAnsi" w:hAnsi="Sylfaen" w:cstheme="minorBidi"/>
          <w:sz w:val="22"/>
          <w:szCs w:val="22"/>
        </w:rPr>
        <w:t>заключаемого</w:t>
      </w:r>
      <w:proofErr w:type="gramEnd"/>
      <w:r w:rsidRPr="004D64E0">
        <w:rPr>
          <w:rFonts w:ascii="Sylfaen" w:eastAsiaTheme="minorHAnsi" w:hAnsi="Sylfaen" w:cstheme="minorBidi"/>
          <w:sz w:val="22"/>
          <w:szCs w:val="22"/>
        </w:rPr>
        <w:t xml:space="preserve"> </w:t>
      </w:r>
      <w:proofErr w:type="spellStart"/>
      <w:r w:rsidRPr="004D64E0">
        <w:rPr>
          <w:rFonts w:ascii="Sylfaen" w:eastAsiaTheme="minorHAnsi" w:hAnsi="Sylfaen" w:cstheme="minorBidi"/>
          <w:sz w:val="22"/>
          <w:szCs w:val="22"/>
        </w:rPr>
        <w:t>договара</w:t>
      </w:r>
      <w:proofErr w:type="spellEnd"/>
    </w:p>
    <w:p w:rsidR="00B062E3" w:rsidRPr="004D64E0" w:rsidRDefault="00B062E3" w:rsidP="00B062E3">
      <w:pPr>
        <w:pStyle w:val="af4"/>
        <w:shd w:val="clear" w:color="auto" w:fill="FFFFFF"/>
        <w:contextualSpacing/>
        <w:jc w:val="both"/>
        <w:rPr>
          <w:rFonts w:ascii="Sylfaen" w:eastAsiaTheme="minorHAnsi" w:hAnsi="Sylfaen" w:cstheme="minorBidi"/>
          <w:sz w:val="22"/>
          <w:szCs w:val="22"/>
          <w:lang w:val="hy-AM"/>
        </w:rPr>
      </w:pPr>
      <w:r w:rsidRPr="004D64E0">
        <w:rPr>
          <w:rFonts w:ascii="Sylfaen" w:eastAsiaTheme="minorHAnsi" w:hAnsi="Sylfaen" w:cstheme="minorBidi"/>
          <w:sz w:val="22"/>
          <w:szCs w:val="22"/>
        </w:rPr>
        <w:t xml:space="preserve">и  действует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в</w:t>
      </w:r>
      <w:r w:rsidRPr="004D64E0">
        <w:rPr>
          <w:rFonts w:ascii="Sylfaen" w:hAnsi="Sylfaen"/>
          <w:sz w:val="22"/>
          <w:szCs w:val="22"/>
        </w:rPr>
        <w:t>ключительно</w:t>
      </w:r>
      <w:r w:rsidRPr="004D64E0">
        <w:rPr>
          <w:rFonts w:ascii="Sylfaen" w:eastAsiaTheme="minorHAnsi" w:hAnsi="Sylfaen" w:cstheme="minorBidi"/>
          <w:sz w:val="22"/>
          <w:szCs w:val="22"/>
        </w:rPr>
        <w:t xml:space="preserve">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до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девяностого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рабочего </w:t>
      </w:r>
      <w:r w:rsidRPr="004D64E0">
        <w:rPr>
          <w:rFonts w:ascii="Sylfaen" w:eastAsiaTheme="minorHAnsi" w:hAnsi="Sylfaen" w:cstheme="minorBidi"/>
          <w:sz w:val="22"/>
          <w:szCs w:val="22"/>
          <w:lang w:val="hy-AM"/>
        </w:rPr>
        <w:t xml:space="preserve"> </w:t>
      </w:r>
      <w:proofErr w:type="gramStart"/>
      <w:r w:rsidRPr="004D64E0">
        <w:rPr>
          <w:rFonts w:ascii="Sylfaen" w:eastAsiaTheme="minorHAnsi" w:hAnsi="Sylfaen" w:cstheme="minorBidi"/>
          <w:sz w:val="22"/>
          <w:szCs w:val="22"/>
        </w:rPr>
        <w:t>дня</w:t>
      </w:r>
      <w:proofErr w:type="gramEnd"/>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следующего за днем </w:t>
      </w:r>
    </w:p>
    <w:p w:rsidR="00B062E3" w:rsidRPr="004D64E0" w:rsidRDefault="00B062E3" w:rsidP="00B062E3">
      <w:pPr>
        <w:pStyle w:val="af4"/>
        <w:shd w:val="clear" w:color="auto" w:fill="FFFFFF"/>
        <w:contextualSpacing/>
        <w:jc w:val="both"/>
        <w:rPr>
          <w:rFonts w:ascii="Sylfaen" w:eastAsiaTheme="minorHAnsi" w:hAnsi="Sylfaen" w:cstheme="minorBidi"/>
          <w:sz w:val="22"/>
          <w:szCs w:val="22"/>
          <w:lang w:val="hy-AM"/>
        </w:rPr>
      </w:pPr>
    </w:p>
    <w:p w:rsidR="00B062E3" w:rsidRPr="004D64E0" w:rsidRDefault="00B062E3" w:rsidP="00B062E3">
      <w:pPr>
        <w:pStyle w:val="af4"/>
        <w:shd w:val="clear" w:color="auto" w:fill="FFFFFF"/>
        <w:contextualSpacing/>
        <w:jc w:val="center"/>
        <w:rPr>
          <w:rFonts w:ascii="Sylfaen" w:eastAsiaTheme="minorHAnsi" w:hAnsi="Sylfaen" w:cstheme="minorBidi"/>
          <w:sz w:val="22"/>
          <w:szCs w:val="22"/>
        </w:rPr>
      </w:pPr>
      <w:r w:rsidRPr="004D64E0">
        <w:rPr>
          <w:rFonts w:ascii="Sylfaen" w:eastAsiaTheme="minorHAnsi" w:hAnsi="Sylfaen" w:cstheme="minorBidi"/>
          <w:sz w:val="22"/>
          <w:szCs w:val="22"/>
          <w:lang w:val="hy-AM"/>
        </w:rPr>
        <w:t>--------------------------------------------------------</w:t>
      </w:r>
      <w:r w:rsidRPr="004D64E0">
        <w:rPr>
          <w:rFonts w:ascii="Sylfaen" w:eastAsiaTheme="minorHAnsi" w:hAnsi="Sylfaen" w:cstheme="minorBidi"/>
          <w:sz w:val="22"/>
          <w:szCs w:val="22"/>
        </w:rPr>
        <w:t>------------------</w:t>
      </w:r>
      <w:r w:rsidRPr="004D64E0">
        <w:rPr>
          <w:rFonts w:ascii="Sylfaen" w:eastAsiaTheme="minorHAnsi" w:hAnsi="Sylfaen" w:cstheme="minorBidi"/>
          <w:sz w:val="22"/>
          <w:szCs w:val="22"/>
          <w:lang w:val="hy-AM"/>
        </w:rPr>
        <w:t>----------------------</w:t>
      </w:r>
      <w:r w:rsidRPr="004D64E0">
        <w:rPr>
          <w:rFonts w:ascii="Sylfaen" w:eastAsiaTheme="minorHAnsi" w:hAnsi="Sylfaen" w:cstheme="minorBidi"/>
          <w:sz w:val="22"/>
          <w:szCs w:val="22"/>
        </w:rPr>
        <w:t xml:space="preserve"> </w:t>
      </w:r>
      <w:r w:rsidRPr="004D64E0">
        <w:rPr>
          <w:rFonts w:ascii="Sylfaen" w:eastAsiaTheme="minorHAnsi" w:hAnsi="Sylfaen" w:cstheme="minorBidi"/>
          <w:sz w:val="22"/>
          <w:szCs w:val="22"/>
          <w:lang w:val="hy-AM"/>
        </w:rPr>
        <w:t>.</w:t>
      </w:r>
      <w:r w:rsidRPr="004D64E0">
        <w:rPr>
          <w:rFonts w:ascii="Sylfaen" w:eastAsiaTheme="minorHAnsi" w:hAnsi="Sylfaen" w:cstheme="minorBidi"/>
          <w:sz w:val="22"/>
          <w:szCs w:val="22"/>
        </w:rPr>
        <w:t xml:space="preserve">            крайний срок </w:t>
      </w:r>
      <w:proofErr w:type="spellStart"/>
      <w:r w:rsidRPr="004D64E0">
        <w:rPr>
          <w:rFonts w:ascii="Sylfaen" w:eastAsiaTheme="minorHAnsi" w:hAnsi="Sylfaen" w:cstheme="minorBidi"/>
          <w:sz w:val="22"/>
          <w:szCs w:val="22"/>
        </w:rPr>
        <w:t>оказния</w:t>
      </w:r>
      <w:proofErr w:type="spellEnd"/>
      <w:r w:rsidRPr="004D64E0">
        <w:rPr>
          <w:rFonts w:ascii="Sylfaen" w:eastAsiaTheme="minorHAnsi" w:hAnsi="Sylfaen" w:cstheme="minorBidi"/>
          <w:sz w:val="22"/>
          <w:szCs w:val="22"/>
        </w:rPr>
        <w:t xml:space="preserve"> услуг</w:t>
      </w:r>
      <w:r w:rsidRPr="004D64E0">
        <w:rPr>
          <w:rFonts w:ascii="Sylfaen" w:eastAsiaTheme="minorHAnsi" w:hAnsi="Sylfaen" w:cstheme="minorBidi"/>
          <w:sz w:val="22"/>
          <w:szCs w:val="22"/>
          <w:lang w:val="hy-AM"/>
        </w:rPr>
        <w:t>, предусмотренн</w:t>
      </w:r>
      <w:proofErr w:type="spellStart"/>
      <w:r w:rsidRPr="004D64E0">
        <w:rPr>
          <w:rFonts w:ascii="Sylfaen" w:eastAsiaTheme="minorHAnsi" w:hAnsi="Sylfaen" w:cstheme="minorBidi"/>
          <w:sz w:val="22"/>
          <w:szCs w:val="22"/>
        </w:rPr>
        <w:t>ый</w:t>
      </w:r>
      <w:proofErr w:type="spellEnd"/>
      <w:r w:rsidRPr="004D64E0">
        <w:rPr>
          <w:rFonts w:ascii="Sylfaen" w:eastAsiaTheme="minorHAnsi" w:hAnsi="Sylfaen" w:cstheme="minorBidi"/>
          <w:sz w:val="22"/>
          <w:szCs w:val="22"/>
        </w:rPr>
        <w:t xml:space="preserve"> </w:t>
      </w:r>
      <w:r w:rsidRPr="004D64E0">
        <w:rPr>
          <w:rFonts w:ascii="Sylfaen" w:eastAsiaTheme="minorHAnsi" w:hAnsi="Sylfaen" w:cstheme="minorBidi"/>
          <w:sz w:val="22"/>
          <w:szCs w:val="22"/>
          <w:lang w:val="hy-AM"/>
        </w:rPr>
        <w:t>заключаемым договором</w:t>
      </w:r>
      <w:r w:rsidRPr="004D64E0">
        <w:rPr>
          <w:rFonts w:ascii="Sylfaen" w:eastAsiaTheme="minorHAnsi" w:hAnsi="Sylfaen" w:cstheme="minorBidi"/>
          <w:sz w:val="22"/>
          <w:szCs w:val="22"/>
        </w:rPr>
        <w:t xml:space="preserve"> </w:t>
      </w:r>
    </w:p>
    <w:p w:rsidR="00B062E3" w:rsidRPr="004D64E0" w:rsidRDefault="00B062E3" w:rsidP="00B062E3">
      <w:pPr>
        <w:pStyle w:val="af4"/>
        <w:shd w:val="clear" w:color="auto" w:fill="FFFFFF"/>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В день предоставления гарантии лицо, выдающее гарантию, с официального адреса</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4D64E0">
        <w:rPr>
          <w:rFonts w:ascii="Sylfaen" w:eastAsiaTheme="minorHAnsi" w:hAnsi="Sylfaen" w:cstheme="minorBidi"/>
          <w:sz w:val="22"/>
          <w:szCs w:val="22"/>
        </w:rPr>
        <w:t>кодом</w:t>
      </w:r>
      <w:proofErr w:type="gramEnd"/>
      <w:r w:rsidRPr="004D64E0">
        <w:rPr>
          <w:rFonts w:ascii="Sylfaen" w:eastAsiaTheme="minorHAnsi" w:hAnsi="Sylfaen" w:cstheme="minorBidi"/>
          <w:sz w:val="22"/>
          <w:szCs w:val="22"/>
        </w:rPr>
        <w:t xml:space="preserve"> упомянутым в пункте 1 настоящей гарантии</w:t>
      </w:r>
      <w:r w:rsidRPr="004D64E0">
        <w:rPr>
          <w:rFonts w:ascii="Sylfaen" w:eastAsiaTheme="minorHAnsi" w:hAnsi="Sylfaen" w:cstheme="minorBidi"/>
          <w:sz w:val="22"/>
          <w:szCs w:val="22"/>
          <w:lang w:val="hy-AM"/>
        </w:rPr>
        <w:t>.</w:t>
      </w:r>
      <w:r w:rsidRPr="004D64E0">
        <w:rPr>
          <w:rFonts w:ascii="Sylfaen" w:eastAsiaTheme="minorHAnsi" w:hAnsi="Sylfaen" w:cstheme="minorBidi"/>
          <w:sz w:val="22"/>
          <w:szCs w:val="22"/>
        </w:rPr>
        <w:t xml:space="preserve"> </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B062E3" w:rsidRPr="004D64E0" w:rsidRDefault="00B062E3" w:rsidP="00B062E3">
      <w:pPr>
        <w:pStyle w:val="af4"/>
        <w:shd w:val="clear" w:color="auto" w:fill="FFFFFF"/>
        <w:ind w:firstLine="374"/>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1) копии заключенного договора N</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_____________________, включая </w:t>
      </w:r>
    </w:p>
    <w:p w:rsidR="00B062E3" w:rsidRPr="004D64E0" w:rsidRDefault="00B062E3" w:rsidP="00B062E3">
      <w:pPr>
        <w:pStyle w:val="af4"/>
        <w:shd w:val="clear" w:color="auto" w:fill="FFFFFF"/>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номер </w:t>
      </w:r>
      <w:proofErr w:type="gramStart"/>
      <w:r w:rsidRPr="004D64E0">
        <w:rPr>
          <w:rFonts w:ascii="Sylfaen" w:eastAsiaTheme="minorHAnsi" w:hAnsi="Sylfaen" w:cstheme="minorBidi"/>
          <w:sz w:val="22"/>
          <w:szCs w:val="22"/>
        </w:rPr>
        <w:t>заключаемого</w:t>
      </w:r>
      <w:proofErr w:type="gramEnd"/>
      <w:r w:rsidRPr="004D64E0">
        <w:rPr>
          <w:rFonts w:ascii="Sylfaen" w:eastAsiaTheme="minorHAnsi" w:hAnsi="Sylfaen" w:cstheme="minorBidi"/>
          <w:sz w:val="22"/>
          <w:szCs w:val="22"/>
        </w:rPr>
        <w:t xml:space="preserve"> </w:t>
      </w:r>
      <w:proofErr w:type="spellStart"/>
      <w:r w:rsidRPr="004D64E0">
        <w:rPr>
          <w:rFonts w:ascii="Sylfaen" w:eastAsiaTheme="minorHAnsi" w:hAnsi="Sylfaen" w:cstheme="minorBidi"/>
          <w:sz w:val="22"/>
          <w:szCs w:val="22"/>
        </w:rPr>
        <w:t>договара</w:t>
      </w:r>
      <w:proofErr w:type="spellEnd"/>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копии внесенных  в него изменений, дополнительных соглашений,</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w:t>
      </w:r>
      <w:proofErr w:type="gramStart"/>
      <w:r w:rsidRPr="004D64E0">
        <w:rPr>
          <w:rFonts w:ascii="Sylfaen" w:eastAsiaTheme="minorHAnsi" w:hAnsi="Sylfaen" w:cstheme="minorBidi"/>
          <w:sz w:val="22"/>
          <w:szCs w:val="22"/>
        </w:rPr>
        <w:t>бюллетене</w:t>
      </w:r>
      <w:proofErr w:type="gramEnd"/>
      <w:r w:rsidRPr="004D64E0">
        <w:rPr>
          <w:rFonts w:ascii="Sylfaen" w:eastAsiaTheme="minorHAnsi" w:hAnsi="Sylfaen" w:cstheme="minorBidi"/>
          <w:sz w:val="22"/>
          <w:szCs w:val="22"/>
        </w:rPr>
        <w:t xml:space="preserve"> действующем по адресу </w:t>
      </w:r>
      <w:hyperlink r:id="rId9" w:history="1">
        <w:r w:rsidRPr="004D64E0">
          <w:rPr>
            <w:rStyle w:val="a9"/>
            <w:rFonts w:ascii="Sylfaen" w:hAnsi="Sylfaen"/>
            <w:sz w:val="22"/>
            <w:szCs w:val="22"/>
            <w:lang w:val="hy-AM"/>
          </w:rPr>
          <w:t>www.procurement.am</w:t>
        </w:r>
      </w:hyperlink>
      <w:r w:rsidRPr="004D64E0">
        <w:rPr>
          <w:rFonts w:ascii="Sylfaen" w:eastAsiaTheme="minorHAnsi" w:hAnsi="Sylfaen" w:cstheme="minorBidi"/>
          <w:sz w:val="22"/>
          <w:szCs w:val="22"/>
        </w:rPr>
        <w:t xml:space="preserve"> .</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lastRenderedPageBreak/>
        <w:t>7.</w:t>
      </w:r>
      <w:r w:rsidRPr="004D64E0">
        <w:rPr>
          <w:rFonts w:ascii="Sylfaen" w:hAnsi="Sylfaen"/>
          <w:sz w:val="22"/>
          <w:szCs w:val="22"/>
        </w:rPr>
        <w:t xml:space="preserve"> </w:t>
      </w:r>
      <w:r w:rsidRPr="004D64E0">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8.</w:t>
      </w:r>
      <w:r w:rsidRPr="004D64E0">
        <w:rPr>
          <w:rFonts w:ascii="Sylfaen" w:hAnsi="Sylfaen"/>
          <w:sz w:val="22"/>
          <w:szCs w:val="22"/>
        </w:rPr>
        <w:t xml:space="preserve"> </w:t>
      </w:r>
      <w:r w:rsidRPr="004D64E0">
        <w:rPr>
          <w:rFonts w:ascii="Sylfaen" w:eastAsiaTheme="minorHAnsi" w:hAnsi="Sylfaen" w:cstheme="minorBidi"/>
          <w:sz w:val="22"/>
          <w:szCs w:val="22"/>
        </w:rPr>
        <w:t>Лицо, выдающее гарантию, отклоняет требование бенефициара, если:</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rsidR="00B062E3" w:rsidRPr="004D64E0" w:rsidRDefault="00B062E3" w:rsidP="00B062E3">
      <w:pPr>
        <w:pStyle w:val="af4"/>
        <w:shd w:val="clear" w:color="auto" w:fill="FFFFFF"/>
        <w:spacing w:before="0" w:beforeAutospacing="0" w:after="0" w:afterAutospacing="0"/>
        <w:ind w:firstLine="375"/>
        <w:rPr>
          <w:rFonts w:ascii="Sylfaen" w:eastAsiaTheme="minorHAnsi" w:hAnsi="Sylfaen" w:cstheme="minorBidi"/>
          <w:sz w:val="22"/>
          <w:szCs w:val="22"/>
        </w:rPr>
      </w:pPr>
      <w:r w:rsidRPr="004D64E0">
        <w:rPr>
          <w:rFonts w:ascii="Sylfaen" w:eastAsiaTheme="minorHAnsi" w:hAnsi="Sylfaen" w:cstheme="minorBidi"/>
          <w:sz w:val="22"/>
          <w:szCs w:val="22"/>
        </w:rPr>
        <w:t>2) требование представлено по истечении срока, установленного гарантией.</w:t>
      </w:r>
    </w:p>
    <w:p w:rsidR="00B062E3" w:rsidRPr="004D64E0" w:rsidRDefault="00B062E3" w:rsidP="00B062E3">
      <w:pPr>
        <w:pStyle w:val="af4"/>
        <w:shd w:val="clear" w:color="auto" w:fill="FFFFFF"/>
        <w:spacing w:before="0" w:beforeAutospacing="0" w:after="0" w:afterAutospacing="0"/>
        <w:ind w:firstLine="375"/>
        <w:rPr>
          <w:rFonts w:ascii="Sylfaen" w:eastAsiaTheme="minorHAnsi" w:hAnsi="Sylfaen" w:cstheme="minorBidi"/>
          <w:sz w:val="22"/>
          <w:szCs w:val="22"/>
        </w:rPr>
      </w:pPr>
      <w:r w:rsidRPr="004D64E0">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062E3" w:rsidRPr="004D64E0" w:rsidRDefault="00B062E3" w:rsidP="00B062E3">
      <w:pPr>
        <w:pStyle w:val="af4"/>
        <w:shd w:val="clear" w:color="auto" w:fill="FFFFFF"/>
        <w:spacing w:before="0" w:beforeAutospacing="0" w:after="0" w:afterAutospacing="0"/>
        <w:ind w:firstLine="375"/>
        <w:rPr>
          <w:rFonts w:ascii="Sylfaen" w:eastAsiaTheme="minorHAnsi" w:hAnsi="Sylfaen" w:cstheme="minorBidi"/>
          <w:sz w:val="22"/>
          <w:szCs w:val="22"/>
        </w:rPr>
      </w:pPr>
      <w:r w:rsidRPr="004D64E0">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rsidR="00B062E3" w:rsidRPr="004D64E0" w:rsidRDefault="00B062E3" w:rsidP="00B062E3">
      <w:pPr>
        <w:pStyle w:val="af4"/>
        <w:shd w:val="clear" w:color="auto" w:fill="FFFFFF"/>
        <w:spacing w:before="0" w:beforeAutospacing="0" w:after="0" w:afterAutospacing="0"/>
        <w:ind w:firstLine="375"/>
        <w:jc w:val="both"/>
        <w:rPr>
          <w:rFonts w:ascii="Sylfaen" w:hAnsi="Sylfaen"/>
          <w:sz w:val="22"/>
          <w:szCs w:val="22"/>
        </w:rPr>
      </w:pPr>
    </w:p>
    <w:p w:rsidR="00B062E3" w:rsidRPr="004D64E0" w:rsidRDefault="00B062E3" w:rsidP="00B062E3">
      <w:pPr>
        <w:pStyle w:val="af4"/>
        <w:shd w:val="clear" w:color="auto" w:fill="FFFFFF"/>
        <w:spacing w:before="0" w:beforeAutospacing="0" w:after="0" w:afterAutospacing="0"/>
        <w:ind w:firstLine="375"/>
        <w:jc w:val="both"/>
        <w:rPr>
          <w:rFonts w:ascii="Sylfaen" w:hAnsi="Sylfaen"/>
          <w:sz w:val="22"/>
          <w:szCs w:val="22"/>
          <w:u w:val="single"/>
          <w:lang w:val="hy-AM"/>
        </w:rPr>
      </w:pPr>
      <w:r w:rsidRPr="004D64E0">
        <w:rPr>
          <w:rFonts w:ascii="Sylfaen" w:hAnsi="Sylfaen"/>
          <w:sz w:val="22"/>
          <w:szCs w:val="22"/>
          <w:lang w:val="hy-AM"/>
        </w:rPr>
        <w:t>Руководитель исполнительного органа</w:t>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p>
    <w:p w:rsidR="00B062E3" w:rsidRPr="004D64E0" w:rsidRDefault="00B062E3" w:rsidP="00B062E3">
      <w:pPr>
        <w:pStyle w:val="af4"/>
        <w:shd w:val="clear" w:color="auto" w:fill="FFFFFF"/>
        <w:spacing w:before="0" w:beforeAutospacing="0" w:after="0" w:afterAutospacing="0"/>
        <w:ind w:firstLine="375"/>
        <w:jc w:val="both"/>
        <w:rPr>
          <w:rFonts w:ascii="Sylfaen" w:hAnsi="Sylfaen"/>
          <w:sz w:val="22"/>
          <w:szCs w:val="22"/>
          <w:lang w:val="hy-AM"/>
        </w:rPr>
      </w:pPr>
    </w:p>
    <w:p w:rsidR="00B062E3" w:rsidRPr="004D64E0" w:rsidRDefault="00B062E3" w:rsidP="00B062E3">
      <w:pPr>
        <w:pStyle w:val="af4"/>
        <w:shd w:val="clear" w:color="auto" w:fill="FFFFFF"/>
        <w:spacing w:before="0" w:beforeAutospacing="0" w:after="0" w:afterAutospacing="0"/>
        <w:ind w:firstLine="375"/>
        <w:jc w:val="both"/>
        <w:rPr>
          <w:rFonts w:ascii="Sylfaen" w:hAnsi="Sylfaen"/>
          <w:sz w:val="22"/>
          <w:szCs w:val="22"/>
          <w:lang w:val="hy-AM"/>
        </w:rPr>
      </w:pP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p>
    <w:p w:rsidR="00B062E3" w:rsidRPr="004D64E0" w:rsidRDefault="00B062E3" w:rsidP="00B062E3">
      <w:pPr>
        <w:pStyle w:val="af4"/>
        <w:shd w:val="clear" w:color="auto" w:fill="FFFFFF"/>
        <w:spacing w:before="0" w:beforeAutospacing="0" w:after="0" w:afterAutospacing="0"/>
        <w:rPr>
          <w:rFonts w:ascii="Sylfaen" w:hAnsi="Sylfaen" w:cs="Sylfaen"/>
          <w:sz w:val="22"/>
          <w:szCs w:val="22"/>
          <w:vertAlign w:val="superscript"/>
        </w:rPr>
      </w:pPr>
      <w:r w:rsidRPr="004D64E0">
        <w:rPr>
          <w:rFonts w:ascii="Sylfaen" w:hAnsi="Sylfaen" w:cs="Sylfaen"/>
          <w:sz w:val="22"/>
          <w:szCs w:val="22"/>
          <w:vertAlign w:val="superscript"/>
          <w:lang w:val="hy-AM"/>
        </w:rPr>
        <w:t xml:space="preserve">                                                        </w:t>
      </w:r>
      <w:r w:rsidRPr="004D64E0">
        <w:rPr>
          <w:rFonts w:ascii="Sylfaen" w:hAnsi="Sylfaen" w:cs="Sylfaen"/>
          <w:sz w:val="22"/>
          <w:szCs w:val="22"/>
          <w:vertAlign w:val="superscript"/>
        </w:rPr>
        <w:t>число, месяц, год</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rPr>
          <w:rFonts w:ascii="Sylfaen" w:hAnsi="Sylfaen"/>
          <w:i/>
          <w:sz w:val="22"/>
          <w:szCs w:val="22"/>
        </w:rPr>
      </w:pPr>
      <w:r w:rsidRPr="004D64E0">
        <w:rPr>
          <w:rFonts w:ascii="Sylfaen" w:hAnsi="Sylfaen"/>
          <w:i/>
          <w:sz w:val="22"/>
          <w:szCs w:val="22"/>
        </w:rPr>
        <w:br w:type="page"/>
      </w:r>
    </w:p>
    <w:p w:rsidR="009028A4" w:rsidRPr="009028A4" w:rsidRDefault="00B062E3" w:rsidP="00B062E3">
      <w:pPr>
        <w:widowControl w:val="0"/>
        <w:jc w:val="right"/>
        <w:rPr>
          <w:rFonts w:ascii="Sylfaen" w:hAnsi="Sylfaen"/>
          <w:b/>
          <w:i/>
          <w:sz w:val="18"/>
          <w:szCs w:val="18"/>
        </w:rPr>
      </w:pPr>
      <w:r w:rsidRPr="009028A4">
        <w:rPr>
          <w:rFonts w:ascii="Sylfaen" w:hAnsi="Sylfaen"/>
          <w:b/>
          <w:i/>
          <w:sz w:val="18"/>
          <w:szCs w:val="18"/>
        </w:rPr>
        <w:lastRenderedPageBreak/>
        <w:t>Приложение № 4.1</w:t>
      </w:r>
    </w:p>
    <w:p w:rsidR="00B062E3" w:rsidRPr="009028A4" w:rsidRDefault="00B062E3" w:rsidP="00B062E3">
      <w:pPr>
        <w:widowControl w:val="0"/>
        <w:jc w:val="right"/>
        <w:rPr>
          <w:rFonts w:ascii="Sylfaen" w:hAnsi="Sylfaen"/>
          <w:b/>
          <w:sz w:val="18"/>
          <w:szCs w:val="18"/>
        </w:rPr>
      </w:pPr>
      <w:r w:rsidRPr="009028A4">
        <w:rPr>
          <w:rFonts w:ascii="Sylfaen" w:hAnsi="Sylfaen"/>
          <w:b/>
          <w:sz w:val="18"/>
          <w:szCs w:val="18"/>
        </w:rPr>
        <w:t xml:space="preserve">к Приглашению на запрос  котировок </w:t>
      </w:r>
    </w:p>
    <w:p w:rsidR="009028A4" w:rsidRPr="009028A4" w:rsidRDefault="00B062E3" w:rsidP="009028A4">
      <w:pPr>
        <w:pStyle w:val="31"/>
        <w:widowControl w:val="0"/>
        <w:spacing w:line="240" w:lineRule="auto"/>
        <w:jc w:val="right"/>
        <w:rPr>
          <w:rFonts w:ascii="Sylfaen" w:hAnsi="Sylfaen"/>
          <w:b/>
          <w:sz w:val="18"/>
          <w:szCs w:val="18"/>
          <w:lang w:val="af-ZA"/>
        </w:rPr>
      </w:pPr>
      <w:r w:rsidRPr="009028A4">
        <w:rPr>
          <w:rFonts w:ascii="Sylfaen" w:hAnsi="Sylfaen"/>
          <w:b/>
          <w:sz w:val="18"/>
          <w:szCs w:val="18"/>
        </w:rPr>
        <w:t xml:space="preserve">под кодом </w:t>
      </w:r>
      <w:r w:rsidR="00A26D84" w:rsidRPr="009028A4">
        <w:rPr>
          <w:rFonts w:ascii="Sylfaen" w:hAnsi="Sylfaen"/>
          <w:b/>
          <w:sz w:val="18"/>
          <w:szCs w:val="18"/>
        </w:rPr>
        <w:t xml:space="preserve"> </w:t>
      </w:r>
      <w:r w:rsidR="00EE070F" w:rsidRPr="00EE070F">
        <w:rPr>
          <w:rFonts w:ascii="GHEA Grapalat" w:hAnsi="GHEA Grapalat"/>
          <w:b/>
          <w:sz w:val="16"/>
          <w:szCs w:val="16"/>
          <w:lang w:val="af-ZA"/>
        </w:rPr>
        <w:t>ԱՄԱՀ-ՓՔ-ԳՀԾՁԲ-22/71</w:t>
      </w:r>
    </w:p>
    <w:p w:rsidR="00B062E3" w:rsidRPr="009028A4" w:rsidRDefault="00B062E3" w:rsidP="009028A4">
      <w:pPr>
        <w:pStyle w:val="31"/>
        <w:widowControl w:val="0"/>
        <w:spacing w:line="240" w:lineRule="auto"/>
        <w:jc w:val="center"/>
        <w:rPr>
          <w:rFonts w:ascii="Sylfaen" w:hAnsi="Sylfaen"/>
          <w:lang w:val="hy-AM"/>
        </w:rPr>
      </w:pPr>
      <w:r w:rsidRPr="009028A4">
        <w:rPr>
          <w:rFonts w:ascii="Sylfaen" w:hAnsi="Sylfaen"/>
        </w:rPr>
        <w:t xml:space="preserve">ГАРАНТИЯ </w:t>
      </w:r>
      <w:r w:rsidRPr="009028A4">
        <w:rPr>
          <w:rFonts w:ascii="Sylfaen" w:hAnsi="Sylfaen"/>
          <w:lang w:val="en-US"/>
        </w:rPr>
        <w:t>N</w:t>
      </w:r>
      <w:r w:rsidRPr="009028A4">
        <w:rPr>
          <w:rFonts w:ascii="Sylfaen" w:hAnsi="Sylfaen"/>
          <w:lang w:val="hy-AM"/>
        </w:rPr>
        <w:t>________</w:t>
      </w:r>
    </w:p>
    <w:p w:rsidR="00B062E3" w:rsidRPr="004D64E0" w:rsidRDefault="00B062E3" w:rsidP="00B062E3">
      <w:pPr>
        <w:widowControl w:val="0"/>
        <w:spacing w:after="160"/>
        <w:ind w:left="567" w:right="565"/>
        <w:jc w:val="center"/>
        <w:rPr>
          <w:rFonts w:ascii="Sylfaen" w:hAnsi="Sylfaen"/>
          <w:b/>
          <w:sz w:val="22"/>
          <w:szCs w:val="22"/>
        </w:rPr>
      </w:pPr>
      <w:r w:rsidRPr="004D64E0">
        <w:rPr>
          <w:rFonts w:ascii="Sylfaen" w:hAnsi="Sylfaen"/>
          <w:b/>
          <w:sz w:val="22"/>
          <w:szCs w:val="22"/>
        </w:rPr>
        <w:t>(обеспечение квалификации)</w:t>
      </w:r>
    </w:p>
    <w:p w:rsidR="00B062E3" w:rsidRPr="004D64E0" w:rsidRDefault="00B062E3" w:rsidP="00B062E3">
      <w:pPr>
        <w:pStyle w:val="af4"/>
        <w:shd w:val="clear" w:color="auto" w:fill="FFFFFF"/>
        <w:spacing w:before="0" w:beforeAutospacing="0" w:after="0" w:afterAutospacing="0"/>
        <w:jc w:val="both"/>
        <w:rPr>
          <w:rStyle w:val="af5"/>
          <w:rFonts w:ascii="Sylfaen" w:hAnsi="Sylfaen"/>
          <w:b w:val="0"/>
          <w:bCs w:val="0"/>
          <w:sz w:val="22"/>
          <w:szCs w:val="22"/>
          <w:lang w:val="hy-AM"/>
        </w:rPr>
      </w:pPr>
      <w:r w:rsidRPr="004D64E0">
        <w:rPr>
          <w:rFonts w:ascii="Sylfaen" w:eastAsiaTheme="minorHAnsi" w:hAnsi="Sylfaen" w:cstheme="minorBid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4D64E0">
        <w:rPr>
          <w:rFonts w:ascii="Sylfaen" w:eastAsiaTheme="minorHAnsi" w:hAnsi="Sylfaen" w:cstheme="minorBidi"/>
          <w:sz w:val="22"/>
          <w:szCs w:val="22"/>
          <w:lang w:val="hy-AM"/>
        </w:rPr>
        <w:t xml:space="preserve">  </w:t>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rPr>
        <w:t xml:space="preserve">                                                                    </w:t>
      </w:r>
    </w:p>
    <w:p w:rsidR="00B062E3" w:rsidRPr="004D64E0" w:rsidRDefault="00B062E3" w:rsidP="00B062E3">
      <w:pPr>
        <w:pStyle w:val="af4"/>
        <w:shd w:val="clear" w:color="auto" w:fill="FFFFFF"/>
        <w:spacing w:before="0" w:beforeAutospacing="0" w:after="0" w:afterAutospacing="0"/>
        <w:ind w:left="-142"/>
        <w:rPr>
          <w:rStyle w:val="af5"/>
          <w:rFonts w:ascii="Sylfaen" w:hAnsi="Sylfaen"/>
          <w:b w:val="0"/>
          <w:sz w:val="22"/>
          <w:szCs w:val="22"/>
        </w:rPr>
      </w:pPr>
      <w:r w:rsidRPr="004D64E0">
        <w:rPr>
          <w:rStyle w:val="af5"/>
          <w:rFonts w:ascii="Sylfaen" w:hAnsi="Sylfaen"/>
          <w:sz w:val="22"/>
          <w:szCs w:val="22"/>
          <w:lang w:val="hy-AM"/>
        </w:rPr>
        <w:tab/>
      </w:r>
      <w:r w:rsidRPr="004D64E0">
        <w:rPr>
          <w:rStyle w:val="af5"/>
          <w:rFonts w:ascii="Sylfaen" w:hAnsi="Sylfaen"/>
          <w:sz w:val="22"/>
          <w:szCs w:val="22"/>
        </w:rPr>
        <w:t xml:space="preserve">                                                                                                         номер заключаемого договора</w:t>
      </w:r>
    </w:p>
    <w:p w:rsidR="00B062E3" w:rsidRPr="004D64E0" w:rsidRDefault="00B062E3" w:rsidP="00B062E3">
      <w:pPr>
        <w:pStyle w:val="af4"/>
        <w:shd w:val="clear" w:color="auto" w:fill="FFFFFF"/>
        <w:spacing w:before="0" w:beforeAutospacing="0" w:after="0" w:afterAutospacing="0"/>
        <w:ind w:left="-142"/>
        <w:rPr>
          <w:rStyle w:val="af5"/>
          <w:rFonts w:ascii="Sylfaen" w:hAnsi="Sylfaen"/>
          <w:b w:val="0"/>
          <w:bCs w:val="0"/>
          <w:sz w:val="22"/>
          <w:szCs w:val="22"/>
          <w:lang w:val="hy-AM"/>
        </w:rPr>
      </w:pPr>
      <w:r w:rsidRPr="004D64E0">
        <w:rPr>
          <w:rFonts w:ascii="Sylfaen" w:eastAsiaTheme="minorHAnsi" w:hAnsi="Sylfaen" w:cstheme="minorBidi"/>
          <w:sz w:val="22"/>
          <w:szCs w:val="22"/>
        </w:rPr>
        <w:t xml:space="preserve">  заключаемым</w:t>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Fonts w:ascii="Sylfaen" w:eastAsiaTheme="minorHAnsi" w:hAnsi="Sylfaen" w:cstheme="minorBidi"/>
          <w:sz w:val="22"/>
          <w:szCs w:val="22"/>
        </w:rPr>
        <w:t xml:space="preserve"> (далее-принципал</w:t>
      </w:r>
      <w:proofErr w:type="gramStart"/>
      <w:r w:rsidRPr="004D64E0">
        <w:rPr>
          <w:rFonts w:ascii="Sylfaen" w:eastAsiaTheme="minorHAnsi" w:hAnsi="Sylfaen" w:cstheme="minorBidi"/>
          <w:sz w:val="22"/>
          <w:szCs w:val="22"/>
        </w:rPr>
        <w:t xml:space="preserve"> )</w:t>
      </w:r>
      <w:proofErr w:type="gramEnd"/>
      <w:r w:rsidRPr="004D64E0">
        <w:rPr>
          <w:rFonts w:ascii="Sylfaen" w:eastAsiaTheme="minorHAnsi" w:hAnsi="Sylfaen" w:cstheme="minorBidi"/>
          <w:sz w:val="22"/>
          <w:szCs w:val="22"/>
        </w:rPr>
        <w:t xml:space="preserve"> в результате  </w:t>
      </w:r>
    </w:p>
    <w:p w:rsidR="00B062E3" w:rsidRPr="004D64E0" w:rsidRDefault="00B062E3" w:rsidP="00B062E3">
      <w:pPr>
        <w:pStyle w:val="af4"/>
        <w:shd w:val="clear" w:color="auto" w:fill="FFFFFF"/>
        <w:spacing w:before="0" w:beforeAutospacing="0" w:after="0" w:afterAutospacing="0"/>
        <w:ind w:left="-142"/>
        <w:rPr>
          <w:rFonts w:ascii="Sylfaen" w:hAnsi="Sylfaen" w:cs="Sylfaen"/>
          <w:b/>
          <w:sz w:val="22"/>
          <w:szCs w:val="22"/>
          <w:vertAlign w:val="superscript"/>
          <w:lang w:val="hy-AM"/>
        </w:rPr>
      </w:pPr>
      <w:r w:rsidRPr="004D64E0">
        <w:rPr>
          <w:rStyle w:val="af5"/>
          <w:rFonts w:ascii="Sylfaen" w:hAnsi="Sylfaen"/>
          <w:sz w:val="22"/>
          <w:szCs w:val="22"/>
        </w:rPr>
        <w:t xml:space="preserve">                                  наименование отобранного участника</w:t>
      </w:r>
      <w:r w:rsidRPr="004D64E0">
        <w:rPr>
          <w:rStyle w:val="af5"/>
          <w:rFonts w:ascii="Sylfaen" w:hAnsi="Sylfaen"/>
          <w:sz w:val="22"/>
          <w:szCs w:val="22"/>
          <w:lang w:val="hy-AM"/>
        </w:rPr>
        <w:tab/>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Style w:val="af5"/>
          <w:rFonts w:ascii="Sylfaen" w:hAnsi="Sylfaen"/>
          <w:sz w:val="22"/>
          <w:szCs w:val="22"/>
          <w:lang w:val="hy-AM"/>
        </w:rPr>
        <w:tab/>
      </w:r>
      <w:r w:rsidRPr="004D64E0">
        <w:rPr>
          <w:rFonts w:ascii="Sylfaen" w:eastAsiaTheme="minorHAnsi" w:hAnsi="Sylfaen" w:cstheme="minorBidi"/>
          <w:sz w:val="22"/>
          <w:szCs w:val="22"/>
        </w:rPr>
        <w:t xml:space="preserve"> </w:t>
      </w:r>
    </w:p>
    <w:p w:rsidR="00B062E3" w:rsidRPr="004D64E0" w:rsidRDefault="00B062E3" w:rsidP="00B062E3">
      <w:pPr>
        <w:pStyle w:val="af4"/>
        <w:shd w:val="clear" w:color="auto" w:fill="FFFFFF"/>
        <w:spacing w:before="0" w:beforeAutospacing="0" w:after="0" w:afterAutospacing="0"/>
        <w:jc w:val="both"/>
        <w:rPr>
          <w:rFonts w:ascii="Sylfaen" w:hAnsi="Sylfaen"/>
          <w:sz w:val="22"/>
          <w:szCs w:val="22"/>
          <w:lang w:val="hy-AM"/>
        </w:rPr>
      </w:pPr>
      <w:r w:rsidRPr="004D64E0">
        <w:rPr>
          <w:rFonts w:ascii="Sylfaen" w:eastAsiaTheme="minorHAnsi" w:hAnsi="Sylfaen" w:cstheme="minorBidi"/>
          <w:sz w:val="22"/>
          <w:szCs w:val="22"/>
        </w:rPr>
        <w:t xml:space="preserve">организованной </w:t>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lang w:val="hy-AM"/>
        </w:rPr>
        <w:t xml:space="preserve"> </w:t>
      </w:r>
      <w:r w:rsidRPr="004D64E0">
        <w:rPr>
          <w:rFonts w:ascii="Sylfaen" w:eastAsiaTheme="minorHAnsi" w:hAnsi="Sylfaen" w:cstheme="minorBidi"/>
          <w:sz w:val="22"/>
          <w:szCs w:val="22"/>
        </w:rPr>
        <w:t xml:space="preserve"> (далее-бенефициар) </w:t>
      </w:r>
    </w:p>
    <w:p w:rsidR="00B062E3" w:rsidRPr="004D64E0" w:rsidRDefault="00B062E3" w:rsidP="00B062E3">
      <w:pPr>
        <w:pStyle w:val="af4"/>
        <w:shd w:val="clear" w:color="auto" w:fill="FFFFFF"/>
        <w:spacing w:before="0" w:beforeAutospacing="0" w:after="0" w:afterAutospacing="0"/>
        <w:ind w:left="1276" w:firstLine="708"/>
        <w:rPr>
          <w:rFonts w:ascii="Sylfaen" w:eastAsiaTheme="minorHAnsi" w:hAnsi="Sylfaen" w:cstheme="minorBidi"/>
          <w:b/>
          <w:sz w:val="22"/>
          <w:szCs w:val="22"/>
        </w:rPr>
      </w:pPr>
      <w:r w:rsidRPr="004D64E0">
        <w:rPr>
          <w:rFonts w:ascii="Sylfaen" w:hAnsi="Sylfaen" w:cs="Sylfaen"/>
          <w:sz w:val="22"/>
          <w:szCs w:val="22"/>
          <w:vertAlign w:val="superscript"/>
        </w:rPr>
        <w:t xml:space="preserve">                         </w:t>
      </w:r>
      <w:r w:rsidRPr="004D64E0">
        <w:rPr>
          <w:rStyle w:val="af5"/>
          <w:rFonts w:ascii="Sylfaen" w:hAnsi="Sylfaen"/>
          <w:sz w:val="22"/>
          <w:szCs w:val="22"/>
        </w:rPr>
        <w:t>наименование заказчика</w:t>
      </w:r>
      <w:r w:rsidRPr="004D64E0">
        <w:rPr>
          <w:rFonts w:ascii="Sylfaen" w:eastAsiaTheme="minorHAnsi" w:hAnsi="Sylfaen" w:cstheme="minorBidi"/>
          <w:b/>
          <w:sz w:val="22"/>
          <w:szCs w:val="22"/>
        </w:rPr>
        <w:t xml:space="preserve"> </w:t>
      </w:r>
    </w:p>
    <w:p w:rsidR="00B062E3" w:rsidRPr="004D64E0" w:rsidRDefault="00B062E3" w:rsidP="00B062E3">
      <w:pPr>
        <w:pStyle w:val="af4"/>
        <w:shd w:val="clear" w:color="auto" w:fill="FFFFFF"/>
        <w:spacing w:before="0" w:beforeAutospacing="0" w:after="0" w:afterAutospacing="0"/>
        <w:rPr>
          <w:rFonts w:ascii="Sylfaen" w:hAnsi="Sylfaen" w:cs="Sylfaen"/>
          <w:sz w:val="22"/>
          <w:szCs w:val="22"/>
          <w:vertAlign w:val="superscript"/>
        </w:rPr>
      </w:pPr>
      <w:r w:rsidRPr="004D64E0">
        <w:rPr>
          <w:rFonts w:ascii="Sylfaen" w:eastAsiaTheme="minorHAnsi" w:hAnsi="Sylfaen" w:cstheme="minorBidi"/>
          <w:sz w:val="22"/>
          <w:szCs w:val="22"/>
        </w:rPr>
        <w:t>процедуры  закупок под кодом ____________________.</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код процедуры</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4D64E0">
        <w:rPr>
          <w:rFonts w:ascii="Sylfaen" w:eastAsiaTheme="minorHAnsi" w:hAnsi="Sylfaen" w:cstheme="minorBidi"/>
          <w:sz w:val="22"/>
          <w:szCs w:val="22"/>
        </w:rPr>
        <w:t xml:space="preserve">  2.  По гарантии </w:t>
      </w:r>
      <w:r w:rsidRPr="004D64E0">
        <w:rPr>
          <w:rFonts w:ascii="Sylfaen" w:eastAsiaTheme="minorHAnsi" w:hAnsi="Sylfaen" w:cstheme="minorBidi"/>
          <w:sz w:val="22"/>
          <w:szCs w:val="22"/>
          <w:lang w:val="hy-AM"/>
        </w:rPr>
        <w:t xml:space="preserve">---------------------------------------------------------------------------- </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наименование выдающего гарантию банка </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proofErr w:type="gramStart"/>
      <w:r w:rsidRPr="004D64E0">
        <w:rPr>
          <w:rFonts w:ascii="Sylfaen" w:eastAsiaTheme="minorHAnsi" w:hAnsi="Sylfaen"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сумма в цифрах и прописью         </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гарантии) в течение пяти рабочих  дней после получения требования. При выплате суммы гарантии учитываются вычеты из суммы гарантии на основании </w:t>
      </w:r>
      <w:r w:rsidRPr="004D64E0">
        <w:rPr>
          <w:rFonts w:ascii="Sylfaen" w:eastAsiaTheme="minorHAnsi" w:hAnsi="Sylfaen" w:cstheme="minorBidi"/>
          <w:sz w:val="22"/>
          <w:szCs w:val="22"/>
          <w:lang w:val="hy-AM"/>
        </w:rPr>
        <w:t xml:space="preserve">двухсторонне утвержденного </w:t>
      </w:r>
      <w:r w:rsidRPr="004D64E0">
        <w:rPr>
          <w:rFonts w:ascii="Sylfaen" w:eastAsiaTheme="minorHAnsi" w:hAnsi="Sylfaen" w:cstheme="minorBidi"/>
          <w:sz w:val="22"/>
          <w:szCs w:val="22"/>
        </w:rPr>
        <w:t>акта (актов) сдачи-приемки между бенефициаром и принципалом в рамках исполнения договора</w:t>
      </w:r>
      <w:r w:rsidRPr="004D64E0">
        <w:rPr>
          <w:rFonts w:ascii="Sylfaen" w:eastAsiaTheme="minorHAnsi" w:hAnsi="Sylfaen" w:cstheme="minorBidi"/>
          <w:sz w:val="22"/>
          <w:szCs w:val="22"/>
          <w:lang w:val="hy-AM"/>
        </w:rPr>
        <w:t xml:space="preserve"> и</w:t>
      </w:r>
      <w:r w:rsidRPr="004D64E0">
        <w:rPr>
          <w:rFonts w:ascii="Sylfaen" w:eastAsiaTheme="minorHAnsi" w:hAnsi="Sylfaen" w:cstheme="minorBidi"/>
          <w:sz w:val="22"/>
          <w:szCs w:val="22"/>
        </w:rPr>
        <w:t xml:space="preserve"> </w:t>
      </w:r>
      <w:proofErr w:type="spellStart"/>
      <w:r w:rsidRPr="004D64E0">
        <w:rPr>
          <w:rFonts w:ascii="Sylfaen" w:eastAsiaTheme="minorHAnsi" w:hAnsi="Sylfaen" w:cstheme="minorBidi"/>
          <w:sz w:val="22"/>
          <w:szCs w:val="22"/>
        </w:rPr>
        <w:t>представленн</w:t>
      </w:r>
      <w:proofErr w:type="spellEnd"/>
      <w:r w:rsidRPr="004D64E0">
        <w:rPr>
          <w:rFonts w:ascii="Sylfaen" w:eastAsiaTheme="minorHAnsi" w:hAnsi="Sylfaen" w:cstheme="minorBidi"/>
          <w:sz w:val="22"/>
          <w:szCs w:val="22"/>
          <w:lang w:val="hy-AM"/>
        </w:rPr>
        <w:t>ого принципалом</w:t>
      </w:r>
      <w:r w:rsidRPr="004D64E0">
        <w:rPr>
          <w:rFonts w:ascii="Sylfaen" w:eastAsiaTheme="minorHAnsi" w:hAnsi="Sylfaen" w:cstheme="minorBidi"/>
          <w:sz w:val="22"/>
          <w:szCs w:val="22"/>
        </w:rPr>
        <w:t xml:space="preserve"> лицу давшему гарантию</w:t>
      </w:r>
      <w:proofErr w:type="gramStart"/>
      <w:r w:rsidRPr="004D64E0">
        <w:rPr>
          <w:rFonts w:ascii="Sylfaen" w:eastAsiaTheme="minorHAnsi" w:hAnsi="Sylfaen" w:cstheme="minorBidi"/>
          <w:sz w:val="22"/>
          <w:szCs w:val="22"/>
        </w:rPr>
        <w:t xml:space="preserve"> .</w:t>
      </w:r>
      <w:proofErr w:type="gramEnd"/>
    </w:p>
    <w:p w:rsidR="00B062E3" w:rsidRPr="004D64E0" w:rsidRDefault="00B062E3" w:rsidP="00B062E3">
      <w:pPr>
        <w:pStyle w:val="af4"/>
        <w:shd w:val="clear" w:color="auto" w:fill="FFFFFF"/>
        <w:spacing w:before="0" w:beforeAutospacing="0" w:after="0" w:afterAutospacing="0"/>
        <w:ind w:firstLine="708"/>
        <w:jc w:val="both"/>
        <w:rPr>
          <w:rFonts w:ascii="Sylfaen" w:eastAsiaTheme="minorHAnsi" w:hAnsi="Sylfaen" w:cstheme="minorBidi"/>
          <w:sz w:val="22"/>
          <w:szCs w:val="22"/>
        </w:rPr>
      </w:pPr>
      <w:r w:rsidRPr="004D64E0">
        <w:rPr>
          <w:rFonts w:ascii="Sylfaen" w:eastAsiaTheme="minorHAnsi" w:hAnsi="Sylfaen" w:cstheme="minorBidi"/>
          <w:sz w:val="22"/>
          <w:szCs w:val="22"/>
        </w:rPr>
        <w:t>Выплата производится посредством перечисления на расчетный счет____________________ бенефициара.</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расчетный счет</w:t>
      </w:r>
    </w:p>
    <w:p w:rsidR="00B062E3" w:rsidRPr="004D64E0" w:rsidRDefault="00B062E3" w:rsidP="00B062E3">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4D64E0">
        <w:rPr>
          <w:rStyle w:val="af5"/>
          <w:rFonts w:ascii="Sylfaen" w:hAnsi="Sylfaen"/>
          <w:sz w:val="22"/>
          <w:szCs w:val="22"/>
        </w:rPr>
        <w:t xml:space="preserve">3. </w:t>
      </w:r>
      <w:r w:rsidRPr="004D64E0">
        <w:rPr>
          <w:rFonts w:ascii="Sylfaen" w:eastAsiaTheme="minorHAnsi" w:hAnsi="Sylfaen" w:cstheme="minorBidi"/>
          <w:sz w:val="22"/>
          <w:szCs w:val="22"/>
        </w:rPr>
        <w:t>Настоящая гарантия является безотзывной.</w:t>
      </w:r>
    </w:p>
    <w:p w:rsidR="00B062E3" w:rsidRPr="004D64E0" w:rsidRDefault="00B062E3" w:rsidP="00B062E3">
      <w:pPr>
        <w:pStyle w:val="af4"/>
        <w:shd w:val="clear" w:color="auto" w:fill="FFFFFF"/>
        <w:spacing w:before="0" w:beforeAutospacing="0" w:after="0" w:afterAutospacing="0"/>
        <w:ind w:firstLine="375"/>
        <w:jc w:val="both"/>
        <w:rPr>
          <w:rStyle w:val="af5"/>
          <w:rFonts w:ascii="Sylfaen" w:hAnsi="Sylfaen"/>
          <w:b w:val="0"/>
          <w:bCs w:val="0"/>
          <w:sz w:val="22"/>
          <w:szCs w:val="22"/>
        </w:rPr>
      </w:pP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062E3" w:rsidRPr="004D64E0" w:rsidRDefault="00B062E3" w:rsidP="00B062E3">
      <w:pPr>
        <w:pStyle w:val="af4"/>
        <w:shd w:val="clear" w:color="auto" w:fill="FFFFFF"/>
        <w:ind w:firstLine="374"/>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5. Гарантия действует со дня вступления в силу договора под кодом N________________________ заключаемого  между  бенефициаром и принципалом    </w:t>
      </w:r>
    </w:p>
    <w:p w:rsidR="00B062E3" w:rsidRPr="004D64E0" w:rsidRDefault="00B062E3" w:rsidP="00B062E3">
      <w:pPr>
        <w:pStyle w:val="af4"/>
        <w:shd w:val="clear" w:color="auto" w:fill="FFFFFF"/>
        <w:ind w:firstLine="374"/>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номер </w:t>
      </w:r>
      <w:proofErr w:type="gramStart"/>
      <w:r w:rsidRPr="004D64E0">
        <w:rPr>
          <w:rFonts w:ascii="Sylfaen" w:eastAsiaTheme="minorHAnsi" w:hAnsi="Sylfaen" w:cstheme="minorBidi"/>
          <w:sz w:val="22"/>
          <w:szCs w:val="22"/>
        </w:rPr>
        <w:t>заключаемого</w:t>
      </w:r>
      <w:proofErr w:type="gramEnd"/>
      <w:r w:rsidRPr="004D64E0">
        <w:rPr>
          <w:rFonts w:ascii="Sylfaen" w:eastAsiaTheme="minorHAnsi" w:hAnsi="Sylfaen" w:cstheme="minorBidi"/>
          <w:sz w:val="22"/>
          <w:szCs w:val="22"/>
        </w:rPr>
        <w:t xml:space="preserve"> </w:t>
      </w:r>
      <w:proofErr w:type="spellStart"/>
      <w:r w:rsidRPr="004D64E0">
        <w:rPr>
          <w:rFonts w:ascii="Sylfaen" w:eastAsiaTheme="minorHAnsi" w:hAnsi="Sylfaen" w:cstheme="minorBidi"/>
          <w:sz w:val="22"/>
          <w:szCs w:val="22"/>
        </w:rPr>
        <w:t>договара</w:t>
      </w:r>
      <w:proofErr w:type="spellEnd"/>
    </w:p>
    <w:p w:rsidR="00B062E3" w:rsidRPr="004D64E0" w:rsidRDefault="00B062E3" w:rsidP="00B062E3">
      <w:pPr>
        <w:pStyle w:val="af4"/>
        <w:shd w:val="clear" w:color="auto" w:fill="FFFFFF"/>
        <w:ind w:firstLine="374"/>
        <w:contextualSpacing/>
        <w:jc w:val="both"/>
        <w:rPr>
          <w:rFonts w:ascii="Sylfaen" w:eastAsiaTheme="minorHAnsi" w:hAnsi="Sylfaen" w:cstheme="minorBidi"/>
          <w:sz w:val="22"/>
          <w:szCs w:val="22"/>
        </w:rPr>
      </w:pPr>
    </w:p>
    <w:p w:rsidR="00B062E3" w:rsidRPr="004D64E0" w:rsidRDefault="00B062E3" w:rsidP="00B062E3">
      <w:pPr>
        <w:pStyle w:val="af4"/>
        <w:shd w:val="clear" w:color="auto" w:fill="FFFFFF"/>
        <w:contextualSpacing/>
        <w:jc w:val="both"/>
        <w:rPr>
          <w:rFonts w:ascii="Sylfaen" w:eastAsiaTheme="minorHAnsi" w:hAnsi="Sylfaen" w:cstheme="minorBidi"/>
          <w:sz w:val="22"/>
          <w:szCs w:val="22"/>
          <w:lang w:val="hy-AM"/>
        </w:rPr>
      </w:pPr>
      <w:r w:rsidRPr="004D64E0">
        <w:rPr>
          <w:rFonts w:ascii="Sylfaen" w:eastAsiaTheme="minorHAnsi" w:hAnsi="Sylfaen" w:cstheme="minorBidi"/>
          <w:sz w:val="22"/>
          <w:szCs w:val="22"/>
        </w:rPr>
        <w:t xml:space="preserve">и  действует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в</w:t>
      </w:r>
      <w:r w:rsidRPr="004D64E0">
        <w:rPr>
          <w:rFonts w:ascii="Sylfaen" w:hAnsi="Sylfaen"/>
          <w:sz w:val="22"/>
          <w:szCs w:val="22"/>
        </w:rPr>
        <w:t>ключительно</w:t>
      </w:r>
      <w:r w:rsidRPr="004D64E0">
        <w:rPr>
          <w:rFonts w:ascii="Sylfaen" w:eastAsiaTheme="minorHAnsi" w:hAnsi="Sylfaen" w:cstheme="minorBidi"/>
          <w:sz w:val="22"/>
          <w:szCs w:val="22"/>
        </w:rPr>
        <w:t xml:space="preserve">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до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девяностого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рабочего </w:t>
      </w:r>
      <w:r w:rsidRPr="004D64E0">
        <w:rPr>
          <w:rFonts w:ascii="Sylfaen" w:eastAsiaTheme="minorHAnsi" w:hAnsi="Sylfaen" w:cstheme="minorBidi"/>
          <w:sz w:val="22"/>
          <w:szCs w:val="22"/>
          <w:lang w:val="hy-AM"/>
        </w:rPr>
        <w:t xml:space="preserve"> </w:t>
      </w:r>
      <w:proofErr w:type="gramStart"/>
      <w:r w:rsidRPr="004D64E0">
        <w:rPr>
          <w:rFonts w:ascii="Sylfaen" w:eastAsiaTheme="minorHAnsi" w:hAnsi="Sylfaen" w:cstheme="minorBidi"/>
          <w:sz w:val="22"/>
          <w:szCs w:val="22"/>
        </w:rPr>
        <w:t>дня</w:t>
      </w:r>
      <w:proofErr w:type="gramEnd"/>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следующего за днем </w:t>
      </w:r>
    </w:p>
    <w:p w:rsidR="00B062E3" w:rsidRPr="004D64E0" w:rsidRDefault="00B062E3" w:rsidP="00B062E3">
      <w:pPr>
        <w:pStyle w:val="af4"/>
        <w:shd w:val="clear" w:color="auto" w:fill="FFFFFF"/>
        <w:contextualSpacing/>
        <w:jc w:val="both"/>
        <w:rPr>
          <w:rFonts w:ascii="Sylfaen" w:eastAsiaTheme="minorHAnsi" w:hAnsi="Sylfaen" w:cstheme="minorBidi"/>
          <w:sz w:val="22"/>
          <w:szCs w:val="22"/>
          <w:lang w:val="hy-AM"/>
        </w:rPr>
      </w:pPr>
    </w:p>
    <w:p w:rsidR="00B062E3" w:rsidRPr="004D64E0" w:rsidRDefault="00B062E3" w:rsidP="00B062E3">
      <w:pPr>
        <w:pStyle w:val="af4"/>
        <w:shd w:val="clear" w:color="auto" w:fill="FFFFFF"/>
        <w:contextualSpacing/>
        <w:jc w:val="center"/>
        <w:rPr>
          <w:rFonts w:ascii="Sylfaen" w:eastAsiaTheme="minorHAnsi" w:hAnsi="Sylfaen" w:cstheme="minorBidi"/>
          <w:sz w:val="22"/>
          <w:szCs w:val="22"/>
        </w:rPr>
      </w:pPr>
      <w:r w:rsidRPr="004D64E0">
        <w:rPr>
          <w:rFonts w:ascii="Sylfaen" w:eastAsiaTheme="minorHAnsi" w:hAnsi="Sylfaen" w:cstheme="minorBidi"/>
          <w:sz w:val="22"/>
          <w:szCs w:val="22"/>
          <w:lang w:val="hy-AM"/>
        </w:rPr>
        <w:t>--------------------------------------------------------</w:t>
      </w:r>
      <w:r w:rsidRPr="004D64E0">
        <w:rPr>
          <w:rFonts w:ascii="Sylfaen" w:eastAsiaTheme="minorHAnsi" w:hAnsi="Sylfaen" w:cstheme="minorBidi"/>
          <w:sz w:val="22"/>
          <w:szCs w:val="22"/>
        </w:rPr>
        <w:t>------------------</w:t>
      </w:r>
      <w:r w:rsidRPr="004D64E0">
        <w:rPr>
          <w:rFonts w:ascii="Sylfaen" w:eastAsiaTheme="minorHAnsi" w:hAnsi="Sylfaen" w:cstheme="minorBidi"/>
          <w:sz w:val="22"/>
          <w:szCs w:val="22"/>
          <w:lang w:val="hy-AM"/>
        </w:rPr>
        <w:t>----------------------</w:t>
      </w:r>
      <w:r w:rsidRPr="004D64E0">
        <w:rPr>
          <w:rFonts w:ascii="Sylfaen" w:eastAsiaTheme="minorHAnsi" w:hAnsi="Sylfaen" w:cstheme="minorBidi"/>
          <w:sz w:val="22"/>
          <w:szCs w:val="22"/>
        </w:rPr>
        <w:t xml:space="preserve"> </w:t>
      </w:r>
      <w:r w:rsidRPr="004D64E0">
        <w:rPr>
          <w:rFonts w:ascii="Sylfaen" w:eastAsiaTheme="minorHAnsi" w:hAnsi="Sylfaen" w:cstheme="minorBidi"/>
          <w:sz w:val="22"/>
          <w:szCs w:val="22"/>
          <w:lang w:val="hy-AM"/>
        </w:rPr>
        <w:t>.</w:t>
      </w:r>
      <w:r w:rsidRPr="004D64E0">
        <w:rPr>
          <w:rFonts w:ascii="Sylfaen" w:eastAsiaTheme="minorHAnsi" w:hAnsi="Sylfaen" w:cstheme="minorBidi"/>
          <w:sz w:val="22"/>
          <w:szCs w:val="22"/>
        </w:rPr>
        <w:t xml:space="preserve">            крайний срок </w:t>
      </w:r>
      <w:proofErr w:type="spellStart"/>
      <w:r w:rsidRPr="004D64E0">
        <w:rPr>
          <w:rFonts w:ascii="Sylfaen" w:eastAsiaTheme="minorHAnsi" w:hAnsi="Sylfaen" w:cstheme="minorBidi"/>
          <w:sz w:val="22"/>
          <w:szCs w:val="22"/>
        </w:rPr>
        <w:t>оказния</w:t>
      </w:r>
      <w:proofErr w:type="spellEnd"/>
      <w:r w:rsidRPr="004D64E0">
        <w:rPr>
          <w:rFonts w:ascii="Sylfaen" w:eastAsiaTheme="minorHAnsi" w:hAnsi="Sylfaen" w:cstheme="minorBidi"/>
          <w:sz w:val="22"/>
          <w:szCs w:val="22"/>
        </w:rPr>
        <w:t xml:space="preserve"> услуг</w:t>
      </w:r>
      <w:r w:rsidRPr="004D64E0">
        <w:rPr>
          <w:rFonts w:ascii="Sylfaen" w:eastAsiaTheme="minorHAnsi" w:hAnsi="Sylfaen" w:cstheme="minorBidi"/>
          <w:sz w:val="22"/>
          <w:szCs w:val="22"/>
          <w:lang w:val="hy-AM"/>
        </w:rPr>
        <w:t>, предусмотренн</w:t>
      </w:r>
      <w:proofErr w:type="spellStart"/>
      <w:r w:rsidRPr="004D64E0">
        <w:rPr>
          <w:rFonts w:ascii="Sylfaen" w:eastAsiaTheme="minorHAnsi" w:hAnsi="Sylfaen" w:cstheme="minorBidi"/>
          <w:sz w:val="22"/>
          <w:szCs w:val="22"/>
        </w:rPr>
        <w:t>ый</w:t>
      </w:r>
      <w:proofErr w:type="spellEnd"/>
      <w:r w:rsidRPr="004D64E0">
        <w:rPr>
          <w:rFonts w:ascii="Sylfaen" w:eastAsiaTheme="minorHAnsi" w:hAnsi="Sylfaen" w:cstheme="minorBidi"/>
          <w:sz w:val="22"/>
          <w:szCs w:val="22"/>
        </w:rPr>
        <w:t xml:space="preserve"> </w:t>
      </w:r>
      <w:r w:rsidRPr="004D64E0">
        <w:rPr>
          <w:rFonts w:ascii="Sylfaen" w:eastAsiaTheme="minorHAnsi" w:hAnsi="Sylfaen" w:cstheme="minorBidi"/>
          <w:sz w:val="22"/>
          <w:szCs w:val="22"/>
          <w:lang w:val="hy-AM"/>
        </w:rPr>
        <w:t>заключаемым договором</w:t>
      </w:r>
    </w:p>
    <w:p w:rsidR="00B062E3" w:rsidRPr="004D64E0" w:rsidRDefault="00B062E3" w:rsidP="008106B5">
      <w:pPr>
        <w:pStyle w:val="af4"/>
        <w:shd w:val="clear" w:color="auto" w:fill="FFFFFF"/>
        <w:spacing w:after="0" w:afterAutospacing="0"/>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В день предоставления гарантии лицо, выдающее гарантию, с официального адреса</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4D64E0">
        <w:rPr>
          <w:rFonts w:ascii="Sylfaen" w:eastAsiaTheme="minorHAnsi" w:hAnsi="Sylfaen" w:cstheme="minorBidi"/>
          <w:sz w:val="22"/>
          <w:szCs w:val="22"/>
        </w:rPr>
        <w:t>кодом</w:t>
      </w:r>
      <w:proofErr w:type="gramEnd"/>
      <w:r w:rsidRPr="004D64E0">
        <w:rPr>
          <w:rFonts w:ascii="Sylfaen" w:eastAsiaTheme="minorHAnsi" w:hAnsi="Sylfaen" w:cstheme="minorBidi"/>
          <w:sz w:val="22"/>
          <w:szCs w:val="22"/>
        </w:rPr>
        <w:t xml:space="preserve"> упомянутым в пункте 1 настоящей гарантии</w:t>
      </w:r>
      <w:r w:rsidRPr="004D64E0">
        <w:rPr>
          <w:rFonts w:ascii="Sylfaen" w:eastAsiaTheme="minorHAnsi" w:hAnsi="Sylfaen" w:cstheme="minorBidi"/>
          <w:sz w:val="22"/>
          <w:szCs w:val="22"/>
          <w:lang w:val="hy-AM"/>
        </w:rPr>
        <w:t>.</w:t>
      </w:r>
      <w:r w:rsidRPr="004D64E0">
        <w:rPr>
          <w:rFonts w:ascii="Sylfaen" w:eastAsiaTheme="minorHAnsi" w:hAnsi="Sylfaen" w:cstheme="minorBidi"/>
          <w:sz w:val="22"/>
          <w:szCs w:val="22"/>
        </w:rPr>
        <w:t xml:space="preserve"> </w:t>
      </w:r>
    </w:p>
    <w:p w:rsidR="00B062E3" w:rsidRPr="004D64E0" w:rsidRDefault="00B062E3" w:rsidP="008106B5">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B062E3" w:rsidRPr="004D64E0" w:rsidRDefault="00B062E3" w:rsidP="00B062E3">
      <w:pPr>
        <w:pStyle w:val="af4"/>
        <w:shd w:val="clear" w:color="auto" w:fill="FFFFFF"/>
        <w:ind w:firstLine="374"/>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1) копии заключенного договора N</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_____________________, включая </w:t>
      </w:r>
    </w:p>
    <w:p w:rsidR="00B062E3" w:rsidRPr="004D64E0" w:rsidRDefault="00B062E3" w:rsidP="00B062E3">
      <w:pPr>
        <w:pStyle w:val="af4"/>
        <w:shd w:val="clear" w:color="auto" w:fill="FFFFFF"/>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номер </w:t>
      </w:r>
      <w:proofErr w:type="gramStart"/>
      <w:r w:rsidRPr="004D64E0">
        <w:rPr>
          <w:rFonts w:ascii="Sylfaen" w:eastAsiaTheme="minorHAnsi" w:hAnsi="Sylfaen" w:cstheme="minorBidi"/>
          <w:sz w:val="22"/>
          <w:szCs w:val="22"/>
        </w:rPr>
        <w:t>заключаемого</w:t>
      </w:r>
      <w:proofErr w:type="gramEnd"/>
      <w:r w:rsidRPr="004D64E0">
        <w:rPr>
          <w:rFonts w:ascii="Sylfaen" w:eastAsiaTheme="minorHAnsi" w:hAnsi="Sylfaen" w:cstheme="minorBidi"/>
          <w:sz w:val="22"/>
          <w:szCs w:val="22"/>
        </w:rPr>
        <w:t xml:space="preserve"> </w:t>
      </w:r>
      <w:proofErr w:type="spellStart"/>
      <w:r w:rsidRPr="004D64E0">
        <w:rPr>
          <w:rFonts w:ascii="Sylfaen" w:eastAsiaTheme="minorHAnsi" w:hAnsi="Sylfaen" w:cstheme="minorBidi"/>
          <w:sz w:val="22"/>
          <w:szCs w:val="22"/>
        </w:rPr>
        <w:t>договара</w:t>
      </w:r>
      <w:proofErr w:type="spellEnd"/>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копии внесенных  в него изменений, дополнительных соглашений,</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w:t>
      </w:r>
      <w:proofErr w:type="gramStart"/>
      <w:r w:rsidRPr="004D64E0">
        <w:rPr>
          <w:rFonts w:ascii="Sylfaen" w:eastAsiaTheme="minorHAnsi" w:hAnsi="Sylfaen" w:cstheme="minorBidi"/>
          <w:sz w:val="22"/>
          <w:szCs w:val="22"/>
        </w:rPr>
        <w:t>бюллетене</w:t>
      </w:r>
      <w:proofErr w:type="gramEnd"/>
      <w:r w:rsidRPr="004D64E0">
        <w:rPr>
          <w:rFonts w:ascii="Sylfaen" w:eastAsiaTheme="minorHAnsi" w:hAnsi="Sylfaen" w:cstheme="minorBidi"/>
          <w:sz w:val="22"/>
          <w:szCs w:val="22"/>
        </w:rPr>
        <w:t xml:space="preserve"> действующем по адресу </w:t>
      </w:r>
      <w:hyperlink r:id="rId10" w:history="1">
        <w:r w:rsidRPr="004D64E0">
          <w:rPr>
            <w:rStyle w:val="a9"/>
            <w:rFonts w:ascii="Sylfaen" w:hAnsi="Sylfaen"/>
            <w:sz w:val="22"/>
            <w:szCs w:val="22"/>
            <w:lang w:val="hy-AM"/>
          </w:rPr>
          <w:t>www.procurement.am</w:t>
        </w:r>
      </w:hyperlink>
      <w:r w:rsidRPr="004D64E0">
        <w:rPr>
          <w:rFonts w:ascii="Sylfaen" w:eastAsiaTheme="minorHAnsi" w:hAnsi="Sylfaen" w:cstheme="minorBidi"/>
          <w:sz w:val="22"/>
          <w:szCs w:val="22"/>
        </w:rPr>
        <w:t xml:space="preserve"> .</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lastRenderedPageBreak/>
        <w:t xml:space="preserve">3) </w:t>
      </w:r>
      <w:r w:rsidRPr="004D64E0">
        <w:rPr>
          <w:rFonts w:ascii="Sylfaen" w:eastAsiaTheme="minorHAnsi" w:hAnsi="Sylfaen" w:cstheme="minorBidi"/>
          <w:sz w:val="22"/>
          <w:szCs w:val="22"/>
          <w:lang w:val="hy-AM"/>
        </w:rPr>
        <w:t xml:space="preserve">двухсторонне </w:t>
      </w:r>
      <w:r w:rsidRPr="004D64E0">
        <w:rPr>
          <w:rFonts w:ascii="Sylfaen" w:eastAsiaTheme="minorHAnsi" w:hAnsi="Sylfaen" w:cstheme="minorBidi"/>
          <w:sz w:val="22"/>
          <w:szCs w:val="22"/>
        </w:rPr>
        <w:t>утвержденный в рамках договора между бенефициаром и принципалом акт (акты) сдачи-приемки или его</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w:t>
      </w:r>
      <w:r w:rsidRPr="004D64E0">
        <w:rPr>
          <w:rFonts w:ascii="Sylfaen" w:eastAsiaTheme="minorHAnsi" w:hAnsi="Sylfaen" w:cstheme="minorBidi"/>
          <w:sz w:val="22"/>
          <w:szCs w:val="22"/>
          <w:lang w:val="hy-AM"/>
        </w:rPr>
        <w:t>их</w:t>
      </w:r>
      <w:r w:rsidRPr="004D64E0">
        <w:rPr>
          <w:rFonts w:ascii="Sylfaen" w:eastAsiaTheme="minorHAnsi" w:hAnsi="Sylfaen" w:cstheme="minorBidi"/>
          <w:sz w:val="22"/>
          <w:szCs w:val="22"/>
        </w:rPr>
        <w:t xml:space="preserve">) копии. </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7.</w:t>
      </w:r>
      <w:r w:rsidRPr="004D64E0">
        <w:rPr>
          <w:rFonts w:ascii="Sylfaen" w:hAnsi="Sylfaen"/>
          <w:sz w:val="22"/>
          <w:szCs w:val="22"/>
        </w:rPr>
        <w:t xml:space="preserve"> </w:t>
      </w:r>
      <w:r w:rsidRPr="004D64E0">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8.</w:t>
      </w:r>
      <w:r w:rsidRPr="004D64E0">
        <w:rPr>
          <w:rFonts w:ascii="Sylfaen" w:hAnsi="Sylfaen"/>
          <w:sz w:val="22"/>
          <w:szCs w:val="22"/>
        </w:rPr>
        <w:t xml:space="preserve"> </w:t>
      </w:r>
      <w:r w:rsidRPr="004D64E0">
        <w:rPr>
          <w:rFonts w:ascii="Sylfaen" w:eastAsiaTheme="minorHAnsi" w:hAnsi="Sylfaen" w:cstheme="minorBidi"/>
          <w:sz w:val="22"/>
          <w:szCs w:val="22"/>
        </w:rPr>
        <w:t>Лицо, выдающее гарантию, отклоняет требование бенефициара, если:</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rsidR="00B062E3" w:rsidRPr="004D64E0" w:rsidRDefault="00B062E3" w:rsidP="00B062E3">
      <w:pPr>
        <w:pStyle w:val="af4"/>
        <w:shd w:val="clear" w:color="auto" w:fill="FFFFFF"/>
        <w:spacing w:before="0" w:beforeAutospacing="0" w:after="0" w:afterAutospacing="0"/>
        <w:ind w:firstLine="375"/>
        <w:rPr>
          <w:rFonts w:ascii="Sylfaen" w:eastAsiaTheme="minorHAnsi" w:hAnsi="Sylfaen" w:cstheme="minorBidi"/>
          <w:sz w:val="22"/>
          <w:szCs w:val="22"/>
        </w:rPr>
      </w:pPr>
      <w:r w:rsidRPr="004D64E0">
        <w:rPr>
          <w:rFonts w:ascii="Sylfaen" w:eastAsiaTheme="minorHAnsi" w:hAnsi="Sylfaen" w:cstheme="minorBidi"/>
          <w:sz w:val="22"/>
          <w:szCs w:val="22"/>
        </w:rPr>
        <w:t>2) требование представлено по истечении срока, установленного гарантией.</w:t>
      </w:r>
    </w:p>
    <w:p w:rsidR="00B062E3" w:rsidRPr="004D64E0" w:rsidRDefault="00B062E3" w:rsidP="00B062E3">
      <w:pPr>
        <w:pStyle w:val="af4"/>
        <w:shd w:val="clear" w:color="auto" w:fill="FFFFFF"/>
        <w:spacing w:before="0" w:beforeAutospacing="0" w:after="0" w:afterAutospacing="0"/>
        <w:ind w:firstLine="375"/>
        <w:rPr>
          <w:rFonts w:ascii="Sylfaen" w:eastAsiaTheme="minorHAnsi" w:hAnsi="Sylfaen" w:cstheme="minorBidi"/>
          <w:sz w:val="22"/>
          <w:szCs w:val="22"/>
        </w:rPr>
      </w:pPr>
      <w:r w:rsidRPr="004D64E0">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062E3" w:rsidRPr="004D64E0" w:rsidRDefault="00B062E3" w:rsidP="00B062E3">
      <w:pPr>
        <w:pStyle w:val="af4"/>
        <w:shd w:val="clear" w:color="auto" w:fill="FFFFFF"/>
        <w:spacing w:before="0" w:beforeAutospacing="0" w:after="0" w:afterAutospacing="0"/>
        <w:ind w:firstLine="375"/>
        <w:rPr>
          <w:rFonts w:ascii="Sylfaen" w:eastAsiaTheme="minorHAnsi" w:hAnsi="Sylfaen" w:cstheme="minorBidi"/>
          <w:sz w:val="22"/>
          <w:szCs w:val="22"/>
        </w:rPr>
      </w:pPr>
      <w:r w:rsidRPr="004D64E0">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rsidR="00B062E3" w:rsidRPr="004D64E0" w:rsidRDefault="00B062E3" w:rsidP="00B062E3">
      <w:pPr>
        <w:pStyle w:val="af4"/>
        <w:shd w:val="clear" w:color="auto" w:fill="FFFFFF"/>
        <w:spacing w:before="0" w:beforeAutospacing="0" w:after="0" w:afterAutospacing="0"/>
        <w:ind w:firstLine="375"/>
        <w:jc w:val="both"/>
        <w:rPr>
          <w:rFonts w:ascii="Sylfaen" w:hAnsi="Sylfaen"/>
          <w:sz w:val="22"/>
          <w:szCs w:val="22"/>
        </w:rPr>
      </w:pPr>
    </w:p>
    <w:p w:rsidR="00B062E3" w:rsidRPr="004D64E0" w:rsidRDefault="00B062E3" w:rsidP="00B062E3">
      <w:pPr>
        <w:pStyle w:val="af4"/>
        <w:shd w:val="clear" w:color="auto" w:fill="FFFFFF"/>
        <w:spacing w:before="0" w:beforeAutospacing="0" w:after="0" w:afterAutospacing="0"/>
        <w:ind w:firstLine="375"/>
        <w:jc w:val="both"/>
        <w:rPr>
          <w:rFonts w:ascii="Sylfaen" w:hAnsi="Sylfaen"/>
          <w:sz w:val="22"/>
          <w:szCs w:val="22"/>
          <w:u w:val="single"/>
          <w:lang w:val="hy-AM"/>
        </w:rPr>
      </w:pPr>
      <w:r w:rsidRPr="004D64E0">
        <w:rPr>
          <w:rFonts w:ascii="Sylfaen" w:hAnsi="Sylfaen"/>
          <w:sz w:val="22"/>
          <w:szCs w:val="22"/>
          <w:lang w:val="hy-AM"/>
        </w:rPr>
        <w:t>Руководитель исполнительного органа</w:t>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p>
    <w:p w:rsidR="00B062E3" w:rsidRPr="004D64E0" w:rsidRDefault="00B062E3" w:rsidP="00B062E3">
      <w:pPr>
        <w:pStyle w:val="af4"/>
        <w:shd w:val="clear" w:color="auto" w:fill="FFFFFF"/>
        <w:spacing w:before="0" w:beforeAutospacing="0" w:after="0" w:afterAutospacing="0"/>
        <w:ind w:firstLine="375"/>
        <w:jc w:val="both"/>
        <w:rPr>
          <w:rFonts w:ascii="Sylfaen" w:hAnsi="Sylfaen"/>
          <w:sz w:val="22"/>
          <w:szCs w:val="22"/>
          <w:lang w:val="hy-AM"/>
        </w:rPr>
      </w:pPr>
    </w:p>
    <w:p w:rsidR="00B062E3" w:rsidRPr="004D64E0" w:rsidRDefault="00B062E3" w:rsidP="00B062E3">
      <w:pPr>
        <w:pStyle w:val="af4"/>
        <w:shd w:val="clear" w:color="auto" w:fill="FFFFFF"/>
        <w:spacing w:before="0" w:beforeAutospacing="0" w:after="0" w:afterAutospacing="0"/>
        <w:ind w:firstLine="375"/>
        <w:jc w:val="both"/>
        <w:rPr>
          <w:rFonts w:ascii="Sylfaen" w:hAnsi="Sylfaen"/>
          <w:sz w:val="22"/>
          <w:szCs w:val="22"/>
          <w:lang w:val="hy-AM"/>
        </w:rPr>
      </w:pPr>
    </w:p>
    <w:p w:rsidR="00B062E3" w:rsidRPr="004D64E0" w:rsidRDefault="00B062E3" w:rsidP="00B062E3">
      <w:pPr>
        <w:pStyle w:val="af4"/>
        <w:shd w:val="clear" w:color="auto" w:fill="FFFFFF"/>
        <w:spacing w:before="0" w:beforeAutospacing="0" w:after="0" w:afterAutospacing="0"/>
        <w:ind w:firstLine="375"/>
        <w:jc w:val="both"/>
        <w:rPr>
          <w:rFonts w:ascii="Sylfaen" w:hAnsi="Sylfaen"/>
          <w:sz w:val="22"/>
          <w:szCs w:val="22"/>
          <w:lang w:val="hy-AM"/>
        </w:rPr>
      </w:pP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p>
    <w:p w:rsidR="00B062E3" w:rsidRPr="004D64E0" w:rsidRDefault="00B062E3" w:rsidP="00B062E3">
      <w:pPr>
        <w:pStyle w:val="af4"/>
        <w:shd w:val="clear" w:color="auto" w:fill="FFFFFF"/>
        <w:spacing w:before="0" w:beforeAutospacing="0" w:after="0" w:afterAutospacing="0"/>
        <w:rPr>
          <w:rFonts w:ascii="Sylfaen" w:hAnsi="Sylfaen" w:cs="Sylfaen"/>
          <w:sz w:val="22"/>
          <w:szCs w:val="22"/>
          <w:vertAlign w:val="superscript"/>
        </w:rPr>
      </w:pPr>
      <w:r w:rsidRPr="004D64E0">
        <w:rPr>
          <w:rFonts w:ascii="Sylfaen" w:hAnsi="Sylfaen" w:cs="Sylfaen"/>
          <w:sz w:val="22"/>
          <w:szCs w:val="22"/>
          <w:vertAlign w:val="superscript"/>
          <w:lang w:val="hy-AM"/>
        </w:rPr>
        <w:t xml:space="preserve">                                                        </w:t>
      </w:r>
      <w:r w:rsidRPr="004D64E0">
        <w:rPr>
          <w:rFonts w:ascii="Sylfaen" w:hAnsi="Sylfaen" w:cs="Sylfaen"/>
          <w:sz w:val="22"/>
          <w:szCs w:val="22"/>
          <w:vertAlign w:val="superscript"/>
        </w:rPr>
        <w:t>число, месяц, год</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rPr>
          <w:rFonts w:ascii="Sylfaen" w:hAnsi="Sylfaen"/>
          <w:i/>
          <w:sz w:val="22"/>
          <w:szCs w:val="22"/>
        </w:rPr>
      </w:pPr>
    </w:p>
    <w:p w:rsidR="00B062E3" w:rsidRPr="004D64E0" w:rsidRDefault="00B062E3" w:rsidP="00B062E3">
      <w:pPr>
        <w:rPr>
          <w:rFonts w:ascii="Sylfaen" w:hAnsi="Sylfaen"/>
          <w:i/>
          <w:sz w:val="22"/>
          <w:szCs w:val="22"/>
        </w:rPr>
      </w:pPr>
    </w:p>
    <w:p w:rsidR="00B062E3" w:rsidRPr="004D64E0" w:rsidRDefault="00B062E3" w:rsidP="00B062E3">
      <w:pPr>
        <w:rPr>
          <w:rFonts w:ascii="Sylfaen" w:hAnsi="Sylfaen"/>
          <w:i/>
          <w:sz w:val="22"/>
          <w:szCs w:val="22"/>
        </w:rPr>
      </w:pPr>
      <w:r w:rsidRPr="004D64E0">
        <w:rPr>
          <w:rFonts w:ascii="Sylfaen" w:hAnsi="Sylfaen"/>
          <w:i/>
          <w:sz w:val="22"/>
          <w:szCs w:val="22"/>
        </w:rPr>
        <w:br w:type="page"/>
      </w:r>
    </w:p>
    <w:p w:rsidR="00B062E3" w:rsidRPr="00874B9D" w:rsidRDefault="00B062E3" w:rsidP="00B062E3">
      <w:pPr>
        <w:widowControl w:val="0"/>
        <w:jc w:val="right"/>
        <w:rPr>
          <w:rFonts w:ascii="Sylfaen" w:hAnsi="Sylfaen" w:cs="GHEA Grapalat"/>
          <w:b/>
          <w:i/>
          <w:sz w:val="20"/>
          <w:szCs w:val="20"/>
        </w:rPr>
      </w:pPr>
      <w:r w:rsidRPr="00874B9D">
        <w:rPr>
          <w:rFonts w:ascii="Sylfaen" w:hAnsi="Sylfaen"/>
          <w:b/>
          <w:i/>
          <w:sz w:val="20"/>
          <w:szCs w:val="20"/>
        </w:rPr>
        <w:lastRenderedPageBreak/>
        <w:t>Приложение № 4.2</w:t>
      </w:r>
    </w:p>
    <w:p w:rsidR="00A26D84" w:rsidRDefault="00B062E3" w:rsidP="00A26D84">
      <w:pPr>
        <w:pStyle w:val="31"/>
        <w:widowControl w:val="0"/>
        <w:spacing w:line="240" w:lineRule="auto"/>
        <w:jc w:val="right"/>
        <w:rPr>
          <w:rFonts w:ascii="Sylfaen" w:hAnsi="Sylfaen"/>
          <w:b/>
          <w:lang w:val="af-ZA"/>
        </w:rPr>
      </w:pPr>
      <w:r w:rsidRPr="00874B9D">
        <w:rPr>
          <w:rFonts w:ascii="Sylfaen" w:hAnsi="Sylfaen"/>
          <w:b/>
        </w:rPr>
        <w:t>к Приглашению на запрос  котировок</w:t>
      </w:r>
      <w:r w:rsidRPr="00874B9D">
        <w:rPr>
          <w:rFonts w:ascii="Sylfaen" w:hAnsi="Sylfaen" w:cs="GHEA Grapalat"/>
          <w:b/>
        </w:rPr>
        <w:br/>
      </w:r>
      <w:r w:rsidRPr="00874B9D">
        <w:rPr>
          <w:rFonts w:ascii="Sylfaen" w:hAnsi="Sylfaen"/>
          <w:b/>
        </w:rPr>
        <w:t xml:space="preserve">под кодом  </w:t>
      </w:r>
      <w:r w:rsidR="00EE070F" w:rsidRPr="00EE070F">
        <w:rPr>
          <w:rFonts w:ascii="GHEA Grapalat" w:hAnsi="GHEA Grapalat"/>
          <w:b/>
          <w:sz w:val="16"/>
          <w:szCs w:val="16"/>
          <w:lang w:val="af-ZA"/>
        </w:rPr>
        <w:t>ԱՄԱՀ-ՓՔ-ԳՀԾՁԲ-22/71</w:t>
      </w:r>
    </w:p>
    <w:p w:rsidR="009028A4" w:rsidRPr="006B4482" w:rsidRDefault="009028A4" w:rsidP="00A26D84">
      <w:pPr>
        <w:pStyle w:val="31"/>
        <w:widowControl w:val="0"/>
        <w:spacing w:line="240" w:lineRule="auto"/>
        <w:jc w:val="right"/>
        <w:rPr>
          <w:rFonts w:ascii="Sylfaen" w:hAnsi="Sylfaen"/>
          <w:b/>
          <w:sz w:val="22"/>
          <w:szCs w:val="22"/>
        </w:rPr>
      </w:pPr>
    </w:p>
    <w:p w:rsidR="00B062E3" w:rsidRPr="004D64E0" w:rsidRDefault="00B062E3" w:rsidP="00B062E3">
      <w:pPr>
        <w:widowControl w:val="0"/>
        <w:jc w:val="center"/>
        <w:rPr>
          <w:rFonts w:ascii="Sylfaen" w:hAnsi="Sylfaen" w:cs="GHEA Grapalat"/>
          <w:b/>
          <w:sz w:val="22"/>
          <w:szCs w:val="22"/>
        </w:rPr>
      </w:pPr>
      <w:r w:rsidRPr="004D64E0">
        <w:rPr>
          <w:rFonts w:ascii="Sylfaen" w:hAnsi="Sylfaen"/>
          <w:b/>
          <w:sz w:val="22"/>
          <w:szCs w:val="22"/>
        </w:rPr>
        <w:t xml:space="preserve">СОГЛАШЕНИЕ О НЕУСТОЙКЕ </w:t>
      </w:r>
    </w:p>
    <w:p w:rsidR="00B062E3" w:rsidRPr="004D64E0" w:rsidRDefault="00B062E3" w:rsidP="00B062E3">
      <w:pPr>
        <w:widowControl w:val="0"/>
        <w:spacing w:after="160"/>
        <w:jc w:val="center"/>
        <w:rPr>
          <w:rFonts w:ascii="Sylfaen" w:hAnsi="Sylfaen" w:cs="GHEA Grapalat"/>
          <w:b/>
          <w:sz w:val="22"/>
          <w:szCs w:val="22"/>
        </w:rPr>
      </w:pPr>
      <w:r w:rsidRPr="004D64E0">
        <w:rPr>
          <w:rFonts w:ascii="Sylfaen" w:hAnsi="Sylfaen"/>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062E3" w:rsidRPr="004D64E0" w:rsidTr="00086352">
        <w:tc>
          <w:tcPr>
            <w:tcW w:w="4786" w:type="dxa"/>
          </w:tcPr>
          <w:p w:rsidR="00B062E3" w:rsidRPr="000E67B5" w:rsidRDefault="00B062E3" w:rsidP="00086352">
            <w:pPr>
              <w:widowControl w:val="0"/>
              <w:spacing w:after="160"/>
              <w:rPr>
                <w:rFonts w:ascii="Sylfaen" w:hAnsi="Sylfaen" w:cs="GHEA Grapalat"/>
                <w:b/>
                <w:sz w:val="22"/>
                <w:szCs w:val="22"/>
                <w:lang w:val="en-US"/>
              </w:rPr>
            </w:pPr>
            <w:proofErr w:type="gramStart"/>
            <w:r w:rsidRPr="004D64E0">
              <w:rPr>
                <w:rFonts w:ascii="Sylfaen" w:hAnsi="Sylfaen"/>
                <w:sz w:val="22"/>
                <w:szCs w:val="22"/>
              </w:rPr>
              <w:t>г</w:t>
            </w:r>
            <w:proofErr w:type="gramEnd"/>
            <w:r w:rsidRPr="004D64E0">
              <w:rPr>
                <w:rFonts w:ascii="Sylfaen" w:hAnsi="Sylfaen"/>
                <w:sz w:val="22"/>
                <w:szCs w:val="22"/>
              </w:rPr>
              <w:t xml:space="preserve">. </w:t>
            </w:r>
          </w:p>
        </w:tc>
        <w:tc>
          <w:tcPr>
            <w:tcW w:w="4500" w:type="dxa"/>
          </w:tcPr>
          <w:p w:rsidR="00B062E3" w:rsidRPr="004D64E0" w:rsidRDefault="00B062E3" w:rsidP="00EE070F">
            <w:pPr>
              <w:widowControl w:val="0"/>
              <w:spacing w:after="160"/>
              <w:jc w:val="right"/>
              <w:rPr>
                <w:rFonts w:ascii="Sylfaen" w:hAnsi="Sylfaen" w:cs="GHEA Grapalat"/>
                <w:b/>
                <w:sz w:val="22"/>
                <w:szCs w:val="22"/>
              </w:rPr>
            </w:pPr>
            <w:r w:rsidRPr="004D64E0">
              <w:rPr>
                <w:rFonts w:ascii="Sylfaen" w:hAnsi="Sylfaen"/>
                <w:sz w:val="22"/>
                <w:szCs w:val="22"/>
              </w:rPr>
              <w:t>"</w:t>
            </w:r>
            <w:r w:rsidRPr="004D64E0">
              <w:rPr>
                <w:rFonts w:ascii="Sylfaen" w:hAnsi="Sylfaen"/>
                <w:sz w:val="22"/>
                <w:szCs w:val="22"/>
                <w:lang w:val="en-US"/>
              </w:rPr>
              <w:tab/>
            </w:r>
            <w:r w:rsidRPr="004D64E0">
              <w:rPr>
                <w:rFonts w:ascii="Sylfaen" w:hAnsi="Sylfaen"/>
                <w:sz w:val="22"/>
                <w:szCs w:val="22"/>
              </w:rPr>
              <w:t xml:space="preserve">" </w:t>
            </w:r>
            <w:r w:rsidRPr="004D64E0">
              <w:rPr>
                <w:rFonts w:ascii="Sylfaen" w:hAnsi="Sylfaen"/>
                <w:sz w:val="22"/>
                <w:szCs w:val="22"/>
                <w:lang w:val="en-US"/>
              </w:rPr>
              <w:tab/>
            </w:r>
            <w:r w:rsidRPr="004D64E0">
              <w:rPr>
                <w:rFonts w:ascii="Sylfaen" w:hAnsi="Sylfaen"/>
                <w:sz w:val="22"/>
                <w:szCs w:val="22"/>
              </w:rPr>
              <w:t>20</w:t>
            </w:r>
            <w:r w:rsidR="00EE070F">
              <w:rPr>
                <w:rFonts w:ascii="Sylfaen" w:hAnsi="Sylfaen"/>
                <w:sz w:val="22"/>
                <w:szCs w:val="22"/>
                <w:lang w:val="en-US"/>
              </w:rPr>
              <w:t>22</w:t>
            </w:r>
            <w:r w:rsidRPr="004D64E0">
              <w:rPr>
                <w:rFonts w:ascii="Sylfaen" w:hAnsi="Sylfaen"/>
                <w:sz w:val="22"/>
                <w:szCs w:val="22"/>
              </w:rPr>
              <w:t>.</w:t>
            </w:r>
            <w:r w:rsidRPr="004D64E0">
              <w:rPr>
                <w:rStyle w:val="af6"/>
                <w:rFonts w:ascii="Sylfaen" w:hAnsi="Sylfaen"/>
                <w:sz w:val="22"/>
                <w:szCs w:val="22"/>
              </w:rPr>
              <w:footnoteReference w:customMarkFollows="1" w:id="14"/>
              <w:t>**</w:t>
            </w:r>
          </w:p>
        </w:tc>
      </w:tr>
    </w:tbl>
    <w:p w:rsidR="00B062E3" w:rsidRPr="004D64E0" w:rsidRDefault="00B062E3" w:rsidP="00B062E3">
      <w:pPr>
        <w:widowControl w:val="0"/>
        <w:jc w:val="both"/>
        <w:rPr>
          <w:rFonts w:ascii="Sylfaen" w:hAnsi="Sylfaen" w:cs="GHEA Grapalat"/>
          <w:sz w:val="22"/>
          <w:szCs w:val="22"/>
          <w:u w:val="single"/>
          <w:vertAlign w:val="subscript"/>
        </w:rPr>
      </w:pPr>
      <w:r w:rsidRPr="004D64E0">
        <w:rPr>
          <w:rFonts w:ascii="Sylfaen" w:hAnsi="Sylfaen"/>
          <w:sz w:val="22"/>
          <w:szCs w:val="22"/>
        </w:rPr>
        <w:t>_______________________________________________, в лице директора Компании,</w:t>
      </w:r>
    </w:p>
    <w:p w:rsidR="00B062E3" w:rsidRPr="004D64E0" w:rsidRDefault="00B062E3" w:rsidP="00B062E3">
      <w:pPr>
        <w:widowControl w:val="0"/>
        <w:spacing w:after="160"/>
        <w:ind w:left="1843"/>
        <w:jc w:val="both"/>
        <w:rPr>
          <w:rFonts w:ascii="Sylfaen" w:hAnsi="Sylfaen"/>
          <w:sz w:val="22"/>
          <w:szCs w:val="22"/>
          <w:vertAlign w:val="superscript"/>
          <w:lang w:val="en-US"/>
        </w:rPr>
      </w:pPr>
      <w:r w:rsidRPr="004D64E0">
        <w:rPr>
          <w:rFonts w:ascii="Sylfaen" w:hAnsi="Sylfaen"/>
          <w:sz w:val="22"/>
          <w:szCs w:val="22"/>
          <w:vertAlign w:val="superscript"/>
        </w:rPr>
        <w:t>наименование Компании</w:t>
      </w:r>
    </w:p>
    <w:p w:rsidR="00B062E3" w:rsidRPr="004D64E0" w:rsidRDefault="00B062E3" w:rsidP="00B062E3">
      <w:pPr>
        <w:widowControl w:val="0"/>
        <w:jc w:val="both"/>
        <w:rPr>
          <w:rFonts w:ascii="Sylfaen" w:hAnsi="Sylfaen"/>
          <w:sz w:val="22"/>
          <w:szCs w:val="22"/>
          <w:lang w:val="en-US"/>
        </w:rPr>
      </w:pPr>
      <w:r w:rsidRPr="004D64E0">
        <w:rPr>
          <w:rFonts w:ascii="Sylfaen" w:hAnsi="Sylfaen"/>
          <w:sz w:val="22"/>
          <w:szCs w:val="22"/>
          <w:lang w:val="en-US"/>
        </w:rPr>
        <w:t>_________________________________________________________________________</w:t>
      </w:r>
    </w:p>
    <w:p w:rsidR="00B062E3" w:rsidRPr="004D64E0" w:rsidRDefault="00B062E3" w:rsidP="00B062E3">
      <w:pPr>
        <w:widowControl w:val="0"/>
        <w:spacing w:after="160"/>
        <w:jc w:val="center"/>
        <w:rPr>
          <w:rFonts w:ascii="Sylfaen" w:hAnsi="Sylfaen"/>
          <w:sz w:val="22"/>
          <w:szCs w:val="22"/>
          <w:vertAlign w:val="superscript"/>
        </w:rPr>
      </w:pPr>
      <w:r w:rsidRPr="004D64E0">
        <w:rPr>
          <w:rFonts w:ascii="Sylfaen" w:hAnsi="Sylfaen"/>
          <w:sz w:val="22"/>
          <w:szCs w:val="22"/>
          <w:vertAlign w:val="superscript"/>
        </w:rPr>
        <w:t>имя, фамилия, паспортные данные директора компании</w:t>
      </w:r>
    </w:p>
    <w:p w:rsidR="00B062E3" w:rsidRPr="004D64E0" w:rsidRDefault="00B062E3" w:rsidP="00B062E3">
      <w:pPr>
        <w:widowControl w:val="0"/>
        <w:spacing w:after="160"/>
        <w:jc w:val="both"/>
        <w:rPr>
          <w:rFonts w:ascii="Sylfaen" w:hAnsi="Sylfaen" w:cs="GHEA Grapalat"/>
          <w:sz w:val="22"/>
          <w:szCs w:val="22"/>
        </w:rPr>
      </w:pPr>
      <w:r w:rsidRPr="004D64E0">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062E3" w:rsidRPr="004D64E0" w:rsidRDefault="00B062E3" w:rsidP="00B062E3">
      <w:pPr>
        <w:widowControl w:val="0"/>
        <w:spacing w:after="160"/>
        <w:jc w:val="center"/>
        <w:rPr>
          <w:rFonts w:ascii="Sylfaen" w:hAnsi="Sylfaen" w:cs="GHEA Grapalat"/>
          <w:b/>
          <w:bCs/>
          <w:sz w:val="22"/>
          <w:szCs w:val="22"/>
        </w:rPr>
      </w:pPr>
      <w:r w:rsidRPr="004D64E0">
        <w:rPr>
          <w:rFonts w:ascii="Sylfaen" w:hAnsi="Sylfaen"/>
          <w:b/>
          <w:sz w:val="22"/>
          <w:szCs w:val="22"/>
        </w:rPr>
        <w:t>1. Предмет соглашения</w:t>
      </w:r>
    </w:p>
    <w:p w:rsidR="00B062E3" w:rsidRPr="004D64E0" w:rsidRDefault="00B062E3" w:rsidP="00B062E3">
      <w:pPr>
        <w:widowControl w:val="0"/>
        <w:tabs>
          <w:tab w:val="left" w:pos="567"/>
        </w:tabs>
        <w:jc w:val="both"/>
        <w:rPr>
          <w:rFonts w:ascii="Sylfaen" w:hAnsi="Sylfaen" w:cs="GHEA Grapalat"/>
          <w:spacing w:val="-6"/>
          <w:sz w:val="22"/>
          <w:szCs w:val="22"/>
        </w:rPr>
      </w:pPr>
      <w:r w:rsidRPr="004D64E0">
        <w:rPr>
          <w:rFonts w:ascii="Sylfaen" w:hAnsi="Sylfaen"/>
          <w:sz w:val="22"/>
          <w:szCs w:val="22"/>
        </w:rPr>
        <w:t>1</w:t>
      </w:r>
      <w:r w:rsidRPr="004D64E0">
        <w:rPr>
          <w:rFonts w:ascii="Sylfaen" w:hAnsi="Sylfaen"/>
          <w:spacing w:val="-6"/>
          <w:sz w:val="22"/>
          <w:szCs w:val="22"/>
        </w:rPr>
        <w:t>.1.</w:t>
      </w:r>
      <w:r w:rsidRPr="004D64E0">
        <w:rPr>
          <w:rFonts w:ascii="Sylfaen" w:hAnsi="Sylfaen"/>
          <w:spacing w:val="-6"/>
          <w:sz w:val="22"/>
          <w:szCs w:val="22"/>
        </w:rPr>
        <w:tab/>
        <w:t xml:space="preserve">Компания участвует в </w:t>
      </w:r>
      <w:proofErr w:type="gramStart"/>
      <w:r w:rsidRPr="004D64E0">
        <w:rPr>
          <w:rFonts w:ascii="Sylfaen" w:hAnsi="Sylfaen"/>
          <w:spacing w:val="-6"/>
          <w:sz w:val="22"/>
          <w:szCs w:val="22"/>
        </w:rPr>
        <w:t>организованной</w:t>
      </w:r>
      <w:proofErr w:type="gramEnd"/>
      <w:r w:rsidRPr="004D64E0">
        <w:rPr>
          <w:rFonts w:ascii="Sylfaen" w:hAnsi="Sylfaen"/>
          <w:spacing w:val="-6"/>
          <w:sz w:val="22"/>
          <w:szCs w:val="22"/>
        </w:rPr>
        <w:t xml:space="preserve"> ___________________ *(далее — Заказчик) </w:t>
      </w:r>
    </w:p>
    <w:p w:rsidR="00B062E3" w:rsidRPr="004D64E0" w:rsidRDefault="00B062E3" w:rsidP="00B062E3">
      <w:pPr>
        <w:widowControl w:val="0"/>
        <w:tabs>
          <w:tab w:val="left" w:pos="284"/>
        </w:tabs>
        <w:spacing w:after="160"/>
        <w:ind w:left="5245"/>
        <w:jc w:val="both"/>
        <w:rPr>
          <w:rFonts w:ascii="Sylfaen" w:hAnsi="Sylfaen" w:cs="GHEA Grapalat"/>
          <w:sz w:val="22"/>
          <w:szCs w:val="22"/>
        </w:rPr>
      </w:pPr>
      <w:r w:rsidRPr="004D64E0">
        <w:rPr>
          <w:rFonts w:ascii="Sylfaen" w:hAnsi="Sylfaen"/>
          <w:sz w:val="22"/>
          <w:szCs w:val="22"/>
          <w:vertAlign w:val="superscript"/>
        </w:rPr>
        <w:t>наименование заказчика</w:t>
      </w:r>
    </w:p>
    <w:p w:rsidR="001F4475" w:rsidRDefault="00B062E3" w:rsidP="00B062E3">
      <w:pPr>
        <w:widowControl w:val="0"/>
        <w:rPr>
          <w:rFonts w:ascii="Sylfaen" w:hAnsi="Sylfaen" w:cs="Sylfaen"/>
          <w:b/>
          <w:sz w:val="20"/>
          <w:szCs w:val="20"/>
          <w:lang w:val="af-ZA"/>
        </w:rPr>
      </w:pPr>
      <w:r w:rsidRPr="004D64E0">
        <w:rPr>
          <w:rFonts w:ascii="Sylfaen" w:hAnsi="Sylfaen"/>
          <w:sz w:val="22"/>
          <w:szCs w:val="22"/>
        </w:rPr>
        <w:t xml:space="preserve">процедуре закупок под кодом </w:t>
      </w:r>
      <w:r w:rsidR="00EE070F" w:rsidRPr="00EE070F">
        <w:rPr>
          <w:rFonts w:ascii="GHEA Grapalat" w:hAnsi="GHEA Grapalat"/>
          <w:b/>
          <w:sz w:val="16"/>
          <w:szCs w:val="16"/>
          <w:lang w:val="af-ZA"/>
        </w:rPr>
        <w:t>ԱՄԱՀ-ՓՔ-ԳՀԾՁԲ-22/71</w:t>
      </w:r>
    </w:p>
    <w:p w:rsidR="00B062E3" w:rsidRPr="004D64E0" w:rsidRDefault="009028A4" w:rsidP="00B062E3">
      <w:pPr>
        <w:widowControl w:val="0"/>
        <w:rPr>
          <w:rFonts w:ascii="Sylfaen" w:hAnsi="Sylfaen"/>
          <w:sz w:val="22"/>
          <w:szCs w:val="22"/>
        </w:rPr>
      </w:pPr>
      <w:r>
        <w:rPr>
          <w:rFonts w:ascii="Sylfaen" w:hAnsi="Sylfaen"/>
          <w:b/>
          <w:lang w:val="af-ZA"/>
        </w:rPr>
        <w:t xml:space="preserve">  </w:t>
      </w:r>
      <w:r w:rsidR="00A26D84">
        <w:rPr>
          <w:rFonts w:ascii="Sylfaen" w:hAnsi="Sylfaen"/>
          <w:b/>
          <w:sz w:val="22"/>
          <w:szCs w:val="22"/>
          <w:lang w:val="af-ZA"/>
        </w:rPr>
        <w:t xml:space="preserve">    </w:t>
      </w:r>
      <w:r w:rsidR="00B062E3" w:rsidRPr="004D64E0">
        <w:rPr>
          <w:rFonts w:ascii="Sylfaen" w:hAnsi="Sylfaen"/>
          <w:sz w:val="22"/>
          <w:szCs w:val="22"/>
        </w:rPr>
        <w:t>1.2.</w:t>
      </w:r>
      <w:r w:rsidR="00B062E3" w:rsidRPr="004D64E0">
        <w:rPr>
          <w:rFonts w:ascii="Sylfaen" w:hAnsi="Sylfaen"/>
          <w:sz w:val="22"/>
          <w:szCs w:val="22"/>
        </w:rPr>
        <w:tab/>
      </w:r>
      <w:r w:rsidR="00B062E3" w:rsidRPr="004D64E0">
        <w:rPr>
          <w:rFonts w:ascii="Sylfaen" w:hAnsi="Sylfaen" w:cs="GHEA Grapalat"/>
          <w:sz w:val="22"/>
          <w:szCs w:val="22"/>
        </w:rPr>
        <w:t xml:space="preserve">В качестве участника, </w:t>
      </w:r>
      <w:r w:rsidR="00B062E3" w:rsidRPr="004D64E0">
        <w:rPr>
          <w:rFonts w:ascii="Sylfaen" w:hAnsi="Sylfaen" w:cs="GHEA Grapalat"/>
          <w:sz w:val="22"/>
          <w:szCs w:val="22"/>
          <w:lang w:val="hy-AM"/>
        </w:rPr>
        <w:t>օ</w:t>
      </w:r>
      <w:proofErr w:type="spellStart"/>
      <w:r w:rsidR="00B062E3" w:rsidRPr="004D64E0">
        <w:rPr>
          <w:rFonts w:ascii="Sylfaen" w:hAnsi="Sylfaen" w:cs="GHEA Grapalat"/>
          <w:sz w:val="22"/>
          <w:szCs w:val="22"/>
        </w:rPr>
        <w:t>тобранного</w:t>
      </w:r>
      <w:proofErr w:type="spellEnd"/>
      <w:r w:rsidR="00B062E3" w:rsidRPr="004D64E0">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B062E3" w:rsidRPr="004D64E0">
        <w:rPr>
          <w:rFonts w:ascii="Sylfaen" w:hAnsi="Sylfaen" w:cs="GHEA Grapalat"/>
          <w:sz w:val="22"/>
          <w:szCs w:val="22"/>
          <w:lang w:val="en-US"/>
        </w:rPr>
        <w:t>K</w:t>
      </w:r>
      <w:proofErr w:type="spellStart"/>
      <w:proofErr w:type="gramEnd"/>
      <w:r w:rsidR="00B062E3" w:rsidRPr="004D64E0">
        <w:rPr>
          <w:rFonts w:ascii="Sylfaen" w:hAnsi="Sylfaen" w:cs="GHEA Grapalat"/>
          <w:sz w:val="22"/>
          <w:szCs w:val="22"/>
        </w:rPr>
        <w:t>омпания</w:t>
      </w:r>
      <w:proofErr w:type="spellEnd"/>
      <w:r w:rsidR="00B062E3" w:rsidRPr="004D64E0">
        <w:rPr>
          <w:rFonts w:ascii="Sylfaen" w:hAnsi="Sylfaen" w:cs="GHEA Grapalat"/>
          <w:sz w:val="22"/>
          <w:szCs w:val="22"/>
        </w:rPr>
        <w:t xml:space="preserve"> </w:t>
      </w:r>
      <w:r w:rsidR="00B062E3" w:rsidRPr="004D64E0">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1.3.</w:t>
      </w:r>
      <w:r w:rsidRPr="004D64E0">
        <w:rPr>
          <w:rFonts w:ascii="Sylfaen" w:hAnsi="Sylfaen"/>
          <w:sz w:val="22"/>
          <w:szCs w:val="22"/>
        </w:rPr>
        <w:tab/>
        <w:t>Подписав платежное требование (далее — Требование), прилагаемое к</w:t>
      </w:r>
      <w:r w:rsidRPr="004D64E0">
        <w:rPr>
          <w:rFonts w:ascii="Sylfaen" w:hAnsi="Sylfaen"/>
          <w:sz w:val="22"/>
          <w:szCs w:val="22"/>
          <w:lang w:val="en-US"/>
        </w:rPr>
        <w:t> </w:t>
      </w:r>
      <w:r w:rsidRPr="004D64E0">
        <w:rPr>
          <w:rFonts w:ascii="Sylfaen" w:hAnsi="Sylfaen"/>
          <w:sz w:val="22"/>
          <w:szCs w:val="22"/>
        </w:rPr>
        <w:t xml:space="preserve">настоящему Соглашению о неустойке, Компания </w:t>
      </w:r>
      <w:proofErr w:type="spellStart"/>
      <w:r w:rsidRPr="004D64E0">
        <w:rPr>
          <w:rFonts w:ascii="Sylfaen" w:hAnsi="Sylfaen"/>
          <w:sz w:val="22"/>
          <w:szCs w:val="22"/>
        </w:rPr>
        <w:t>безотзывно</w:t>
      </w:r>
      <w:proofErr w:type="spellEnd"/>
      <w:r w:rsidRPr="004D64E0">
        <w:rPr>
          <w:rFonts w:ascii="Sylfaen" w:hAnsi="Sylfaen"/>
          <w:sz w:val="22"/>
          <w:szCs w:val="22"/>
        </w:rPr>
        <w:t xml:space="preserve"> соглашается, что: </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а)</w:t>
      </w:r>
      <w:r w:rsidRPr="004D64E0">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б)</w:t>
      </w:r>
      <w:r w:rsidRPr="004D64E0">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в)</w:t>
      </w:r>
      <w:r w:rsidRPr="004D64E0">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г)</w:t>
      </w:r>
      <w:r w:rsidRPr="004D64E0">
        <w:rPr>
          <w:rFonts w:ascii="Sylfaen" w:hAnsi="Sylfaen"/>
          <w:sz w:val="22"/>
          <w:szCs w:val="22"/>
        </w:rPr>
        <w:tab/>
        <w:t>Компания подтверждает, что акцептовала Требование в полном размере суммы неустойки.</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д)</w:t>
      </w:r>
      <w:r w:rsidRPr="004D64E0">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062E3" w:rsidRPr="00874B9D"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1.4.</w:t>
      </w:r>
      <w:r w:rsidRPr="004D64E0">
        <w:rPr>
          <w:rFonts w:ascii="Sylfaen" w:hAnsi="Sylfaen"/>
          <w:sz w:val="22"/>
          <w:szCs w:val="22"/>
        </w:rPr>
        <w:tab/>
        <w:t xml:space="preserve">В случае неисполнения или ненадлежащего исполнения Компанией заключенного </w:t>
      </w:r>
      <w:proofErr w:type="gramStart"/>
      <w:r w:rsidRPr="004D64E0">
        <w:rPr>
          <w:rFonts w:ascii="Sylfaen" w:hAnsi="Sylfaen"/>
          <w:sz w:val="22"/>
          <w:szCs w:val="22"/>
        </w:rPr>
        <w:t>в</w:t>
      </w:r>
      <w:proofErr w:type="gramEnd"/>
      <w:r w:rsidRPr="004D64E0">
        <w:rPr>
          <w:rFonts w:ascii="Sylfaen" w:hAnsi="Sylfaen"/>
          <w:sz w:val="22"/>
          <w:szCs w:val="22"/>
        </w:rPr>
        <w:t xml:space="preserve"> </w:t>
      </w:r>
    </w:p>
    <w:p w:rsidR="00B062E3" w:rsidRPr="004D64E0" w:rsidRDefault="00B062E3" w:rsidP="00B062E3">
      <w:pPr>
        <w:widowControl w:val="0"/>
        <w:tabs>
          <w:tab w:val="left" w:pos="1134"/>
        </w:tabs>
        <w:jc w:val="both"/>
        <w:rPr>
          <w:rFonts w:ascii="Sylfaen" w:hAnsi="Sylfaen" w:cs="GHEA Grapalat"/>
          <w:sz w:val="22"/>
          <w:szCs w:val="22"/>
        </w:rPr>
      </w:pPr>
      <w:proofErr w:type="gramStart"/>
      <w:r w:rsidRPr="004D64E0">
        <w:rPr>
          <w:rFonts w:ascii="Sylfaen" w:hAnsi="Sylfaen"/>
          <w:sz w:val="22"/>
          <w:szCs w:val="22"/>
        </w:rPr>
        <w:t>результате</w:t>
      </w:r>
      <w:proofErr w:type="gramEnd"/>
      <w:r w:rsidRPr="004D64E0">
        <w:rPr>
          <w:rFonts w:ascii="Sylfaen" w:hAnsi="Sylfaen"/>
          <w:sz w:val="22"/>
          <w:szCs w:val="22"/>
        </w:rPr>
        <w:t xml:space="preserve"> процедуры закупок договора, если это приводит к одностороннему расторжению контракта Заказчиком, Заказчик представляет в</w:t>
      </w:r>
      <w:r w:rsidRPr="004D64E0">
        <w:rPr>
          <w:rFonts w:ascii="Sylfaen" w:hAnsi="Sylfaen" w:cs="Courier New"/>
          <w:sz w:val="22"/>
          <w:szCs w:val="22"/>
          <w:lang w:val="en-US"/>
        </w:rPr>
        <w:t> </w:t>
      </w:r>
      <w:r w:rsidRPr="004D64E0">
        <w:rPr>
          <w:rFonts w:ascii="Sylfaen" w:hAnsi="Sylfaen"/>
          <w:sz w:val="22"/>
          <w:szCs w:val="22"/>
        </w:rPr>
        <w:t xml:space="preserve">Банк-плательщик оригиналы настоящего Соглашения о неустойке и прилагаемого Требования, письменно уведомив об этом Компанию. </w:t>
      </w:r>
      <w:proofErr w:type="gramStart"/>
      <w:r w:rsidRPr="004D64E0">
        <w:rPr>
          <w:rFonts w:ascii="Sylfaen" w:hAnsi="Sylfaen"/>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1.5.</w:t>
      </w:r>
      <w:r w:rsidRPr="004D64E0">
        <w:rPr>
          <w:rFonts w:ascii="Sylfaen" w:hAnsi="Sylfaen"/>
          <w:sz w:val="22"/>
          <w:szCs w:val="22"/>
        </w:rPr>
        <w:tab/>
        <w:t xml:space="preserve">Заказчик может представить </w:t>
      </w:r>
      <w:proofErr w:type="gramStart"/>
      <w:r w:rsidRPr="004D64E0">
        <w:rPr>
          <w:rFonts w:ascii="Sylfaen" w:hAnsi="Sylfaen"/>
          <w:sz w:val="22"/>
          <w:szCs w:val="22"/>
        </w:rPr>
        <w:t>в</w:t>
      </w:r>
      <w:proofErr w:type="gramEnd"/>
      <w:r w:rsidRPr="004D64E0">
        <w:rPr>
          <w:rFonts w:ascii="Sylfaen" w:hAnsi="Sylfaen"/>
          <w:sz w:val="22"/>
          <w:szCs w:val="22"/>
        </w:rPr>
        <w:t xml:space="preserve"> </w:t>
      </w:r>
      <w:proofErr w:type="gramStart"/>
      <w:r w:rsidRPr="004D64E0">
        <w:rPr>
          <w:rFonts w:ascii="Sylfaen" w:hAnsi="Sylfaen"/>
          <w:sz w:val="22"/>
          <w:szCs w:val="22"/>
        </w:rPr>
        <w:t>Банк-плательщик</w:t>
      </w:r>
      <w:proofErr w:type="gramEnd"/>
      <w:r w:rsidRPr="004D64E0">
        <w:rPr>
          <w:rFonts w:ascii="Sylfaen" w:hAnsi="Sylfaen"/>
          <w:sz w:val="22"/>
          <w:szCs w:val="22"/>
        </w:rPr>
        <w:t xml:space="preserve"> иные дополнительные документы.</w:t>
      </w:r>
    </w:p>
    <w:p w:rsidR="00B062E3" w:rsidRPr="004D64E0" w:rsidRDefault="00B062E3" w:rsidP="00B062E3">
      <w:pPr>
        <w:widowControl w:val="0"/>
        <w:tabs>
          <w:tab w:val="left" w:pos="1134"/>
        </w:tabs>
        <w:jc w:val="both"/>
        <w:rPr>
          <w:rFonts w:ascii="Sylfaen" w:hAnsi="Sylfaen" w:cs="GHEA Grapalat"/>
          <w:sz w:val="22"/>
          <w:szCs w:val="22"/>
        </w:rPr>
      </w:pPr>
      <w:r w:rsidRPr="004D64E0">
        <w:rPr>
          <w:rFonts w:ascii="Sylfaen" w:hAnsi="Sylfaen"/>
          <w:sz w:val="22"/>
          <w:szCs w:val="22"/>
        </w:rPr>
        <w:t>1.6. Банк не несет какой-либо ответственности за риски (понесенные</w:t>
      </w:r>
      <w:r w:rsidRPr="004D64E0">
        <w:rPr>
          <w:rFonts w:ascii="Sylfaen" w:hAnsi="Sylfaen" w:cs="Courier New"/>
          <w:sz w:val="22"/>
          <w:szCs w:val="22"/>
          <w:lang w:val="en-US"/>
        </w:rPr>
        <w:t> </w:t>
      </w:r>
      <w:r w:rsidRPr="004D64E0">
        <w:rPr>
          <w:rFonts w:ascii="Sylfaen" w:hAnsi="Sylfaen"/>
          <w:sz w:val="22"/>
          <w:szCs w:val="22"/>
        </w:rPr>
        <w:t xml:space="preserve">Компанией убытки) и негативные последствия, возникшие для Компании в результате уплаты Банком-плательщиком </w:t>
      </w:r>
      <w:r w:rsidRPr="004D64E0">
        <w:rPr>
          <w:rFonts w:ascii="Sylfaen" w:hAnsi="Sylfaen"/>
          <w:sz w:val="22"/>
          <w:szCs w:val="22"/>
        </w:rPr>
        <w:lastRenderedPageBreak/>
        <w:t>суммы, указанной в</w:t>
      </w:r>
      <w:r w:rsidRPr="004D64E0">
        <w:rPr>
          <w:rFonts w:ascii="Sylfaen" w:hAnsi="Sylfaen" w:cs="Courier New"/>
          <w:sz w:val="22"/>
          <w:szCs w:val="22"/>
          <w:lang w:val="en-US"/>
        </w:rPr>
        <w:t> </w:t>
      </w:r>
      <w:r w:rsidRPr="004D64E0">
        <w:rPr>
          <w:rFonts w:ascii="Sylfaen" w:hAnsi="Sylfaen"/>
          <w:sz w:val="22"/>
          <w:szCs w:val="22"/>
        </w:rPr>
        <w:t>Требовании. Банк не обязан проверять факты нарушения Компанией условий договора.</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1.7.</w:t>
      </w:r>
      <w:r w:rsidRPr="004D64E0">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1.8.</w:t>
      </w:r>
      <w:r w:rsidRPr="004D64E0">
        <w:rPr>
          <w:rFonts w:ascii="Sylfaen" w:hAnsi="Sylfaen"/>
          <w:sz w:val="22"/>
          <w:szCs w:val="22"/>
        </w:rPr>
        <w:tab/>
        <w:t>В случае если в течение десяти рабочих дней после представления в</w:t>
      </w:r>
      <w:r w:rsidRPr="004D64E0">
        <w:rPr>
          <w:rFonts w:ascii="Sylfaen" w:hAnsi="Sylfaen" w:cs="Courier New"/>
          <w:sz w:val="22"/>
          <w:szCs w:val="22"/>
          <w:lang w:val="en-US"/>
        </w:rPr>
        <w:t> </w:t>
      </w:r>
      <w:r w:rsidRPr="004D64E0">
        <w:rPr>
          <w:rFonts w:ascii="Sylfaen" w:hAnsi="Sylfaen"/>
          <w:sz w:val="22"/>
          <w:szCs w:val="22"/>
        </w:rPr>
        <w:t>Банк настоящего Соглашения и прилагаемого Требования по независящим от</w:t>
      </w:r>
      <w:r w:rsidRPr="004D64E0">
        <w:rPr>
          <w:rFonts w:ascii="Sylfaen" w:hAnsi="Sylfaen" w:cs="Courier New"/>
          <w:sz w:val="22"/>
          <w:szCs w:val="22"/>
          <w:lang w:val="en-US"/>
        </w:rPr>
        <w:t> </w:t>
      </w:r>
      <w:r w:rsidRPr="004D64E0">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4D64E0">
        <w:rPr>
          <w:rFonts w:ascii="Sylfaen" w:hAnsi="Sylfaen"/>
          <w:sz w:val="22"/>
          <w:szCs w:val="22"/>
        </w:rPr>
        <w:t>Репортинг</w:t>
      </w:r>
      <w:proofErr w:type="spellEnd"/>
      <w:r w:rsidRPr="004D64E0">
        <w:rPr>
          <w:rFonts w:ascii="Sylfaen" w:hAnsi="Sylfaen"/>
          <w:sz w:val="22"/>
          <w:szCs w:val="22"/>
        </w:rPr>
        <w:t>" (Кредитное бюро) сведения о Компании в связи с</w:t>
      </w:r>
      <w:r w:rsidRPr="004D64E0">
        <w:rPr>
          <w:rFonts w:ascii="Sylfaen" w:hAnsi="Sylfaen" w:cs="Courier New"/>
          <w:sz w:val="22"/>
          <w:szCs w:val="22"/>
          <w:lang w:val="en-US"/>
        </w:rPr>
        <w:t> </w:t>
      </w:r>
      <w:r w:rsidRPr="004D64E0">
        <w:rPr>
          <w:rFonts w:ascii="Sylfaen" w:hAnsi="Sylfaen"/>
          <w:sz w:val="22"/>
          <w:szCs w:val="22"/>
        </w:rPr>
        <w:t>неуплатой.</w:t>
      </w:r>
    </w:p>
    <w:p w:rsidR="00B062E3" w:rsidRPr="004D64E0" w:rsidRDefault="00B062E3" w:rsidP="00B062E3">
      <w:pPr>
        <w:widowControl w:val="0"/>
        <w:jc w:val="center"/>
        <w:rPr>
          <w:rFonts w:ascii="Sylfaen" w:hAnsi="Sylfaen" w:cs="GHEA Grapalat"/>
          <w:b/>
          <w:bCs/>
          <w:sz w:val="22"/>
          <w:szCs w:val="22"/>
        </w:rPr>
      </w:pPr>
      <w:r w:rsidRPr="004D64E0">
        <w:rPr>
          <w:rFonts w:ascii="Sylfaen" w:hAnsi="Sylfaen"/>
          <w:b/>
          <w:sz w:val="22"/>
          <w:szCs w:val="22"/>
        </w:rPr>
        <w:t>2. Иные условия</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2.1.</w:t>
      </w:r>
      <w:r w:rsidRPr="004D64E0">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2.2.</w:t>
      </w:r>
      <w:r w:rsidRPr="004D64E0">
        <w:rPr>
          <w:rFonts w:ascii="Sylfaen" w:hAnsi="Sylfaen"/>
          <w:sz w:val="22"/>
          <w:szCs w:val="22"/>
        </w:rPr>
        <w:tab/>
        <w:t xml:space="preserve">Представив настоящее Соглашение и прилагаемое Требование </w:t>
      </w:r>
      <w:proofErr w:type="gramStart"/>
      <w:r w:rsidRPr="004D64E0">
        <w:rPr>
          <w:rFonts w:ascii="Sylfaen" w:hAnsi="Sylfaen"/>
          <w:sz w:val="22"/>
          <w:szCs w:val="22"/>
        </w:rPr>
        <w:t>в</w:t>
      </w:r>
      <w:proofErr w:type="gramEnd"/>
      <w:r w:rsidRPr="004D64E0">
        <w:rPr>
          <w:rFonts w:ascii="Sylfaen" w:hAnsi="Sylfaen"/>
          <w:sz w:val="22"/>
          <w:szCs w:val="22"/>
        </w:rPr>
        <w:t xml:space="preserve"> Банк-плательщик: </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2.2.1.</w:t>
      </w:r>
      <w:r w:rsidRPr="004D64E0">
        <w:rPr>
          <w:rFonts w:ascii="Sylfaen" w:hAnsi="Sylfaen"/>
          <w:sz w:val="22"/>
          <w:szCs w:val="22"/>
        </w:rPr>
        <w:tab/>
        <w:t>Заказчик подтверждает, что Компания допустила нарушение договорных обязательств, а</w:t>
      </w:r>
    </w:p>
    <w:p w:rsidR="00B062E3" w:rsidRPr="004D64E0" w:rsidDel="00A13215"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2.2.2.</w:t>
      </w:r>
      <w:r w:rsidRPr="004D64E0">
        <w:rPr>
          <w:rFonts w:ascii="Sylfaen" w:hAnsi="Sylfaen"/>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4D64E0">
        <w:rPr>
          <w:rFonts w:ascii="Sylfaen" w:hAnsi="Sylfaen"/>
          <w:sz w:val="22"/>
          <w:szCs w:val="22"/>
        </w:rPr>
        <w:t>подписаны</w:t>
      </w:r>
      <w:proofErr w:type="gramEnd"/>
      <w:r w:rsidRPr="004D64E0">
        <w:rPr>
          <w:rFonts w:ascii="Sylfaen" w:hAnsi="Sylfaen"/>
          <w:sz w:val="22"/>
          <w:szCs w:val="22"/>
        </w:rPr>
        <w:t xml:space="preserve"> уполномоченным Компанией лицом.</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2.3.</w:t>
      </w:r>
      <w:r w:rsidRPr="004D64E0">
        <w:rPr>
          <w:rFonts w:ascii="Sylfaen" w:hAnsi="Sylfaen"/>
          <w:sz w:val="22"/>
          <w:szCs w:val="22"/>
        </w:rPr>
        <w:tab/>
        <w:t xml:space="preserve">Споры, возникшие в связи с настоящим Соглашением, разрешаются путем переговоров. В случае </w:t>
      </w:r>
      <w:proofErr w:type="spellStart"/>
      <w:r w:rsidRPr="004D64E0">
        <w:rPr>
          <w:rFonts w:ascii="Sylfaen" w:hAnsi="Sylfaen"/>
          <w:sz w:val="22"/>
          <w:szCs w:val="22"/>
        </w:rPr>
        <w:t>недостижения</w:t>
      </w:r>
      <w:proofErr w:type="spellEnd"/>
      <w:r w:rsidRPr="004D64E0">
        <w:rPr>
          <w:rFonts w:ascii="Sylfaen" w:hAnsi="Sylfaen"/>
          <w:sz w:val="22"/>
          <w:szCs w:val="22"/>
        </w:rPr>
        <w:t xml:space="preserve"> согласия споры разрешаются в судебном порядке.</w:t>
      </w:r>
    </w:p>
    <w:p w:rsidR="00B062E3" w:rsidRPr="004D64E0" w:rsidRDefault="00B062E3" w:rsidP="00B062E3">
      <w:pPr>
        <w:widowControl w:val="0"/>
        <w:spacing w:after="160"/>
        <w:ind w:firstLine="567"/>
        <w:jc w:val="center"/>
        <w:rPr>
          <w:rFonts w:ascii="Sylfaen" w:hAnsi="Sylfaen"/>
          <w:b/>
          <w:sz w:val="22"/>
          <w:szCs w:val="22"/>
        </w:rPr>
      </w:pPr>
      <w:r w:rsidRPr="004D64E0">
        <w:rPr>
          <w:rFonts w:ascii="Sylfaen" w:hAnsi="Sylfaen"/>
          <w:b/>
          <w:sz w:val="22"/>
          <w:szCs w:val="22"/>
        </w:rPr>
        <w:t>3. Адрес, банковские реквизиты Компании</w:t>
      </w:r>
    </w:p>
    <w:p w:rsidR="00B062E3" w:rsidRPr="004D64E0" w:rsidRDefault="00B062E3" w:rsidP="00B062E3">
      <w:pPr>
        <w:widowControl w:val="0"/>
        <w:jc w:val="both"/>
        <w:rPr>
          <w:rFonts w:ascii="Sylfaen" w:hAnsi="Sylfaen"/>
          <w:sz w:val="22"/>
          <w:szCs w:val="22"/>
        </w:rPr>
      </w:pPr>
      <w:r w:rsidRPr="004D64E0">
        <w:rPr>
          <w:rFonts w:ascii="Sylfaen" w:hAnsi="Sylfaen"/>
          <w:sz w:val="22"/>
          <w:szCs w:val="22"/>
        </w:rPr>
        <w:t>_______________________________________</w:t>
      </w:r>
    </w:p>
    <w:p w:rsidR="00B062E3" w:rsidRPr="004D64E0" w:rsidRDefault="00B062E3" w:rsidP="00B062E3">
      <w:pPr>
        <w:widowControl w:val="0"/>
        <w:spacing w:after="160"/>
        <w:ind w:right="4250"/>
        <w:jc w:val="center"/>
        <w:rPr>
          <w:rFonts w:ascii="Sylfaen" w:hAnsi="Sylfaen"/>
          <w:sz w:val="22"/>
          <w:szCs w:val="22"/>
          <w:vertAlign w:val="superscript"/>
        </w:rPr>
      </w:pPr>
      <w:r w:rsidRPr="004D64E0">
        <w:rPr>
          <w:rFonts w:ascii="Sylfaen" w:hAnsi="Sylfaen"/>
          <w:sz w:val="22"/>
          <w:szCs w:val="22"/>
          <w:vertAlign w:val="superscript"/>
        </w:rPr>
        <w:t>наименование компании</w:t>
      </w:r>
    </w:p>
    <w:p w:rsidR="00B062E3" w:rsidRPr="004D64E0" w:rsidRDefault="00B062E3" w:rsidP="00B062E3">
      <w:pPr>
        <w:widowControl w:val="0"/>
        <w:jc w:val="both"/>
        <w:rPr>
          <w:rFonts w:ascii="Sylfaen" w:hAnsi="Sylfaen"/>
          <w:sz w:val="22"/>
          <w:szCs w:val="22"/>
        </w:rPr>
      </w:pPr>
      <w:r w:rsidRPr="004D64E0">
        <w:rPr>
          <w:rFonts w:ascii="Sylfaen" w:hAnsi="Sylfaen"/>
          <w:sz w:val="22"/>
          <w:szCs w:val="22"/>
        </w:rPr>
        <w:t>_______________________________________</w:t>
      </w:r>
    </w:p>
    <w:p w:rsidR="00B062E3" w:rsidRPr="004D64E0" w:rsidRDefault="00B062E3" w:rsidP="00B062E3">
      <w:pPr>
        <w:widowControl w:val="0"/>
        <w:spacing w:after="160"/>
        <w:ind w:right="4250"/>
        <w:jc w:val="center"/>
        <w:rPr>
          <w:rFonts w:ascii="Sylfaen" w:hAnsi="Sylfaen"/>
          <w:sz w:val="22"/>
          <w:szCs w:val="22"/>
          <w:vertAlign w:val="superscript"/>
        </w:rPr>
      </w:pPr>
      <w:r w:rsidRPr="004D64E0">
        <w:rPr>
          <w:rFonts w:ascii="Sylfaen" w:hAnsi="Sylfaen"/>
          <w:sz w:val="22"/>
          <w:szCs w:val="22"/>
          <w:vertAlign w:val="superscript"/>
        </w:rPr>
        <w:t>адрес компании</w:t>
      </w:r>
    </w:p>
    <w:p w:rsidR="00B062E3" w:rsidRPr="004D64E0" w:rsidRDefault="00B062E3" w:rsidP="00B062E3">
      <w:pPr>
        <w:widowControl w:val="0"/>
        <w:jc w:val="both"/>
        <w:rPr>
          <w:rFonts w:ascii="Sylfaen" w:hAnsi="Sylfaen"/>
          <w:sz w:val="22"/>
          <w:szCs w:val="22"/>
        </w:rPr>
      </w:pPr>
      <w:r w:rsidRPr="004D64E0">
        <w:rPr>
          <w:rFonts w:ascii="Sylfaen" w:hAnsi="Sylfaen"/>
          <w:sz w:val="22"/>
          <w:szCs w:val="22"/>
        </w:rPr>
        <w:t>_______________________________________</w:t>
      </w:r>
    </w:p>
    <w:p w:rsidR="00B062E3" w:rsidRPr="004D64E0" w:rsidRDefault="00B062E3" w:rsidP="00B062E3">
      <w:pPr>
        <w:widowControl w:val="0"/>
        <w:spacing w:after="160"/>
        <w:ind w:right="4250"/>
        <w:jc w:val="center"/>
        <w:rPr>
          <w:rFonts w:ascii="Sylfaen" w:hAnsi="Sylfaen"/>
          <w:sz w:val="22"/>
          <w:szCs w:val="22"/>
          <w:vertAlign w:val="superscript"/>
        </w:rPr>
      </w:pPr>
      <w:r w:rsidRPr="004D64E0">
        <w:rPr>
          <w:rFonts w:ascii="Sylfaen" w:hAnsi="Sylfaen"/>
          <w:sz w:val="22"/>
          <w:szCs w:val="22"/>
          <w:vertAlign w:val="superscript"/>
        </w:rPr>
        <w:t>наименование обслуживающего компанию банка</w:t>
      </w:r>
    </w:p>
    <w:p w:rsidR="00B062E3" w:rsidRPr="004D64E0" w:rsidRDefault="00B062E3" w:rsidP="00B062E3">
      <w:pPr>
        <w:widowControl w:val="0"/>
        <w:spacing w:after="160"/>
        <w:jc w:val="right"/>
        <w:rPr>
          <w:rFonts w:ascii="Sylfaen" w:hAnsi="Sylfaen"/>
          <w:sz w:val="22"/>
          <w:szCs w:val="22"/>
        </w:rPr>
      </w:pPr>
    </w:p>
    <w:p w:rsidR="00B062E3" w:rsidRPr="004D64E0" w:rsidRDefault="00B062E3" w:rsidP="00B062E3">
      <w:pPr>
        <w:widowControl w:val="0"/>
        <w:spacing w:after="160"/>
        <w:jc w:val="right"/>
        <w:rPr>
          <w:rFonts w:ascii="Sylfaen" w:hAnsi="Sylfaen"/>
          <w:sz w:val="22"/>
          <w:szCs w:val="22"/>
        </w:rPr>
      </w:pPr>
      <w:r w:rsidRPr="004D64E0">
        <w:rPr>
          <w:rFonts w:ascii="Sylfaen" w:hAnsi="Sylfaen"/>
          <w:sz w:val="22"/>
          <w:szCs w:val="22"/>
        </w:rPr>
        <w:t>М. П.</w:t>
      </w:r>
    </w:p>
    <w:p w:rsidR="00B062E3" w:rsidRPr="004D64E0" w:rsidRDefault="00B062E3" w:rsidP="00B062E3">
      <w:pPr>
        <w:widowControl w:val="0"/>
        <w:spacing w:after="160"/>
        <w:jc w:val="both"/>
        <w:rPr>
          <w:rFonts w:ascii="Sylfaen" w:hAnsi="Sylfaen"/>
          <w:sz w:val="22"/>
          <w:szCs w:val="22"/>
          <w:lang w:val="en-US"/>
        </w:rPr>
      </w:pPr>
      <w:r w:rsidRPr="004D64E0">
        <w:rPr>
          <w:rFonts w:ascii="Sylfaen" w:hAnsi="Sylfaen"/>
          <w:sz w:val="22"/>
          <w:szCs w:val="22"/>
        </w:rPr>
        <w:t>День/месяц/год</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062E3" w:rsidRPr="004D64E0" w:rsidTr="000863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3402"/>
              </w:tabs>
              <w:spacing w:after="160"/>
              <w:ind w:left="360"/>
              <w:rPr>
                <w:rFonts w:ascii="Sylfaen" w:hAnsi="Sylfaen" w:cs="Sylfaen"/>
                <w:b/>
                <w:bCs/>
                <w:sz w:val="22"/>
                <w:szCs w:val="22"/>
                <w:lang w:val="en-US"/>
              </w:rPr>
            </w:pPr>
            <w:r w:rsidRPr="004D64E0">
              <w:rPr>
                <w:rFonts w:ascii="Sylfaen" w:hAnsi="Sylfaen"/>
                <w:b/>
                <w:sz w:val="22"/>
                <w:szCs w:val="22"/>
                <w:lang w:val="en-US"/>
              </w:rPr>
              <w:lastRenderedPageBreak/>
              <w:t>1.</w:t>
            </w:r>
            <w:r w:rsidRPr="004D64E0">
              <w:rPr>
                <w:rFonts w:ascii="Sylfaen" w:hAnsi="Sylfaen"/>
                <w:b/>
                <w:sz w:val="22"/>
                <w:szCs w:val="22"/>
                <w:lang w:val="en-US"/>
              </w:rPr>
              <w:tab/>
            </w:r>
            <w:r w:rsidRPr="004D64E0">
              <w:rPr>
                <w:rFonts w:ascii="Sylfaen" w:hAnsi="Sylfaen"/>
                <w:b/>
                <w:sz w:val="22"/>
                <w:szCs w:val="22"/>
              </w:rPr>
              <w:t xml:space="preserve">ПЛАТЕЖНОЕ ТРЕБОВАНИЕ </w:t>
            </w:r>
            <w:r w:rsidRPr="004D64E0">
              <w:rPr>
                <w:rFonts w:ascii="Sylfaen" w:hAnsi="Sylfaen"/>
                <w:b/>
                <w:sz w:val="22"/>
                <w:szCs w:val="22"/>
                <w:lang w:val="en-US"/>
              </w:rPr>
              <w:t>*</w:t>
            </w:r>
          </w:p>
        </w:tc>
      </w:tr>
      <w:tr w:rsidR="00B062E3" w:rsidRPr="004D64E0" w:rsidTr="000863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cs="Sylfaen"/>
                <w:sz w:val="22"/>
                <w:szCs w:val="22"/>
              </w:rPr>
            </w:pPr>
            <w:r w:rsidRPr="004D64E0">
              <w:rPr>
                <w:rFonts w:ascii="Sylfaen" w:hAnsi="Sylfaen"/>
                <w:sz w:val="22"/>
                <w:szCs w:val="22"/>
              </w:rPr>
              <w:t>2.</w:t>
            </w:r>
            <w:r w:rsidRPr="004D64E0">
              <w:rPr>
                <w:rFonts w:ascii="Sylfaen" w:hAnsi="Sylfaen"/>
                <w:sz w:val="22"/>
                <w:szCs w:val="22"/>
              </w:rPr>
              <w:tab/>
              <w:t xml:space="preserve">Номер </w:t>
            </w:r>
          </w:p>
        </w:tc>
      </w:tr>
      <w:tr w:rsidR="00B062E3" w:rsidRPr="004D64E0" w:rsidTr="0008635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3390"/>
              </w:tabs>
              <w:spacing w:after="160"/>
              <w:ind w:left="322"/>
              <w:rPr>
                <w:rFonts w:ascii="Sylfaen" w:hAnsi="Sylfaen" w:cs="Sylfaen"/>
                <w:sz w:val="22"/>
                <w:szCs w:val="22"/>
              </w:rPr>
            </w:pPr>
            <w:r w:rsidRPr="004D64E0">
              <w:rPr>
                <w:rFonts w:ascii="Sylfaen" w:hAnsi="Sylfaen"/>
                <w:sz w:val="22"/>
                <w:szCs w:val="22"/>
              </w:rPr>
              <w:t>3</w:t>
            </w:r>
            <w:r w:rsidRPr="004D64E0">
              <w:rPr>
                <w:rFonts w:ascii="Sylfaen" w:hAnsi="Sylfaen"/>
                <w:sz w:val="22"/>
                <w:szCs w:val="22"/>
              </w:rPr>
              <w:tab/>
              <w:t>Дата представления: "___" ___ 20___г.</w:t>
            </w:r>
          </w:p>
        </w:tc>
      </w:tr>
      <w:tr w:rsidR="00B062E3" w:rsidRPr="004D64E0" w:rsidTr="0008635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4.</w:t>
            </w:r>
            <w:r w:rsidRPr="004D64E0">
              <w:rPr>
                <w:rFonts w:ascii="Sylfaen" w:hAnsi="Sylfaen"/>
                <w:sz w:val="22"/>
                <w:szCs w:val="22"/>
              </w:rPr>
              <w:tab/>
            </w:r>
            <w:proofErr w:type="gramStart"/>
            <w:r w:rsidRPr="004D64E0">
              <w:rPr>
                <w:rFonts w:ascii="Sylfaen" w:hAnsi="Sylfaen"/>
                <w:sz w:val="22"/>
                <w:szCs w:val="22"/>
              </w:rPr>
              <w:t>Наименование, или имя, фамилия плательщика (Компания:</w:t>
            </w:r>
            <w:proofErr w:type="gramEnd"/>
          </w:p>
        </w:tc>
      </w:tr>
      <w:tr w:rsidR="00B062E3" w:rsidRPr="004D64E0" w:rsidTr="000863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5.</w:t>
            </w:r>
            <w:r w:rsidRPr="004D64E0">
              <w:rPr>
                <w:rFonts w:ascii="Sylfaen" w:hAnsi="Sylfaen"/>
                <w:sz w:val="22"/>
                <w:szCs w:val="22"/>
              </w:rPr>
              <w:tab/>
              <w:t>Обслуживающая плательщика Финансовая организация (банк):</w:t>
            </w:r>
          </w:p>
        </w:tc>
      </w:tr>
      <w:tr w:rsidR="00B062E3" w:rsidRPr="004D64E0" w:rsidTr="000863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6.</w:t>
            </w:r>
            <w:r w:rsidRPr="004D64E0">
              <w:rPr>
                <w:rFonts w:ascii="Sylfaen" w:hAnsi="Sylfaen"/>
                <w:sz w:val="22"/>
                <w:szCs w:val="22"/>
              </w:rPr>
              <w:tab/>
              <w:t>Номер счета плательщика:</w:t>
            </w:r>
          </w:p>
        </w:tc>
      </w:tr>
      <w:tr w:rsidR="00B062E3" w:rsidRPr="004D64E0" w:rsidTr="000863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7.</w:t>
            </w:r>
            <w:r w:rsidRPr="004D64E0">
              <w:rPr>
                <w:rFonts w:ascii="Sylfaen" w:hAnsi="Sylfaen"/>
                <w:sz w:val="22"/>
                <w:szCs w:val="22"/>
              </w:rPr>
              <w:tab/>
              <w:t>УНН плательщика:</w:t>
            </w:r>
          </w:p>
        </w:tc>
      </w:tr>
      <w:tr w:rsidR="00B062E3" w:rsidRPr="004D64E0" w:rsidTr="000863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8.</w:t>
            </w:r>
            <w:r w:rsidRPr="004D64E0">
              <w:rPr>
                <w:rFonts w:ascii="Sylfaen" w:hAnsi="Sylfaen"/>
                <w:sz w:val="22"/>
                <w:szCs w:val="22"/>
              </w:rPr>
              <w:tab/>
              <w:t>НЗОУ плательщика:</w:t>
            </w:r>
          </w:p>
        </w:tc>
      </w:tr>
      <w:tr w:rsidR="00B062E3" w:rsidRPr="004D64E0" w:rsidTr="000863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9.</w:t>
            </w:r>
            <w:r w:rsidRPr="004D64E0">
              <w:rPr>
                <w:rFonts w:ascii="Sylfaen" w:hAnsi="Sylfaen"/>
                <w:sz w:val="22"/>
                <w:szCs w:val="22"/>
              </w:rPr>
              <w:tab/>
              <w:t xml:space="preserve">Наименование, или имя, фамилия бенефициара:   </w:t>
            </w:r>
            <w:proofErr w:type="spellStart"/>
            <w:r w:rsidRPr="004D64E0">
              <w:rPr>
                <w:rFonts w:ascii="Sylfaen" w:hAnsi="Sylfaen"/>
                <w:sz w:val="22"/>
                <w:szCs w:val="22"/>
              </w:rPr>
              <w:t>Мунициполитет</w:t>
            </w:r>
            <w:proofErr w:type="spellEnd"/>
            <w:r w:rsidRPr="004D64E0">
              <w:rPr>
                <w:rFonts w:ascii="Sylfaen" w:hAnsi="Sylfaen"/>
                <w:sz w:val="22"/>
                <w:szCs w:val="22"/>
              </w:rPr>
              <w:t xml:space="preserve"> Аракс </w:t>
            </w:r>
            <w:proofErr w:type="spellStart"/>
            <w:r w:rsidRPr="004D64E0">
              <w:rPr>
                <w:rFonts w:ascii="Sylfaen" w:hAnsi="Sylfaen"/>
                <w:sz w:val="22"/>
                <w:szCs w:val="22"/>
              </w:rPr>
              <w:t>Армавирской</w:t>
            </w:r>
            <w:proofErr w:type="spellEnd"/>
            <w:r w:rsidRPr="004D64E0">
              <w:rPr>
                <w:rFonts w:ascii="Sylfaen" w:hAnsi="Sylfaen"/>
                <w:sz w:val="22"/>
                <w:szCs w:val="22"/>
              </w:rPr>
              <w:t xml:space="preserve"> области</w:t>
            </w:r>
          </w:p>
        </w:tc>
      </w:tr>
      <w:tr w:rsidR="00B062E3" w:rsidRPr="004D64E0" w:rsidTr="000863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10.</w:t>
            </w:r>
            <w:r w:rsidRPr="004D64E0">
              <w:rPr>
                <w:rFonts w:ascii="Sylfaen" w:hAnsi="Sylfaen"/>
                <w:sz w:val="22"/>
                <w:szCs w:val="22"/>
              </w:rPr>
              <w:tab/>
              <w:t>НЗОУ бенефициара (не заполняется)</w:t>
            </w:r>
          </w:p>
        </w:tc>
      </w:tr>
      <w:tr w:rsidR="00B062E3" w:rsidRPr="004D64E0" w:rsidTr="0008635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lang w:val="en-US"/>
              </w:rPr>
            </w:pPr>
            <w:r w:rsidRPr="004D64E0">
              <w:rPr>
                <w:rFonts w:ascii="Sylfaen" w:hAnsi="Sylfaen"/>
                <w:sz w:val="22"/>
                <w:szCs w:val="22"/>
              </w:rPr>
              <w:t>11.</w:t>
            </w:r>
            <w:r w:rsidRPr="004D64E0">
              <w:rPr>
                <w:rFonts w:ascii="Sylfaen" w:hAnsi="Sylfaen"/>
                <w:sz w:val="22"/>
                <w:szCs w:val="22"/>
              </w:rPr>
              <w:tab/>
              <w:t>УНН бенефициара:</w:t>
            </w:r>
            <w:r w:rsidRPr="004D64E0">
              <w:rPr>
                <w:rFonts w:ascii="Sylfaen" w:hAnsi="Sylfaen"/>
                <w:sz w:val="22"/>
                <w:szCs w:val="22"/>
                <w:lang w:val="en-US"/>
              </w:rPr>
              <w:t xml:space="preserve">    04440435</w:t>
            </w:r>
          </w:p>
        </w:tc>
      </w:tr>
      <w:tr w:rsidR="00B062E3" w:rsidRPr="004D64E0" w:rsidTr="000863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12.</w:t>
            </w:r>
            <w:r w:rsidRPr="004D64E0">
              <w:rPr>
                <w:rFonts w:ascii="Sylfaen" w:hAnsi="Sylfaen"/>
                <w:sz w:val="22"/>
                <w:szCs w:val="22"/>
              </w:rPr>
              <w:tab/>
              <w:t>Обслуживающая бенефициара Финансовая организация (банк):  Мин</w:t>
            </w:r>
            <w:r w:rsidR="009028A4" w:rsidRPr="009028A4">
              <w:rPr>
                <w:rFonts w:ascii="Sylfaen" w:hAnsi="Sylfaen"/>
                <w:sz w:val="22"/>
                <w:szCs w:val="22"/>
              </w:rPr>
              <w:t xml:space="preserve"> </w:t>
            </w:r>
            <w:proofErr w:type="spellStart"/>
            <w:proofErr w:type="gramStart"/>
            <w:r w:rsidRPr="004D64E0">
              <w:rPr>
                <w:rFonts w:ascii="Sylfaen" w:hAnsi="Sylfaen"/>
                <w:sz w:val="22"/>
                <w:szCs w:val="22"/>
              </w:rPr>
              <w:t>фин</w:t>
            </w:r>
            <w:proofErr w:type="spellEnd"/>
            <w:proofErr w:type="gramEnd"/>
            <w:r w:rsidRPr="004D64E0">
              <w:rPr>
                <w:rFonts w:ascii="Sylfaen" w:hAnsi="Sylfaen"/>
                <w:sz w:val="22"/>
                <w:szCs w:val="22"/>
              </w:rPr>
              <w:t xml:space="preserve">  РА</w:t>
            </w:r>
          </w:p>
        </w:tc>
      </w:tr>
      <w:tr w:rsidR="00B062E3" w:rsidRPr="004D64E0" w:rsidTr="000863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594958">
            <w:pPr>
              <w:widowControl w:val="0"/>
              <w:tabs>
                <w:tab w:val="left" w:pos="855"/>
              </w:tabs>
              <w:spacing w:after="160"/>
              <w:ind w:left="360"/>
              <w:rPr>
                <w:rFonts w:ascii="Sylfaen" w:hAnsi="Sylfaen"/>
                <w:sz w:val="22"/>
                <w:szCs w:val="22"/>
                <w:lang w:val="en-US"/>
              </w:rPr>
            </w:pPr>
            <w:r w:rsidRPr="004D64E0">
              <w:rPr>
                <w:rFonts w:ascii="Sylfaen" w:hAnsi="Sylfaen"/>
                <w:sz w:val="22"/>
                <w:szCs w:val="22"/>
              </w:rPr>
              <w:t>13.</w:t>
            </w:r>
            <w:r w:rsidRPr="004D64E0">
              <w:rPr>
                <w:rFonts w:ascii="Sylfaen" w:hAnsi="Sylfaen"/>
                <w:sz w:val="22"/>
                <w:szCs w:val="22"/>
              </w:rPr>
              <w:tab/>
              <w:t>Номер счета бенефициара (</w:t>
            </w:r>
            <w:proofErr w:type="spellStart"/>
            <w:r w:rsidRPr="004D64E0">
              <w:rPr>
                <w:rFonts w:ascii="Sylfaen" w:hAnsi="Sylfaen"/>
                <w:sz w:val="22"/>
                <w:szCs w:val="22"/>
              </w:rPr>
              <w:t>сч</w:t>
            </w:r>
            <w:proofErr w:type="spellEnd"/>
            <w:r w:rsidRPr="004D64E0">
              <w:rPr>
                <w:rFonts w:ascii="Sylfaen" w:hAnsi="Sylfaen"/>
                <w:sz w:val="22"/>
                <w:szCs w:val="22"/>
              </w:rPr>
              <w:t>.№)</w:t>
            </w:r>
            <w:r w:rsidR="00594958">
              <w:rPr>
                <w:rFonts w:ascii="Sylfaen" w:hAnsi="Sylfaen"/>
                <w:sz w:val="22"/>
                <w:szCs w:val="22"/>
                <w:lang w:val="en-US"/>
              </w:rPr>
              <w:t xml:space="preserve">       </w:t>
            </w:r>
            <w:r w:rsidR="00181727" w:rsidRPr="00B5629B">
              <w:rPr>
                <w:rFonts w:ascii="Sylfaen" w:hAnsi="Sylfaen"/>
                <w:sz w:val="20"/>
                <w:szCs w:val="20"/>
                <w:lang w:val="hy-AM"/>
              </w:rPr>
              <w:t>90032200</w:t>
            </w:r>
            <w:r w:rsidR="00181727" w:rsidRPr="00B5629B">
              <w:rPr>
                <w:rFonts w:ascii="Sylfaen" w:hAnsi="Sylfaen"/>
                <w:sz w:val="20"/>
                <w:szCs w:val="20"/>
              </w:rPr>
              <w:t>2834</w:t>
            </w:r>
          </w:p>
        </w:tc>
      </w:tr>
      <w:tr w:rsidR="00B062E3" w:rsidRPr="004D64E0" w:rsidTr="000863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14.</w:t>
            </w:r>
            <w:r w:rsidRPr="004D64E0">
              <w:rPr>
                <w:rFonts w:ascii="Sylfaen" w:hAnsi="Sylfaen"/>
                <w:sz w:val="22"/>
                <w:szCs w:val="22"/>
              </w:rPr>
              <w:tab/>
              <w:t>Сумма (цифрами и прописью):</w:t>
            </w:r>
          </w:p>
        </w:tc>
      </w:tr>
      <w:tr w:rsidR="00B062E3" w:rsidRPr="004D64E0" w:rsidTr="000863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15.</w:t>
            </w:r>
            <w:r w:rsidRPr="004D64E0">
              <w:rPr>
                <w:rFonts w:ascii="Sylfaen" w:hAnsi="Sylfaen"/>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062E3" w:rsidRPr="004D64E0" w:rsidTr="000863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16.</w:t>
            </w:r>
            <w:r w:rsidRPr="004D64E0">
              <w:rPr>
                <w:rFonts w:ascii="Sylfaen" w:hAnsi="Sylfaen"/>
                <w:sz w:val="22"/>
                <w:szCs w:val="22"/>
              </w:rPr>
              <w:tab/>
              <w:t>Валюта (прописью и по коду):</w:t>
            </w:r>
          </w:p>
        </w:tc>
      </w:tr>
      <w:tr w:rsidR="00B062E3" w:rsidRPr="004D64E0" w:rsidTr="000863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17.</w:t>
            </w:r>
            <w:r w:rsidRPr="004D64E0">
              <w:rPr>
                <w:rFonts w:ascii="Sylfaen" w:hAnsi="Sylfaen"/>
                <w:sz w:val="22"/>
                <w:szCs w:val="22"/>
              </w:rPr>
              <w:tab/>
              <w:t xml:space="preserve">Цель сделки (уплаты):            </w:t>
            </w:r>
            <w:r w:rsidRPr="009028A4">
              <w:rPr>
                <w:rFonts w:ascii="Sylfaen" w:hAnsi="Sylfaen"/>
                <w:b/>
                <w:sz w:val="22"/>
                <w:szCs w:val="22"/>
              </w:rPr>
              <w:t>(для обеспечения квалификации</w:t>
            </w:r>
            <w:r w:rsidRPr="004D64E0">
              <w:rPr>
                <w:rFonts w:ascii="Sylfaen" w:hAnsi="Sylfaen"/>
                <w:sz w:val="22"/>
                <w:szCs w:val="22"/>
              </w:rPr>
              <w:t>)</w:t>
            </w:r>
          </w:p>
        </w:tc>
      </w:tr>
      <w:tr w:rsidR="00B062E3" w:rsidRPr="004D64E0" w:rsidTr="00086352">
        <w:trPr>
          <w:trHeight w:val="424"/>
        </w:trPr>
        <w:tc>
          <w:tcPr>
            <w:tcW w:w="10980" w:type="dxa"/>
            <w:gridSpan w:val="2"/>
            <w:tcBorders>
              <w:top w:val="single" w:sz="4" w:space="0" w:color="auto"/>
              <w:left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18.</w:t>
            </w:r>
            <w:r w:rsidRPr="004D64E0">
              <w:rPr>
                <w:rFonts w:ascii="Sylfaen" w:hAnsi="Sylfaen"/>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9028A4" w:rsidRPr="009028A4">
              <w:rPr>
                <w:rFonts w:ascii="Sylfaen" w:hAnsi="Sylfaen" w:cs="Sylfaen"/>
                <w:b/>
                <w:lang w:val="af-ZA"/>
              </w:rPr>
              <w:t xml:space="preserve"> </w:t>
            </w:r>
            <w:r w:rsidR="00EE070F" w:rsidRPr="00EE070F">
              <w:rPr>
                <w:rFonts w:ascii="GHEA Grapalat" w:hAnsi="GHEA Grapalat"/>
                <w:b/>
                <w:sz w:val="16"/>
                <w:szCs w:val="16"/>
                <w:lang w:val="af-ZA"/>
              </w:rPr>
              <w:t xml:space="preserve"> ԱՄԱՀ-ՓՔ-ԳՀԾՁԲ-22/71</w:t>
            </w:r>
          </w:p>
        </w:tc>
      </w:tr>
      <w:tr w:rsidR="00B062E3" w:rsidRPr="004D64E0" w:rsidTr="000863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19.</w:t>
            </w:r>
            <w:r w:rsidRPr="004D64E0">
              <w:rPr>
                <w:rFonts w:ascii="Sylfaen" w:hAnsi="Sylfaen"/>
                <w:sz w:val="22"/>
                <w:szCs w:val="22"/>
                <w:lang w:val="en-US"/>
              </w:rPr>
              <w:tab/>
            </w:r>
            <w:r w:rsidRPr="004D64E0">
              <w:rPr>
                <w:rFonts w:ascii="Sylfaen" w:hAnsi="Sylfaen"/>
                <w:sz w:val="22"/>
                <w:szCs w:val="22"/>
              </w:rPr>
              <w:t xml:space="preserve">Условия оплаты: </w:t>
            </w:r>
            <w:r w:rsidR="009028A4">
              <w:rPr>
                <w:rFonts w:ascii="Sylfaen" w:hAnsi="Sylfaen"/>
                <w:sz w:val="22"/>
                <w:szCs w:val="22"/>
                <w:lang w:val="en-US"/>
              </w:rPr>
              <w:t xml:space="preserve">      </w:t>
            </w:r>
            <w:r w:rsidRPr="004D64E0">
              <w:rPr>
                <w:rFonts w:ascii="Sylfaen" w:hAnsi="Sylfaen"/>
                <w:sz w:val="22"/>
                <w:szCs w:val="22"/>
              </w:rPr>
              <w:t>&lt;акцептованный платеж&gt;</w:t>
            </w:r>
          </w:p>
        </w:tc>
      </w:tr>
      <w:tr w:rsidR="00B062E3" w:rsidRPr="004D64E0" w:rsidTr="000863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lang w:val="en-US"/>
              </w:rPr>
            </w:pPr>
            <w:r w:rsidRPr="004D64E0">
              <w:rPr>
                <w:rFonts w:ascii="Sylfaen" w:hAnsi="Sylfaen"/>
                <w:sz w:val="22"/>
                <w:szCs w:val="22"/>
              </w:rPr>
              <w:t>20.</w:t>
            </w:r>
            <w:r w:rsidRPr="004D64E0">
              <w:rPr>
                <w:rFonts w:ascii="Sylfaen" w:hAnsi="Sylfaen"/>
                <w:sz w:val="22"/>
                <w:szCs w:val="22"/>
                <w:lang w:val="en-US"/>
              </w:rPr>
              <w:tab/>
            </w:r>
            <w:r w:rsidRPr="004D64E0">
              <w:rPr>
                <w:rFonts w:ascii="Sylfaen" w:hAnsi="Sylfaen"/>
                <w:sz w:val="22"/>
                <w:szCs w:val="22"/>
              </w:rPr>
              <w:t>Количество прилагаемых страниц: --- страниц</w:t>
            </w:r>
          </w:p>
        </w:tc>
      </w:tr>
      <w:tr w:rsidR="00B062E3" w:rsidRPr="004D64E0" w:rsidTr="00086352">
        <w:trPr>
          <w:trHeight w:val="2194"/>
        </w:trPr>
        <w:tc>
          <w:tcPr>
            <w:tcW w:w="5616" w:type="dxa"/>
            <w:tcBorders>
              <w:top w:val="nil"/>
              <w:left w:val="single" w:sz="4" w:space="0" w:color="auto"/>
              <w:bottom w:val="single" w:sz="4" w:space="0" w:color="auto"/>
              <w:right w:val="single" w:sz="4" w:space="0" w:color="auto"/>
            </w:tcBorders>
            <w:noWrap/>
            <w:vAlign w:val="bottom"/>
          </w:tcPr>
          <w:p w:rsidR="00B062E3" w:rsidRPr="004D64E0" w:rsidRDefault="00B062E3" w:rsidP="00086352">
            <w:pPr>
              <w:widowControl w:val="0"/>
              <w:tabs>
                <w:tab w:val="left" w:pos="851"/>
              </w:tabs>
              <w:spacing w:after="160"/>
              <w:rPr>
                <w:rFonts w:ascii="Sylfaen" w:hAnsi="Sylfaen" w:cs="Sylfaen"/>
                <w:sz w:val="22"/>
                <w:szCs w:val="22"/>
              </w:rPr>
            </w:pPr>
            <w:r w:rsidRPr="004D64E0">
              <w:rPr>
                <w:rFonts w:ascii="Sylfaen" w:hAnsi="Sylfaen"/>
                <w:sz w:val="22"/>
                <w:szCs w:val="22"/>
              </w:rPr>
              <w:t>22.а.</w:t>
            </w:r>
            <w:r w:rsidRPr="004D64E0">
              <w:rPr>
                <w:rFonts w:ascii="Sylfaen" w:hAnsi="Sylfaen"/>
                <w:sz w:val="22"/>
                <w:szCs w:val="22"/>
              </w:rPr>
              <w:tab/>
              <w:t>Подписи бенефициара</w:t>
            </w:r>
          </w:p>
          <w:p w:rsidR="00B062E3" w:rsidRPr="004D64E0" w:rsidRDefault="00B062E3" w:rsidP="00086352">
            <w:pPr>
              <w:widowControl w:val="0"/>
              <w:spacing w:after="160"/>
              <w:rPr>
                <w:rFonts w:ascii="Sylfaen" w:hAnsi="Sylfaen" w:cs="Sylfaen"/>
                <w:sz w:val="22"/>
                <w:szCs w:val="22"/>
              </w:rPr>
            </w:pPr>
          </w:p>
          <w:p w:rsidR="00B062E3" w:rsidRPr="004D64E0" w:rsidRDefault="00B062E3" w:rsidP="009028A4">
            <w:pPr>
              <w:widowControl w:val="0"/>
              <w:jc w:val="right"/>
              <w:rPr>
                <w:rFonts w:ascii="Sylfaen" w:hAnsi="Sylfaen" w:cs="Tahoma"/>
                <w:sz w:val="22"/>
                <w:szCs w:val="22"/>
              </w:rPr>
            </w:pPr>
            <w:r w:rsidRPr="004D64E0">
              <w:rPr>
                <w:rFonts w:ascii="Sylfaen" w:hAnsi="Sylfaen"/>
                <w:sz w:val="22"/>
                <w:szCs w:val="22"/>
              </w:rPr>
              <w:t>/____________________/</w:t>
            </w:r>
          </w:p>
          <w:p w:rsidR="00B062E3" w:rsidRPr="004D64E0" w:rsidRDefault="00B062E3" w:rsidP="00086352">
            <w:pPr>
              <w:widowControl w:val="0"/>
              <w:spacing w:after="160"/>
              <w:rPr>
                <w:rFonts w:ascii="Sylfaen" w:hAnsi="Sylfaen" w:cs="Sylfaen"/>
                <w:sz w:val="22"/>
                <w:szCs w:val="22"/>
              </w:rPr>
            </w:pPr>
          </w:p>
          <w:p w:rsidR="00B062E3" w:rsidRPr="004D64E0" w:rsidRDefault="00B062E3" w:rsidP="009028A4">
            <w:pPr>
              <w:widowControl w:val="0"/>
              <w:jc w:val="right"/>
              <w:rPr>
                <w:rFonts w:ascii="Sylfaen" w:hAnsi="Sylfaen" w:cs="Sylfaen"/>
                <w:sz w:val="22"/>
                <w:szCs w:val="22"/>
              </w:rPr>
            </w:pPr>
            <w:r w:rsidRPr="004D64E0">
              <w:rPr>
                <w:rFonts w:ascii="Sylfaen" w:hAnsi="Sylfaen"/>
                <w:sz w:val="22"/>
                <w:szCs w:val="22"/>
              </w:rPr>
              <w:t>/____________________/</w:t>
            </w:r>
          </w:p>
          <w:p w:rsidR="00B062E3" w:rsidRPr="004D64E0" w:rsidRDefault="00B062E3" w:rsidP="00086352">
            <w:pPr>
              <w:widowControl w:val="0"/>
              <w:spacing w:after="160"/>
              <w:rPr>
                <w:rFonts w:ascii="Sylfaen" w:hAnsi="Sylfaen" w:cs="Sylfaen"/>
                <w:sz w:val="22"/>
                <w:szCs w:val="22"/>
              </w:rPr>
            </w:pPr>
          </w:p>
          <w:p w:rsidR="00B062E3" w:rsidRPr="004D64E0" w:rsidRDefault="00B062E3" w:rsidP="00086352">
            <w:pPr>
              <w:widowControl w:val="0"/>
              <w:tabs>
                <w:tab w:val="left" w:pos="4545"/>
              </w:tabs>
              <w:spacing w:after="160"/>
              <w:rPr>
                <w:rFonts w:ascii="Sylfaen" w:hAnsi="Sylfaen" w:cs="Sylfaen"/>
                <w:sz w:val="22"/>
                <w:szCs w:val="22"/>
              </w:rPr>
            </w:pPr>
            <w:r w:rsidRPr="004D64E0">
              <w:rPr>
                <w:rFonts w:ascii="Sylfaen" w:hAnsi="Sylfaen"/>
                <w:sz w:val="22"/>
                <w:szCs w:val="22"/>
              </w:rPr>
              <w:t>22.б.</w:t>
            </w:r>
            <w:r w:rsidRPr="004D64E0">
              <w:rPr>
                <w:rFonts w:ascii="Sylfaen" w:hAnsi="Sylfaen"/>
                <w:sz w:val="22"/>
                <w:szCs w:val="22"/>
              </w:rPr>
              <w:tab/>
              <w:t>М. П.</w:t>
            </w:r>
          </w:p>
          <w:p w:rsidR="00B062E3" w:rsidRPr="004D64E0" w:rsidRDefault="00B062E3" w:rsidP="009028A4">
            <w:pPr>
              <w:widowControl w:val="0"/>
              <w:rPr>
                <w:rFonts w:ascii="Sylfaen" w:hAnsi="Sylfaen" w:cs="Sylfaen"/>
                <w:sz w:val="22"/>
                <w:szCs w:val="22"/>
              </w:rPr>
            </w:pPr>
          </w:p>
        </w:tc>
        <w:tc>
          <w:tcPr>
            <w:tcW w:w="5364" w:type="dxa"/>
            <w:tcBorders>
              <w:top w:val="nil"/>
              <w:left w:val="nil"/>
              <w:bottom w:val="single" w:sz="4" w:space="0" w:color="auto"/>
              <w:right w:val="single" w:sz="4" w:space="0" w:color="auto"/>
            </w:tcBorders>
            <w:noWrap/>
          </w:tcPr>
          <w:p w:rsidR="00B062E3" w:rsidRPr="004D64E0" w:rsidRDefault="00B062E3" w:rsidP="00086352">
            <w:pPr>
              <w:widowControl w:val="0"/>
              <w:tabs>
                <w:tab w:val="left" w:pos="905"/>
              </w:tabs>
              <w:spacing w:after="160"/>
              <w:rPr>
                <w:rFonts w:ascii="Sylfaen" w:hAnsi="Sylfaen" w:cs="Sylfaen"/>
                <w:sz w:val="22"/>
                <w:szCs w:val="22"/>
              </w:rPr>
            </w:pPr>
            <w:r w:rsidRPr="004D64E0">
              <w:rPr>
                <w:rFonts w:ascii="Sylfaen" w:hAnsi="Sylfaen"/>
                <w:sz w:val="22"/>
                <w:szCs w:val="22"/>
              </w:rPr>
              <w:t>21.а.</w:t>
            </w:r>
            <w:r w:rsidRPr="004D64E0">
              <w:rPr>
                <w:rFonts w:ascii="Sylfaen" w:hAnsi="Sylfaen"/>
                <w:sz w:val="22"/>
                <w:szCs w:val="22"/>
              </w:rPr>
              <w:tab/>
              <w:t> Подписи плательщика:</w:t>
            </w:r>
          </w:p>
          <w:p w:rsidR="00B062E3" w:rsidRPr="004D64E0" w:rsidRDefault="00B062E3" w:rsidP="009028A4">
            <w:pPr>
              <w:widowControl w:val="0"/>
              <w:rPr>
                <w:rFonts w:ascii="Sylfaen" w:hAnsi="Sylfaen" w:cs="Sylfaen"/>
                <w:sz w:val="22"/>
                <w:szCs w:val="22"/>
              </w:rPr>
            </w:pPr>
          </w:p>
          <w:p w:rsidR="00B062E3" w:rsidRPr="004D64E0" w:rsidRDefault="00B062E3" w:rsidP="00086352">
            <w:pPr>
              <w:widowControl w:val="0"/>
              <w:spacing w:after="160"/>
              <w:jc w:val="right"/>
              <w:rPr>
                <w:rFonts w:ascii="Sylfaen" w:hAnsi="Sylfaen" w:cs="Sylfaen"/>
                <w:sz w:val="22"/>
                <w:szCs w:val="22"/>
              </w:rPr>
            </w:pPr>
            <w:r w:rsidRPr="004D64E0">
              <w:rPr>
                <w:rFonts w:ascii="Sylfaen" w:hAnsi="Sylfaen"/>
                <w:sz w:val="22"/>
                <w:szCs w:val="22"/>
              </w:rPr>
              <w:t>/____________________/</w:t>
            </w:r>
          </w:p>
          <w:p w:rsidR="00B062E3" w:rsidRPr="004D64E0" w:rsidRDefault="00B062E3" w:rsidP="009028A4">
            <w:pPr>
              <w:widowControl w:val="0"/>
              <w:jc w:val="right"/>
              <w:rPr>
                <w:rFonts w:ascii="Sylfaen" w:hAnsi="Sylfaen" w:cs="Tahoma"/>
                <w:sz w:val="22"/>
                <w:szCs w:val="22"/>
              </w:rPr>
            </w:pPr>
          </w:p>
          <w:p w:rsidR="00B062E3" w:rsidRPr="004D64E0" w:rsidRDefault="00B062E3" w:rsidP="00086352">
            <w:pPr>
              <w:widowControl w:val="0"/>
              <w:spacing w:after="160"/>
              <w:jc w:val="right"/>
              <w:rPr>
                <w:rFonts w:ascii="Sylfaen" w:hAnsi="Sylfaen" w:cs="Sylfaen"/>
                <w:sz w:val="22"/>
                <w:szCs w:val="22"/>
              </w:rPr>
            </w:pPr>
            <w:r w:rsidRPr="004D64E0">
              <w:rPr>
                <w:rFonts w:ascii="Sylfaen" w:hAnsi="Sylfaen"/>
                <w:sz w:val="22"/>
                <w:szCs w:val="22"/>
              </w:rPr>
              <w:t>/____________________/</w:t>
            </w:r>
          </w:p>
          <w:p w:rsidR="00B062E3" w:rsidRPr="004D64E0" w:rsidRDefault="00B062E3" w:rsidP="00086352">
            <w:pPr>
              <w:widowControl w:val="0"/>
              <w:spacing w:after="160"/>
              <w:rPr>
                <w:rFonts w:ascii="Sylfaen" w:hAnsi="Sylfaen" w:cs="Sylfaen"/>
                <w:sz w:val="22"/>
                <w:szCs w:val="22"/>
              </w:rPr>
            </w:pPr>
          </w:p>
          <w:p w:rsidR="00B062E3" w:rsidRPr="004D64E0" w:rsidRDefault="00B062E3" w:rsidP="009028A4">
            <w:pPr>
              <w:widowControl w:val="0"/>
              <w:tabs>
                <w:tab w:val="left" w:pos="4539"/>
              </w:tabs>
              <w:rPr>
                <w:rFonts w:ascii="Sylfaen" w:hAnsi="Sylfaen" w:cs="Sylfaen"/>
                <w:sz w:val="22"/>
                <w:szCs w:val="22"/>
              </w:rPr>
            </w:pPr>
            <w:r w:rsidRPr="004D64E0">
              <w:rPr>
                <w:rFonts w:ascii="Sylfaen" w:hAnsi="Sylfaen"/>
                <w:sz w:val="22"/>
                <w:szCs w:val="22"/>
              </w:rPr>
              <w:t>21.б.</w:t>
            </w:r>
            <w:r w:rsidRPr="004D64E0">
              <w:rPr>
                <w:rFonts w:ascii="Sylfaen" w:hAnsi="Sylfaen"/>
                <w:sz w:val="22"/>
                <w:szCs w:val="22"/>
              </w:rPr>
              <w:tab/>
              <w:t>М. П.</w:t>
            </w:r>
          </w:p>
        </w:tc>
      </w:tr>
      <w:tr w:rsidR="00B062E3" w:rsidRPr="004D64E0" w:rsidTr="00086352">
        <w:trPr>
          <w:trHeight w:val="2194"/>
        </w:trPr>
        <w:tc>
          <w:tcPr>
            <w:tcW w:w="5616" w:type="dxa"/>
            <w:tcBorders>
              <w:top w:val="single" w:sz="4" w:space="0" w:color="auto"/>
              <w:left w:val="single" w:sz="4" w:space="0" w:color="auto"/>
              <w:right w:val="single" w:sz="4" w:space="0" w:color="auto"/>
            </w:tcBorders>
            <w:noWrap/>
            <w:vAlign w:val="bottom"/>
          </w:tcPr>
          <w:p w:rsidR="00B062E3" w:rsidRPr="004D64E0" w:rsidRDefault="00B062E3" w:rsidP="00086352">
            <w:pPr>
              <w:widowControl w:val="0"/>
              <w:spacing w:after="160"/>
              <w:rPr>
                <w:rFonts w:ascii="Sylfaen" w:hAnsi="Sylfaen" w:cs="Tahoma"/>
                <w:sz w:val="22"/>
                <w:szCs w:val="22"/>
              </w:rPr>
            </w:pPr>
            <w:r w:rsidRPr="004D64E0">
              <w:rPr>
                <w:rFonts w:ascii="Sylfaen" w:hAnsi="Sylfaen"/>
                <w:sz w:val="22"/>
                <w:szCs w:val="22"/>
              </w:rPr>
              <w:lastRenderedPageBreak/>
              <w:t>24.а.</w:t>
            </w:r>
            <w:r w:rsidRPr="004D64E0">
              <w:rPr>
                <w:rFonts w:ascii="Sylfaen" w:hAnsi="Sylfaen"/>
                <w:sz w:val="22"/>
                <w:szCs w:val="22"/>
              </w:rPr>
              <w:tab/>
              <w:t xml:space="preserve"> Обслуживающая бенефициара финансовая организация </w:t>
            </w:r>
          </w:p>
          <w:p w:rsidR="00B062E3" w:rsidRPr="004D64E0" w:rsidRDefault="00B062E3" w:rsidP="009028A4">
            <w:pPr>
              <w:widowControl w:val="0"/>
              <w:rPr>
                <w:rFonts w:ascii="Sylfaen" w:hAnsi="Sylfaen"/>
                <w:sz w:val="22"/>
                <w:szCs w:val="22"/>
              </w:rPr>
            </w:pPr>
          </w:p>
          <w:p w:rsidR="00B062E3" w:rsidRPr="004D64E0" w:rsidRDefault="00B062E3" w:rsidP="00086352">
            <w:pPr>
              <w:widowControl w:val="0"/>
              <w:jc w:val="right"/>
              <w:rPr>
                <w:rFonts w:ascii="Sylfaen" w:hAnsi="Sylfaen" w:cs="Tahoma"/>
                <w:sz w:val="22"/>
                <w:szCs w:val="22"/>
              </w:rPr>
            </w:pPr>
            <w:r w:rsidRPr="004D64E0">
              <w:rPr>
                <w:rFonts w:ascii="Sylfaen" w:hAnsi="Sylfaen"/>
                <w:sz w:val="22"/>
                <w:szCs w:val="22"/>
              </w:rPr>
              <w:t>/____________________/</w:t>
            </w:r>
          </w:p>
          <w:p w:rsidR="00B062E3" w:rsidRPr="004D64E0" w:rsidRDefault="00B062E3" w:rsidP="00086352">
            <w:pPr>
              <w:widowControl w:val="0"/>
              <w:spacing w:after="160"/>
              <w:ind w:left="3828" w:right="13"/>
              <w:jc w:val="both"/>
              <w:rPr>
                <w:rFonts w:ascii="Sylfaen" w:hAnsi="Sylfaen" w:cs="Sylfaen"/>
                <w:sz w:val="22"/>
                <w:szCs w:val="22"/>
                <w:vertAlign w:val="superscript"/>
              </w:rPr>
            </w:pPr>
            <w:r w:rsidRPr="004D64E0">
              <w:rPr>
                <w:rFonts w:ascii="Sylfaen" w:hAnsi="Sylfaen"/>
                <w:sz w:val="22"/>
                <w:szCs w:val="22"/>
                <w:vertAlign w:val="superscript"/>
              </w:rPr>
              <w:t>подпись/</w:t>
            </w:r>
          </w:p>
          <w:p w:rsidR="00B062E3" w:rsidRPr="004D64E0" w:rsidRDefault="00B062E3" w:rsidP="009028A4">
            <w:pPr>
              <w:widowControl w:val="0"/>
              <w:rPr>
                <w:rFonts w:ascii="Sylfaen" w:hAnsi="Sylfaen" w:cs="Tahoma"/>
                <w:sz w:val="22"/>
                <w:szCs w:val="22"/>
              </w:rPr>
            </w:pPr>
          </w:p>
          <w:p w:rsidR="00B062E3" w:rsidRPr="004D64E0" w:rsidRDefault="00B062E3" w:rsidP="009028A4">
            <w:pPr>
              <w:widowControl w:val="0"/>
              <w:rPr>
                <w:rFonts w:ascii="Sylfaen" w:hAnsi="Sylfaen" w:cs="Arial"/>
                <w:sz w:val="22"/>
                <w:szCs w:val="22"/>
              </w:rPr>
            </w:pPr>
          </w:p>
        </w:tc>
        <w:tc>
          <w:tcPr>
            <w:tcW w:w="5364" w:type="dxa"/>
            <w:tcBorders>
              <w:top w:val="single" w:sz="4" w:space="0" w:color="auto"/>
              <w:left w:val="nil"/>
              <w:right w:val="single" w:sz="4" w:space="0" w:color="auto"/>
            </w:tcBorders>
            <w:noWrap/>
          </w:tcPr>
          <w:p w:rsidR="00B062E3" w:rsidRPr="004D64E0" w:rsidRDefault="00B062E3" w:rsidP="00086352">
            <w:pPr>
              <w:widowControl w:val="0"/>
              <w:spacing w:after="160"/>
              <w:rPr>
                <w:rFonts w:ascii="Sylfaen" w:hAnsi="Sylfaen" w:cs="Tahoma"/>
                <w:sz w:val="22"/>
                <w:szCs w:val="22"/>
              </w:rPr>
            </w:pPr>
            <w:r w:rsidRPr="004D64E0">
              <w:rPr>
                <w:rFonts w:ascii="Sylfaen" w:hAnsi="Sylfaen"/>
                <w:sz w:val="22"/>
                <w:szCs w:val="22"/>
              </w:rPr>
              <w:t>23.а.</w:t>
            </w:r>
            <w:r w:rsidRPr="004D64E0">
              <w:rPr>
                <w:rFonts w:ascii="Sylfaen" w:hAnsi="Sylfaen"/>
                <w:sz w:val="22"/>
                <w:szCs w:val="22"/>
              </w:rPr>
              <w:tab/>
              <w:t xml:space="preserve"> Обслуживающая плательщика финансовая организация </w:t>
            </w:r>
          </w:p>
          <w:p w:rsidR="00B062E3" w:rsidRPr="004D64E0" w:rsidRDefault="00B062E3" w:rsidP="009028A4">
            <w:pPr>
              <w:widowControl w:val="0"/>
              <w:rPr>
                <w:rFonts w:ascii="Sylfaen" w:hAnsi="Sylfaen" w:cs="Tahoma"/>
                <w:sz w:val="22"/>
                <w:szCs w:val="22"/>
              </w:rPr>
            </w:pPr>
          </w:p>
          <w:p w:rsidR="00B062E3" w:rsidRPr="004D64E0" w:rsidRDefault="00B062E3" w:rsidP="00086352">
            <w:pPr>
              <w:widowControl w:val="0"/>
              <w:jc w:val="right"/>
              <w:rPr>
                <w:rFonts w:ascii="Sylfaen" w:hAnsi="Sylfaen" w:cs="Tahoma"/>
                <w:sz w:val="22"/>
                <w:szCs w:val="22"/>
              </w:rPr>
            </w:pPr>
            <w:r w:rsidRPr="004D64E0">
              <w:rPr>
                <w:rFonts w:ascii="Sylfaen" w:hAnsi="Sylfaen"/>
                <w:sz w:val="22"/>
                <w:szCs w:val="22"/>
              </w:rPr>
              <w:t>/____________________/</w:t>
            </w:r>
          </w:p>
          <w:p w:rsidR="00B062E3" w:rsidRPr="004D64E0" w:rsidRDefault="00B062E3" w:rsidP="00086352">
            <w:pPr>
              <w:widowControl w:val="0"/>
              <w:spacing w:after="160"/>
              <w:ind w:right="983"/>
              <w:jc w:val="right"/>
              <w:rPr>
                <w:rFonts w:ascii="Sylfaen" w:hAnsi="Sylfaen" w:cs="Sylfaen"/>
                <w:sz w:val="22"/>
                <w:szCs w:val="22"/>
                <w:vertAlign w:val="superscript"/>
              </w:rPr>
            </w:pPr>
            <w:r w:rsidRPr="004D64E0">
              <w:rPr>
                <w:rFonts w:ascii="Sylfaen" w:hAnsi="Sylfaen"/>
                <w:sz w:val="22"/>
                <w:szCs w:val="22"/>
                <w:vertAlign w:val="superscript"/>
              </w:rPr>
              <w:t>/подпись/</w:t>
            </w:r>
          </w:p>
          <w:p w:rsidR="00B062E3" w:rsidRPr="004D64E0" w:rsidRDefault="00B062E3" w:rsidP="009028A4">
            <w:pPr>
              <w:widowControl w:val="0"/>
              <w:rPr>
                <w:rFonts w:ascii="Sylfaen" w:hAnsi="Sylfaen" w:cs="Arial"/>
                <w:sz w:val="22"/>
                <w:szCs w:val="22"/>
              </w:rPr>
            </w:pPr>
          </w:p>
        </w:tc>
      </w:tr>
      <w:tr w:rsidR="00B062E3" w:rsidRPr="004D64E0" w:rsidTr="00086352">
        <w:trPr>
          <w:trHeight w:val="2194"/>
        </w:trPr>
        <w:tc>
          <w:tcPr>
            <w:tcW w:w="5616" w:type="dxa"/>
            <w:tcBorders>
              <w:top w:val="nil"/>
              <w:left w:val="single" w:sz="4" w:space="0" w:color="auto"/>
              <w:bottom w:val="single" w:sz="4" w:space="0" w:color="auto"/>
              <w:right w:val="single" w:sz="4" w:space="0" w:color="auto"/>
            </w:tcBorders>
            <w:noWrap/>
            <w:vAlign w:val="bottom"/>
          </w:tcPr>
          <w:p w:rsidR="00B062E3" w:rsidRPr="004D64E0" w:rsidRDefault="00B062E3" w:rsidP="009028A4">
            <w:pPr>
              <w:widowControl w:val="0"/>
              <w:tabs>
                <w:tab w:val="left" w:pos="4678"/>
              </w:tabs>
              <w:rPr>
                <w:rFonts w:ascii="Sylfaen" w:hAnsi="Sylfaen" w:cs="Sylfaen"/>
                <w:sz w:val="22"/>
                <w:szCs w:val="22"/>
              </w:rPr>
            </w:pPr>
            <w:r w:rsidRPr="004D64E0">
              <w:rPr>
                <w:rFonts w:ascii="Sylfaen" w:hAnsi="Sylfaen"/>
                <w:sz w:val="22"/>
                <w:szCs w:val="22"/>
              </w:rPr>
              <w:t>24.б.</w:t>
            </w:r>
            <w:r w:rsidRPr="004D64E0">
              <w:rPr>
                <w:rFonts w:ascii="Sylfaen" w:hAnsi="Sylfaen"/>
                <w:sz w:val="22"/>
                <w:szCs w:val="22"/>
              </w:rPr>
              <w:tab/>
              <w:t>М. П.</w:t>
            </w:r>
          </w:p>
          <w:p w:rsidR="00B062E3" w:rsidRPr="004D64E0" w:rsidRDefault="00B062E3" w:rsidP="00086352">
            <w:pPr>
              <w:widowControl w:val="0"/>
              <w:spacing w:after="160"/>
              <w:rPr>
                <w:rFonts w:ascii="Sylfaen" w:hAnsi="Sylfaen" w:cs="Sylfaen"/>
                <w:sz w:val="22"/>
                <w:szCs w:val="22"/>
              </w:rPr>
            </w:pPr>
          </w:p>
          <w:p w:rsidR="00B062E3" w:rsidRPr="004D64E0" w:rsidRDefault="00B062E3" w:rsidP="00086352">
            <w:pPr>
              <w:widowControl w:val="0"/>
              <w:spacing w:after="160"/>
              <w:ind w:right="155"/>
              <w:jc w:val="right"/>
              <w:rPr>
                <w:rFonts w:ascii="Sylfaen" w:hAnsi="Sylfaen" w:cs="Sylfaen"/>
                <w:sz w:val="22"/>
                <w:szCs w:val="22"/>
                <w:lang w:val="en-US"/>
              </w:rPr>
            </w:pPr>
            <w:r w:rsidRPr="004D64E0">
              <w:rPr>
                <w:rFonts w:ascii="Sylfaen" w:hAnsi="Sylfaen"/>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B062E3" w:rsidRPr="004D64E0" w:rsidRDefault="00B062E3" w:rsidP="009028A4">
            <w:pPr>
              <w:widowControl w:val="0"/>
              <w:tabs>
                <w:tab w:val="left" w:pos="4554"/>
              </w:tabs>
              <w:rPr>
                <w:rFonts w:ascii="Sylfaen" w:hAnsi="Sylfaen" w:cs="Sylfaen"/>
                <w:sz w:val="22"/>
                <w:szCs w:val="22"/>
              </w:rPr>
            </w:pPr>
            <w:r w:rsidRPr="004D64E0">
              <w:rPr>
                <w:rFonts w:ascii="Sylfaen" w:hAnsi="Sylfaen"/>
                <w:sz w:val="22"/>
                <w:szCs w:val="22"/>
              </w:rPr>
              <w:t>23.б.</w:t>
            </w:r>
            <w:r w:rsidRPr="004D64E0">
              <w:rPr>
                <w:rFonts w:ascii="Sylfaen" w:hAnsi="Sylfaen"/>
                <w:sz w:val="22"/>
                <w:szCs w:val="22"/>
              </w:rPr>
              <w:tab/>
              <w:t>М. П.</w:t>
            </w:r>
          </w:p>
          <w:p w:rsidR="00B062E3" w:rsidRPr="004D64E0" w:rsidRDefault="00B062E3" w:rsidP="00086352">
            <w:pPr>
              <w:widowControl w:val="0"/>
              <w:spacing w:after="160"/>
              <w:rPr>
                <w:rFonts w:ascii="Sylfaen" w:hAnsi="Sylfaen"/>
                <w:sz w:val="22"/>
                <w:szCs w:val="22"/>
              </w:rPr>
            </w:pPr>
          </w:p>
          <w:p w:rsidR="00B062E3" w:rsidRPr="004D64E0" w:rsidRDefault="00B062E3" w:rsidP="00086352">
            <w:pPr>
              <w:widowControl w:val="0"/>
              <w:spacing w:after="160"/>
              <w:jc w:val="right"/>
              <w:rPr>
                <w:rFonts w:ascii="Sylfaen" w:hAnsi="Sylfaen" w:cs="Sylfaen"/>
                <w:sz w:val="22"/>
                <w:szCs w:val="22"/>
              </w:rPr>
            </w:pPr>
            <w:r w:rsidRPr="004D64E0">
              <w:rPr>
                <w:rFonts w:ascii="Sylfaen" w:hAnsi="Sylfaen"/>
                <w:sz w:val="22"/>
                <w:szCs w:val="22"/>
              </w:rPr>
              <w:t>23.</w:t>
            </w:r>
            <w:proofErr w:type="gramStart"/>
            <w:r w:rsidRPr="004D64E0">
              <w:rPr>
                <w:rFonts w:ascii="Sylfaen" w:hAnsi="Sylfaen"/>
                <w:sz w:val="22"/>
                <w:szCs w:val="22"/>
              </w:rPr>
              <w:t>в</w:t>
            </w:r>
            <w:proofErr w:type="gramEnd"/>
            <w:r w:rsidRPr="004D64E0">
              <w:rPr>
                <w:rFonts w:ascii="Sylfaen" w:hAnsi="Sylfaen"/>
                <w:sz w:val="22"/>
                <w:szCs w:val="22"/>
              </w:rPr>
              <w:t xml:space="preserve"> </w:t>
            </w:r>
            <w:proofErr w:type="gramStart"/>
            <w:r w:rsidRPr="004D64E0">
              <w:rPr>
                <w:rFonts w:ascii="Sylfaen" w:hAnsi="Sylfaen"/>
                <w:sz w:val="22"/>
                <w:szCs w:val="22"/>
              </w:rPr>
              <w:t>Дата</w:t>
            </w:r>
            <w:proofErr w:type="gramEnd"/>
            <w:r w:rsidRPr="004D64E0">
              <w:rPr>
                <w:rFonts w:ascii="Sylfaen" w:hAnsi="Sylfaen"/>
                <w:sz w:val="22"/>
                <w:szCs w:val="22"/>
              </w:rPr>
              <w:t xml:space="preserve"> исполнения: "___" ___ 20___г.</w:t>
            </w:r>
          </w:p>
        </w:tc>
      </w:tr>
    </w:tbl>
    <w:p w:rsidR="00B062E3" w:rsidRPr="004D64E0" w:rsidRDefault="00B062E3" w:rsidP="00B062E3">
      <w:pPr>
        <w:widowControl w:val="0"/>
        <w:spacing w:after="160"/>
        <w:jc w:val="center"/>
        <w:rPr>
          <w:rFonts w:ascii="Sylfaen" w:hAnsi="Sylfaen" w:cs="Sylfaen"/>
          <w:sz w:val="22"/>
          <w:szCs w:val="22"/>
        </w:rPr>
      </w:pPr>
    </w:p>
    <w:p w:rsidR="00B062E3" w:rsidRPr="004D64E0" w:rsidRDefault="00B062E3" w:rsidP="00B062E3">
      <w:pPr>
        <w:rPr>
          <w:rFonts w:ascii="Sylfaen" w:hAnsi="Sylfaen" w:cs="Sylfaen"/>
          <w:sz w:val="22"/>
          <w:szCs w:val="22"/>
        </w:rPr>
      </w:pPr>
      <w:r w:rsidRPr="004D64E0">
        <w:rPr>
          <w:rFonts w:ascii="Sylfaen" w:hAnsi="Sylfaen" w:cs="Sylfaen"/>
          <w:sz w:val="22"/>
          <w:szCs w:val="22"/>
        </w:rPr>
        <w:t xml:space="preserve">*  </w:t>
      </w:r>
      <w:r w:rsidRPr="004D64E0">
        <w:rPr>
          <w:rFonts w:ascii="Sylfaen" w:hAnsi="Sylfaen"/>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062E3" w:rsidRPr="004D64E0" w:rsidRDefault="00B062E3" w:rsidP="00B062E3">
      <w:pPr>
        <w:rPr>
          <w:rFonts w:ascii="Sylfaen" w:hAnsi="Sylfaen" w:cs="Sylfaen"/>
          <w:sz w:val="22"/>
          <w:szCs w:val="22"/>
        </w:rPr>
      </w:pPr>
      <w:r w:rsidRPr="004D64E0">
        <w:rPr>
          <w:rFonts w:ascii="Sylfaen" w:hAnsi="Sylfaen" w:cs="Sylfaen"/>
          <w:sz w:val="22"/>
          <w:szCs w:val="22"/>
        </w:rPr>
        <w:br w:type="page"/>
      </w:r>
    </w:p>
    <w:p w:rsidR="00B062E3" w:rsidRPr="00874B9D" w:rsidRDefault="00B062E3" w:rsidP="00B062E3">
      <w:pPr>
        <w:widowControl w:val="0"/>
        <w:spacing w:after="160"/>
        <w:ind w:left="567" w:right="565"/>
        <w:jc w:val="center"/>
        <w:rPr>
          <w:rFonts w:ascii="Sylfaen" w:hAnsi="Sylfaen"/>
          <w:b/>
          <w:sz w:val="20"/>
          <w:szCs w:val="20"/>
        </w:rPr>
      </w:pPr>
      <w:r w:rsidRPr="00874B9D">
        <w:rPr>
          <w:rFonts w:ascii="Sylfaen" w:hAnsi="Sylfaen"/>
          <w:b/>
          <w:sz w:val="20"/>
          <w:szCs w:val="20"/>
        </w:rPr>
        <w:lastRenderedPageBreak/>
        <w:t xml:space="preserve">Обязательные реквизиты платежного требования </w:t>
      </w:r>
      <w:r w:rsidRPr="00874B9D">
        <w:rPr>
          <w:rFonts w:ascii="Sylfaen" w:hAnsi="Sylfaen"/>
          <w:b/>
          <w:sz w:val="20"/>
          <w:szCs w:val="20"/>
        </w:rPr>
        <w:br/>
        <w:t>и руководство по его заполнению</w:t>
      </w:r>
    </w:p>
    <w:tbl>
      <w:tblPr>
        <w:tblW w:w="10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8"/>
        <w:gridCol w:w="1938"/>
        <w:gridCol w:w="2050"/>
        <w:gridCol w:w="2647"/>
        <w:gridCol w:w="2108"/>
      </w:tblGrid>
      <w:tr w:rsidR="00B062E3" w:rsidRPr="00874B9D" w:rsidTr="00592807">
        <w:trPr>
          <w:tblHeade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jc w:val="center"/>
              <w:rPr>
                <w:rFonts w:ascii="Sylfaen" w:hAnsi="Sylfaen"/>
                <w:sz w:val="18"/>
                <w:szCs w:val="18"/>
              </w:rPr>
            </w:pPr>
            <w:proofErr w:type="gramStart"/>
            <w:r w:rsidRPr="00874B9D">
              <w:rPr>
                <w:rFonts w:ascii="Sylfaen" w:hAnsi="Sylfaen"/>
                <w:sz w:val="18"/>
                <w:szCs w:val="18"/>
              </w:rPr>
              <w:t>П</w:t>
            </w:r>
            <w:proofErr w:type="gramEnd"/>
            <w:r w:rsidRPr="00874B9D">
              <w:rPr>
                <w:rFonts w:ascii="Sylfaen" w:hAnsi="Sylfaen"/>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b/>
                <w:sz w:val="18"/>
                <w:szCs w:val="18"/>
              </w:rPr>
            </w:pPr>
            <w:r w:rsidRPr="00874B9D">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b/>
                <w:sz w:val="18"/>
                <w:szCs w:val="18"/>
              </w:rPr>
            </w:pPr>
            <w:r w:rsidRPr="00874B9D">
              <w:rPr>
                <w:rFonts w:ascii="Sylfaen" w:hAnsi="Sylfaen"/>
                <w:b/>
                <w:sz w:val="18"/>
                <w:szCs w:val="18"/>
              </w:rPr>
              <w:t>Наличие указанного поля/</w:t>
            </w:r>
          </w:p>
          <w:p w:rsidR="00B062E3" w:rsidRPr="00874B9D" w:rsidRDefault="00B062E3" w:rsidP="00086352">
            <w:pPr>
              <w:widowControl w:val="0"/>
              <w:jc w:val="center"/>
              <w:rPr>
                <w:rFonts w:ascii="Sylfaen" w:hAnsi="Sylfaen"/>
                <w:b/>
                <w:sz w:val="18"/>
                <w:szCs w:val="18"/>
              </w:rPr>
            </w:pPr>
            <w:r w:rsidRPr="00874B9D">
              <w:rPr>
                <w:rFonts w:ascii="Sylfaen" w:hAnsi="Sylfaen"/>
                <w:b/>
                <w:sz w:val="18"/>
                <w:szCs w:val="18"/>
              </w:rPr>
              <w:t>реквизита в документе</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b/>
                <w:sz w:val="18"/>
                <w:szCs w:val="18"/>
              </w:rPr>
            </w:pPr>
            <w:r w:rsidRPr="00874B9D">
              <w:rPr>
                <w:rFonts w:ascii="Sylfaen" w:hAnsi="Sylfaen"/>
                <w:b/>
                <w:sz w:val="18"/>
                <w:szCs w:val="18"/>
              </w:rPr>
              <w:t xml:space="preserve">Требование о заполнении реквизита </w:t>
            </w:r>
          </w:p>
          <w:p w:rsidR="00B062E3" w:rsidRPr="00874B9D" w:rsidRDefault="00B062E3" w:rsidP="00086352">
            <w:pPr>
              <w:widowControl w:val="0"/>
              <w:jc w:val="center"/>
              <w:rPr>
                <w:rFonts w:ascii="Sylfaen" w:hAnsi="Sylfaen"/>
                <w:b/>
                <w:sz w:val="18"/>
                <w:szCs w:val="18"/>
              </w:rPr>
            </w:pPr>
            <w:r w:rsidRPr="00874B9D">
              <w:rPr>
                <w:rFonts w:ascii="Sylfaen" w:hAnsi="Sylfaen"/>
                <w:b/>
                <w:sz w:val="18"/>
                <w:szCs w:val="18"/>
              </w:rPr>
              <w:t>(в связи с процессом закупки)</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b/>
                <w:sz w:val="16"/>
                <w:szCs w:val="16"/>
              </w:rPr>
            </w:pPr>
            <w:r w:rsidRPr="00874B9D">
              <w:rPr>
                <w:rFonts w:ascii="Sylfaen" w:hAnsi="Sylfaen"/>
                <w:b/>
                <w:sz w:val="16"/>
                <w:szCs w:val="16"/>
              </w:rPr>
              <w:t>Сторона,</w:t>
            </w:r>
          </w:p>
          <w:p w:rsidR="00B062E3" w:rsidRPr="00874B9D" w:rsidRDefault="00B062E3" w:rsidP="00086352">
            <w:pPr>
              <w:widowControl w:val="0"/>
              <w:jc w:val="center"/>
              <w:rPr>
                <w:rFonts w:ascii="Sylfaen" w:hAnsi="Sylfaen"/>
                <w:b/>
                <w:sz w:val="16"/>
                <w:szCs w:val="16"/>
              </w:rPr>
            </w:pPr>
            <w:proofErr w:type="gramStart"/>
            <w:r w:rsidRPr="00874B9D">
              <w:rPr>
                <w:rFonts w:ascii="Sylfaen" w:hAnsi="Sylfaen"/>
                <w:b/>
                <w:sz w:val="16"/>
                <w:szCs w:val="16"/>
              </w:rPr>
              <w:t>заполняющая</w:t>
            </w:r>
            <w:proofErr w:type="gramEnd"/>
            <w:r w:rsidRPr="00874B9D">
              <w:rPr>
                <w:rFonts w:ascii="Sylfaen" w:hAnsi="Sylfaen"/>
                <w:b/>
                <w:sz w:val="16"/>
                <w:szCs w:val="16"/>
              </w:rPr>
              <w:t xml:space="preserve"> реквизит </w:t>
            </w:r>
          </w:p>
          <w:p w:rsidR="00B062E3" w:rsidRPr="00874B9D" w:rsidRDefault="00B062E3" w:rsidP="00086352">
            <w:pPr>
              <w:widowControl w:val="0"/>
              <w:jc w:val="center"/>
              <w:rPr>
                <w:rFonts w:ascii="Sylfaen" w:hAnsi="Sylfaen"/>
                <w:b/>
                <w:sz w:val="16"/>
                <w:szCs w:val="16"/>
              </w:rPr>
            </w:pPr>
            <w:r w:rsidRPr="00874B9D">
              <w:rPr>
                <w:rFonts w:ascii="Sylfaen" w:hAnsi="Sylfaen"/>
                <w:b/>
                <w:sz w:val="16"/>
                <w:szCs w:val="16"/>
              </w:rPr>
              <w:t>бенефициар или плательщик</w:t>
            </w:r>
          </w:p>
          <w:p w:rsidR="00B062E3" w:rsidRPr="00874B9D" w:rsidRDefault="00B062E3" w:rsidP="00086352">
            <w:pPr>
              <w:widowControl w:val="0"/>
              <w:jc w:val="center"/>
              <w:rPr>
                <w:rFonts w:ascii="Sylfaen" w:hAnsi="Sylfaen"/>
                <w:b/>
                <w:sz w:val="16"/>
                <w:szCs w:val="16"/>
              </w:rPr>
            </w:pPr>
            <w:r w:rsidRPr="00874B9D">
              <w:rPr>
                <w:rFonts w:ascii="Sylfaen" w:hAnsi="Sylfaen"/>
                <w:b/>
                <w:sz w:val="16"/>
                <w:szCs w:val="16"/>
              </w:rPr>
              <w:t>(в связи с процессом закупки)</w:t>
            </w:r>
          </w:p>
        </w:tc>
      </w:tr>
      <w:tr w:rsidR="00B062E3" w:rsidRPr="00874B9D" w:rsidTr="00592807">
        <w:trPr>
          <w:trHeight w:val="277"/>
          <w:tblHeade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jc w:val="center"/>
              <w:rPr>
                <w:rFonts w:ascii="Sylfaen" w:hAnsi="Sylfaen"/>
                <w:b/>
                <w:sz w:val="20"/>
                <w:szCs w:val="20"/>
              </w:rPr>
            </w:pPr>
            <w:r w:rsidRPr="00874B9D">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b/>
                <w:sz w:val="20"/>
                <w:szCs w:val="20"/>
              </w:rPr>
            </w:pPr>
            <w:r w:rsidRPr="00874B9D">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b/>
                <w:sz w:val="20"/>
                <w:szCs w:val="20"/>
              </w:rPr>
            </w:pPr>
            <w:r w:rsidRPr="00874B9D">
              <w:rPr>
                <w:rFonts w:ascii="Sylfaen" w:hAnsi="Sylfaen"/>
                <w:b/>
                <w:sz w:val="20"/>
                <w:szCs w:val="20"/>
              </w:rPr>
              <w:t>3</w:t>
            </w:r>
          </w:p>
        </w:tc>
        <w:tc>
          <w:tcPr>
            <w:tcW w:w="2647"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b/>
                <w:sz w:val="20"/>
                <w:szCs w:val="20"/>
              </w:rPr>
            </w:pPr>
            <w:r w:rsidRPr="00874B9D">
              <w:rPr>
                <w:rFonts w:ascii="Sylfaen" w:hAnsi="Sylfaen"/>
                <w:b/>
                <w:sz w:val="20"/>
                <w:szCs w:val="20"/>
              </w:rPr>
              <w:t>4</w:t>
            </w:r>
          </w:p>
        </w:tc>
        <w:tc>
          <w:tcPr>
            <w:tcW w:w="210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b/>
                <w:sz w:val="20"/>
                <w:szCs w:val="20"/>
              </w:rPr>
            </w:pPr>
            <w:r w:rsidRPr="00874B9D">
              <w:rPr>
                <w:rFonts w:ascii="Sylfaen" w:hAnsi="Sylfaen"/>
                <w:b/>
                <w:sz w:val="20"/>
                <w:szCs w:val="20"/>
              </w:rPr>
              <w:t>5</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обязательно</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jc w:val="center"/>
              <w:rPr>
                <w:rFonts w:ascii="Sylfaen" w:hAnsi="Sylfaen"/>
                <w:sz w:val="18"/>
                <w:szCs w:val="18"/>
              </w:rPr>
            </w:pPr>
            <w:r w:rsidRPr="00592807">
              <w:rPr>
                <w:rFonts w:ascii="Sylfaen" w:hAnsi="Sylfaen"/>
                <w:sz w:val="18"/>
                <w:szCs w:val="18"/>
              </w:rPr>
              <w:t>на документе заранее заполнено "Платежное требование"</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both"/>
              <w:rPr>
                <w:rFonts w:ascii="Sylfaen" w:hAnsi="Sylfaen"/>
                <w:sz w:val="20"/>
                <w:szCs w:val="20"/>
              </w:rPr>
            </w:pPr>
            <w:r w:rsidRPr="00874B9D">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обязательно</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jc w:val="center"/>
              <w:rPr>
                <w:rFonts w:ascii="Sylfaen" w:hAnsi="Sylfaen"/>
                <w:sz w:val="18"/>
                <w:szCs w:val="18"/>
              </w:rPr>
            </w:pPr>
            <w:r w:rsidRPr="00592807">
              <w:rPr>
                <w:rFonts w:ascii="Sylfaen" w:hAnsi="Sylfaen"/>
                <w:sz w:val="18"/>
                <w:szCs w:val="18"/>
              </w:rPr>
              <w:t>заполняется бенефициаром при представлении платежного требования в банк плательщика</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both"/>
              <w:rPr>
                <w:rFonts w:ascii="Sylfaen" w:hAnsi="Sylfaen"/>
                <w:sz w:val="20"/>
                <w:szCs w:val="20"/>
              </w:rPr>
            </w:pPr>
            <w:r w:rsidRPr="00874B9D">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обязательно</w:t>
            </w:r>
          </w:p>
          <w:p w:rsidR="00B062E3" w:rsidRPr="00874B9D" w:rsidRDefault="00B062E3" w:rsidP="00086352">
            <w:pPr>
              <w:widowControl w:val="0"/>
              <w:jc w:val="center"/>
              <w:rPr>
                <w:rFonts w:ascii="Sylfaen" w:hAnsi="Sylfaen"/>
                <w:sz w:val="20"/>
                <w:szCs w:val="20"/>
              </w:rPr>
            </w:pPr>
          </w:p>
        </w:tc>
        <w:tc>
          <w:tcPr>
            <w:tcW w:w="2108" w:type="dxa"/>
            <w:tcBorders>
              <w:top w:val="single" w:sz="4" w:space="0" w:color="auto"/>
              <w:left w:val="single" w:sz="4" w:space="0" w:color="auto"/>
              <w:bottom w:val="single" w:sz="4" w:space="0" w:color="auto"/>
              <w:right w:val="single" w:sz="4" w:space="0" w:color="auto"/>
            </w:tcBorders>
          </w:tcPr>
          <w:p w:rsidR="009028A4" w:rsidRPr="00592807" w:rsidRDefault="009028A4" w:rsidP="009028A4">
            <w:pPr>
              <w:widowControl w:val="0"/>
              <w:jc w:val="center"/>
              <w:rPr>
                <w:rFonts w:ascii="Sylfaen" w:hAnsi="Sylfaen"/>
                <w:sz w:val="18"/>
                <w:szCs w:val="18"/>
              </w:rPr>
            </w:pPr>
            <w:r w:rsidRPr="00592807">
              <w:rPr>
                <w:rFonts w:ascii="Sylfaen" w:hAnsi="Sylfaen"/>
                <w:sz w:val="18"/>
                <w:szCs w:val="18"/>
              </w:rPr>
              <w:t>З</w:t>
            </w:r>
            <w:r w:rsidR="00B062E3" w:rsidRPr="00592807">
              <w:rPr>
                <w:rFonts w:ascii="Sylfaen" w:hAnsi="Sylfaen"/>
                <w:sz w:val="18"/>
                <w:szCs w:val="18"/>
              </w:rPr>
              <w:t>аполняется</w:t>
            </w:r>
          </w:p>
          <w:p w:rsidR="00B062E3" w:rsidRPr="00592807" w:rsidRDefault="00B062E3" w:rsidP="009028A4">
            <w:pPr>
              <w:widowControl w:val="0"/>
              <w:jc w:val="center"/>
              <w:rPr>
                <w:rFonts w:ascii="Sylfaen" w:hAnsi="Sylfaen"/>
                <w:sz w:val="18"/>
                <w:szCs w:val="18"/>
              </w:rPr>
            </w:pPr>
            <w:r w:rsidRPr="00592807">
              <w:rPr>
                <w:rFonts w:ascii="Sylfaen" w:hAnsi="Sylfaen"/>
                <w:sz w:val="18"/>
                <w:szCs w:val="18"/>
              </w:rPr>
              <w:t xml:space="preserve">бенефициаром в день представления платежного требования в банк плательщика </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both"/>
              <w:rPr>
                <w:rFonts w:ascii="Sylfaen" w:hAnsi="Sylfaen"/>
                <w:sz w:val="20"/>
                <w:szCs w:val="20"/>
              </w:rPr>
            </w:pPr>
            <w:r w:rsidRPr="00874B9D">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sz w:val="20"/>
                <w:szCs w:val="20"/>
              </w:rPr>
            </w:pPr>
            <w:r w:rsidRPr="00874B9D">
              <w:rPr>
                <w:rFonts w:ascii="Sylfaen" w:hAnsi="Sylfaen"/>
                <w:sz w:val="20"/>
                <w:szCs w:val="20"/>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jc w:val="center"/>
              <w:rPr>
                <w:rFonts w:ascii="Sylfaen" w:hAnsi="Sylfaen"/>
                <w:sz w:val="18"/>
                <w:szCs w:val="18"/>
              </w:rPr>
            </w:pPr>
            <w:r w:rsidRPr="00874B9D">
              <w:rPr>
                <w:rFonts w:ascii="Sylfaen" w:hAnsi="Sylfaen"/>
                <w:sz w:val="18"/>
                <w:szCs w:val="18"/>
              </w:rPr>
              <w:t>обязательно</w:t>
            </w:r>
          </w:p>
          <w:p w:rsidR="00B062E3" w:rsidRPr="00874B9D" w:rsidRDefault="00B062E3" w:rsidP="00086352">
            <w:pPr>
              <w:widowControl w:val="0"/>
              <w:jc w:val="center"/>
              <w:rPr>
                <w:rFonts w:ascii="Sylfaen" w:hAnsi="Sylfaen"/>
                <w:sz w:val="18"/>
                <w:szCs w:val="18"/>
              </w:rPr>
            </w:pPr>
            <w:r w:rsidRPr="00874B9D">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jc w:val="center"/>
              <w:rPr>
                <w:rFonts w:ascii="Sylfaen" w:hAnsi="Sylfaen"/>
                <w:sz w:val="18"/>
                <w:szCs w:val="18"/>
              </w:rPr>
            </w:pPr>
            <w:r w:rsidRPr="00592807">
              <w:rPr>
                <w:rFonts w:ascii="Sylfaen" w:hAnsi="Sylfaen"/>
                <w:sz w:val="18"/>
                <w:szCs w:val="18"/>
              </w:rPr>
              <w:t>заполняется плательщиком</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20"/>
                <w:szCs w:val="20"/>
              </w:rPr>
            </w:pPr>
            <w:r w:rsidRPr="00874B9D">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 xml:space="preserve">обязательно </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заполняется плательщиком</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20"/>
                <w:szCs w:val="20"/>
              </w:rPr>
            </w:pPr>
            <w:r w:rsidRPr="00874B9D">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заполняется плательщиком</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20"/>
                <w:szCs w:val="20"/>
              </w:rPr>
            </w:pPr>
            <w:r w:rsidRPr="00874B9D">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необязательно</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20"/>
                <w:szCs w:val="20"/>
              </w:rPr>
            </w:pPr>
            <w:r w:rsidRPr="00874B9D">
              <w:rPr>
                <w:rFonts w:ascii="Sylfaen" w:hAnsi="Sylfaen"/>
                <w:sz w:val="20"/>
                <w:szCs w:val="20"/>
              </w:rPr>
              <w:t>заполняется плательщиком</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lastRenderedPageBreak/>
              <w:t xml:space="preserve">заполняется </w:t>
            </w:r>
            <w:r w:rsidRPr="00592807">
              <w:rPr>
                <w:rFonts w:ascii="Sylfaen" w:hAnsi="Sylfaen"/>
                <w:sz w:val="18"/>
                <w:szCs w:val="18"/>
              </w:rPr>
              <w:lastRenderedPageBreak/>
              <w:t>плательщиком</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заранее заполняется бенефициаром — по приглашению</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 заполняется в процессе в связи с закупками)</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 заполняется)</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заранее заполняется бенефициаром — по приглашению</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заранее заполняется бенефициаром — по приглашению</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заранее заполняется бенефициаром — по приглашению</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сумма, подлежащая уплате бенефициару</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заполняется плательщиком </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w:t>
            </w:r>
            <w:proofErr w:type="gramStart"/>
            <w:r w:rsidRPr="00592807">
              <w:rPr>
                <w:rFonts w:ascii="Sylfaen" w:hAnsi="Sylfaen"/>
                <w:sz w:val="18"/>
                <w:szCs w:val="18"/>
              </w:rPr>
              <w:t>предусмотрена</w:t>
            </w:r>
            <w:proofErr w:type="gramEnd"/>
            <w:r w:rsidRPr="00592807">
              <w:rPr>
                <w:rFonts w:ascii="Sylfaen" w:hAnsi="Sylfaen"/>
                <w:sz w:val="18"/>
                <w:szCs w:val="18"/>
              </w:rPr>
              <w:t xml:space="preserve"> для частичного акцепта указанной суммы, который не применяется в связи с закупками)</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 заполняется и не применяется)</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плательщиком</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В обязательном порядке заполняются слова "для </w:t>
            </w:r>
            <w:r w:rsidRPr="00592807">
              <w:rPr>
                <w:rFonts w:ascii="Sylfaen" w:hAnsi="Sylfaen"/>
                <w:sz w:val="18"/>
                <w:szCs w:val="18"/>
              </w:rPr>
              <w:lastRenderedPageBreak/>
              <w:t>обеспечения квалификации"</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lastRenderedPageBreak/>
              <w:t xml:space="preserve">заранее заполняется бенефициаром — по </w:t>
            </w:r>
            <w:r w:rsidRPr="00592807">
              <w:rPr>
                <w:rFonts w:ascii="Sylfaen" w:hAnsi="Sylfaen"/>
                <w:sz w:val="18"/>
                <w:szCs w:val="18"/>
              </w:rPr>
              <w:lastRenderedPageBreak/>
              <w:t>приглашению</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92807">
              <w:rPr>
                <w:rFonts w:ascii="Sylfaen" w:hAnsi="Sylfaen"/>
                <w:sz w:val="18"/>
                <w:szCs w:val="18"/>
              </w:rPr>
              <w:t>представляет Платежное требование в обслуживающий плательщика Банк заполняется</w:t>
            </w:r>
            <w:proofErr w:type="gramEnd"/>
            <w:r w:rsidRPr="00592807">
              <w:rPr>
                <w:rFonts w:ascii="Sylfaen" w:hAnsi="Sylfaen"/>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бенефициаром</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Del="0010680B" w:rsidRDefault="00B062E3" w:rsidP="00086352">
            <w:pPr>
              <w:widowControl w:val="0"/>
              <w:spacing w:after="120"/>
              <w:jc w:val="center"/>
              <w:rPr>
                <w:rFonts w:ascii="Sylfaen" w:hAnsi="Sylfaen"/>
                <w:sz w:val="18"/>
                <w:szCs w:val="18"/>
              </w:rPr>
            </w:pPr>
            <w:r w:rsidRPr="00592807">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cs="Sylfaen"/>
                <w:sz w:val="18"/>
                <w:szCs w:val="18"/>
              </w:rPr>
            </w:pPr>
            <w:r w:rsidRPr="00592807">
              <w:rPr>
                <w:rFonts w:ascii="Sylfaen" w:hAnsi="Sylfaen"/>
                <w:sz w:val="18"/>
                <w:szCs w:val="18"/>
              </w:rPr>
              <w:t xml:space="preserve">обязательно </w:t>
            </w:r>
          </w:p>
          <w:p w:rsidR="00B062E3" w:rsidRPr="00592807" w:rsidRDefault="00B062E3" w:rsidP="00086352">
            <w:pPr>
              <w:widowControl w:val="0"/>
              <w:spacing w:after="120"/>
              <w:jc w:val="center"/>
              <w:rPr>
                <w:rFonts w:ascii="Sylfaen" w:hAnsi="Sylfaen" w:cs="Sylfaen"/>
                <w:sz w:val="18"/>
                <w:szCs w:val="18"/>
              </w:rPr>
            </w:pPr>
            <w:r w:rsidRPr="00592807">
              <w:rPr>
                <w:rFonts w:ascii="Sylfaen" w:hAnsi="Sylfaen"/>
                <w:sz w:val="18"/>
                <w:szCs w:val="18"/>
              </w:rPr>
              <w:t xml:space="preserve">заполняются слова "акцептованный платеж", </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заранее заполняется бенефициаром </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10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бенефициаром</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874B9D">
              <w:rPr>
                <w:rFonts w:ascii="Sylfaen" w:hAnsi="Sylfaen"/>
                <w:sz w:val="18"/>
                <w:szCs w:val="18"/>
              </w:rPr>
              <w:lastRenderedPageBreak/>
              <w:t>подпись плательщика.</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lastRenderedPageBreak/>
              <w:t xml:space="preserve">подписывается плательщиком или </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проставляется электронная подпись плательщика</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 xml:space="preserve">обязательно: </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при наличии печати, когда плательщик представляет Требование в бумажной форме</w:t>
            </w:r>
          </w:p>
          <w:p w:rsidR="00B062E3" w:rsidRPr="00874B9D" w:rsidRDefault="00B062E3" w:rsidP="00086352">
            <w:pPr>
              <w:widowControl w:val="0"/>
              <w:spacing w:after="120"/>
              <w:jc w:val="center"/>
              <w:rPr>
                <w:rFonts w:ascii="Sylfaen" w:hAnsi="Sylfaen"/>
                <w:sz w:val="18"/>
                <w:szCs w:val="18"/>
              </w:rPr>
            </w:pP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 xml:space="preserve">скрепляется печатью плательщика </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при представлении в бумажной форме</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 xml:space="preserve">обязательно: </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заполняется при представлении в банк</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подписывается бенефициаром</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 xml:space="preserve">обязательно: </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при наличии печати</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 xml:space="preserve">скрепляется печатью бенефициара </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при представлении в банк в бумажной форме</w:t>
            </w: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необязательно</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необязательно</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 xml:space="preserve">заполняется при представлении Платежного требования последней [в обслуживающую бенефициара финансовую </w:t>
            </w:r>
            <w:r w:rsidRPr="00874B9D">
              <w:rPr>
                <w:rFonts w:ascii="Sylfaen" w:hAnsi="Sylfaen"/>
                <w:sz w:val="18"/>
                <w:szCs w:val="18"/>
              </w:rPr>
              <w:lastRenderedPageBreak/>
              <w:t>организацию], где штамп проставляется на представленное в бумажной форме Требование</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p>
        </w:tc>
      </w:tr>
      <w:tr w:rsidR="00B062E3" w:rsidRPr="00874B9D" w:rsidTr="00592807">
        <w:trPr>
          <w:jc w:val="center"/>
        </w:trPr>
        <w:tc>
          <w:tcPr>
            <w:tcW w:w="1598" w:type="dxa"/>
            <w:tcBorders>
              <w:top w:val="single" w:sz="4" w:space="0" w:color="auto"/>
              <w:left w:val="single" w:sz="4" w:space="0" w:color="auto"/>
              <w:bottom w:val="single" w:sz="4" w:space="0" w:color="auto"/>
              <w:right w:val="single" w:sz="4" w:space="0" w:color="auto"/>
            </w:tcBorders>
            <w:vAlign w:val="center"/>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обязательно</w:t>
            </w:r>
          </w:p>
        </w:tc>
        <w:tc>
          <w:tcPr>
            <w:tcW w:w="2647"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необязательно</w:t>
            </w:r>
          </w:p>
          <w:p w:rsidR="00B062E3" w:rsidRPr="00874B9D" w:rsidRDefault="00B062E3" w:rsidP="00086352">
            <w:pPr>
              <w:widowControl w:val="0"/>
              <w:spacing w:after="120"/>
              <w:jc w:val="center"/>
              <w:rPr>
                <w:rFonts w:ascii="Sylfaen" w:hAnsi="Sylfaen"/>
                <w:sz w:val="18"/>
                <w:szCs w:val="18"/>
              </w:rPr>
            </w:pPr>
            <w:r w:rsidRPr="00874B9D">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108" w:type="dxa"/>
            <w:tcBorders>
              <w:top w:val="single" w:sz="4" w:space="0" w:color="auto"/>
              <w:left w:val="single" w:sz="4" w:space="0" w:color="auto"/>
              <w:bottom w:val="single" w:sz="4" w:space="0" w:color="auto"/>
              <w:right w:val="single" w:sz="4" w:space="0" w:color="auto"/>
            </w:tcBorders>
          </w:tcPr>
          <w:p w:rsidR="00B062E3" w:rsidRPr="00874B9D" w:rsidRDefault="00B062E3" w:rsidP="00086352">
            <w:pPr>
              <w:widowControl w:val="0"/>
              <w:spacing w:after="120"/>
              <w:jc w:val="center"/>
              <w:rPr>
                <w:rFonts w:ascii="Sylfaen" w:hAnsi="Sylfaen"/>
                <w:sz w:val="18"/>
                <w:szCs w:val="18"/>
              </w:rPr>
            </w:pPr>
          </w:p>
        </w:tc>
      </w:tr>
    </w:tbl>
    <w:p w:rsidR="00B062E3" w:rsidRPr="00874B9D" w:rsidRDefault="00B062E3" w:rsidP="00B062E3">
      <w:pPr>
        <w:widowControl w:val="0"/>
        <w:spacing w:after="160"/>
        <w:ind w:left="567" w:right="565"/>
        <w:jc w:val="center"/>
        <w:rPr>
          <w:rFonts w:ascii="Sylfaen" w:hAnsi="Sylfaen"/>
          <w:b/>
          <w:sz w:val="18"/>
          <w:szCs w:val="18"/>
        </w:rPr>
      </w:pPr>
    </w:p>
    <w:p w:rsidR="00B062E3" w:rsidRPr="00874B9D" w:rsidRDefault="00B062E3" w:rsidP="00B062E3">
      <w:pPr>
        <w:widowControl w:val="0"/>
        <w:spacing w:after="160"/>
        <w:ind w:left="567" w:right="565"/>
        <w:jc w:val="center"/>
        <w:rPr>
          <w:rFonts w:ascii="Sylfaen" w:hAnsi="Sylfaen"/>
          <w:b/>
          <w:sz w:val="20"/>
          <w:szCs w:val="20"/>
        </w:rPr>
      </w:pPr>
    </w:p>
    <w:p w:rsidR="00B062E3" w:rsidRPr="00874B9D" w:rsidRDefault="00B062E3" w:rsidP="00B062E3">
      <w:pPr>
        <w:widowControl w:val="0"/>
        <w:spacing w:after="160"/>
        <w:ind w:left="567" w:right="565"/>
        <w:jc w:val="center"/>
        <w:rPr>
          <w:rFonts w:ascii="Sylfaen" w:hAnsi="Sylfaen"/>
          <w:b/>
          <w:sz w:val="20"/>
          <w:szCs w:val="20"/>
        </w:rPr>
      </w:pPr>
    </w:p>
    <w:p w:rsidR="00B062E3" w:rsidRPr="00874B9D" w:rsidRDefault="00B062E3" w:rsidP="00B062E3">
      <w:pPr>
        <w:widowControl w:val="0"/>
        <w:spacing w:after="160"/>
        <w:ind w:left="567" w:right="565"/>
        <w:jc w:val="center"/>
        <w:rPr>
          <w:rFonts w:ascii="Sylfaen" w:hAnsi="Sylfaen"/>
          <w:b/>
          <w:sz w:val="20"/>
          <w:szCs w:val="20"/>
        </w:rPr>
      </w:pPr>
    </w:p>
    <w:p w:rsidR="00B062E3" w:rsidRPr="00874B9D" w:rsidRDefault="00B062E3" w:rsidP="00B062E3">
      <w:pPr>
        <w:widowControl w:val="0"/>
        <w:spacing w:after="160"/>
        <w:ind w:left="567" w:right="565"/>
        <w:jc w:val="center"/>
        <w:rPr>
          <w:rFonts w:ascii="Sylfaen" w:hAnsi="Sylfaen"/>
          <w:b/>
          <w:sz w:val="20"/>
          <w:szCs w:val="20"/>
        </w:rPr>
      </w:pPr>
    </w:p>
    <w:p w:rsidR="00B062E3" w:rsidRPr="00874B9D" w:rsidRDefault="00B062E3" w:rsidP="00B062E3">
      <w:pPr>
        <w:widowControl w:val="0"/>
        <w:spacing w:after="160"/>
        <w:ind w:left="567" w:right="565"/>
        <w:jc w:val="center"/>
        <w:rPr>
          <w:rFonts w:ascii="Sylfaen" w:hAnsi="Sylfaen"/>
          <w:b/>
          <w:sz w:val="20"/>
          <w:szCs w:val="20"/>
        </w:rPr>
      </w:pPr>
    </w:p>
    <w:p w:rsidR="00B062E3" w:rsidRPr="00874B9D" w:rsidRDefault="00B062E3" w:rsidP="00B062E3">
      <w:pPr>
        <w:widowControl w:val="0"/>
        <w:spacing w:after="160"/>
        <w:ind w:left="567" w:right="565"/>
        <w:jc w:val="center"/>
        <w:rPr>
          <w:rFonts w:ascii="Sylfaen" w:hAnsi="Sylfaen"/>
          <w:b/>
          <w:sz w:val="20"/>
          <w:szCs w:val="20"/>
        </w:rPr>
      </w:pPr>
    </w:p>
    <w:p w:rsidR="00B062E3" w:rsidRPr="00874B9D" w:rsidRDefault="00B062E3" w:rsidP="00B062E3">
      <w:pPr>
        <w:widowControl w:val="0"/>
        <w:spacing w:after="160"/>
        <w:ind w:left="567" w:right="565"/>
        <w:jc w:val="center"/>
        <w:rPr>
          <w:rFonts w:ascii="Sylfaen" w:hAnsi="Sylfaen"/>
          <w:b/>
          <w:sz w:val="20"/>
          <w:szCs w:val="20"/>
        </w:rPr>
      </w:pPr>
    </w:p>
    <w:p w:rsidR="00B062E3" w:rsidRPr="00874B9D" w:rsidRDefault="00B062E3" w:rsidP="00B062E3">
      <w:pPr>
        <w:widowControl w:val="0"/>
        <w:spacing w:after="160"/>
        <w:ind w:left="567" w:right="565"/>
        <w:jc w:val="center"/>
        <w:rPr>
          <w:rFonts w:ascii="Sylfaen" w:hAnsi="Sylfaen"/>
          <w:b/>
          <w:sz w:val="20"/>
          <w:szCs w:val="20"/>
        </w:rPr>
      </w:pPr>
    </w:p>
    <w:p w:rsidR="00B062E3" w:rsidRPr="00874B9D" w:rsidRDefault="00B062E3" w:rsidP="00B062E3">
      <w:pPr>
        <w:widowControl w:val="0"/>
        <w:spacing w:after="160"/>
        <w:ind w:left="567" w:right="565"/>
        <w:jc w:val="center"/>
        <w:rPr>
          <w:rFonts w:ascii="Sylfaen" w:hAnsi="Sylfaen"/>
          <w:b/>
          <w:sz w:val="20"/>
          <w:szCs w:val="20"/>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firstLine="567"/>
        <w:jc w:val="right"/>
        <w:rPr>
          <w:rFonts w:ascii="Sylfaen" w:hAnsi="Sylfaen"/>
          <w:b/>
          <w:sz w:val="22"/>
          <w:szCs w:val="22"/>
        </w:rPr>
      </w:pPr>
    </w:p>
    <w:p w:rsidR="00B062E3" w:rsidRPr="00E84CB9" w:rsidRDefault="00B062E3" w:rsidP="00B062E3">
      <w:pPr>
        <w:widowControl w:val="0"/>
        <w:spacing w:after="160"/>
        <w:ind w:firstLine="567"/>
        <w:jc w:val="right"/>
        <w:rPr>
          <w:rFonts w:ascii="Sylfaen" w:hAnsi="Sylfaen"/>
          <w:b/>
          <w:sz w:val="22"/>
          <w:szCs w:val="22"/>
        </w:rPr>
      </w:pPr>
    </w:p>
    <w:p w:rsidR="00592807" w:rsidRPr="00DB0920" w:rsidRDefault="00592807" w:rsidP="00B062E3">
      <w:pPr>
        <w:widowControl w:val="0"/>
        <w:ind w:firstLine="567"/>
        <w:jc w:val="right"/>
        <w:rPr>
          <w:rFonts w:ascii="Sylfaen" w:hAnsi="Sylfaen"/>
          <w:b/>
          <w:sz w:val="20"/>
          <w:szCs w:val="20"/>
        </w:rPr>
      </w:pPr>
    </w:p>
    <w:p w:rsidR="00592807" w:rsidRPr="00DB0920" w:rsidRDefault="00592807" w:rsidP="00B062E3">
      <w:pPr>
        <w:widowControl w:val="0"/>
        <w:ind w:firstLine="567"/>
        <w:jc w:val="right"/>
        <w:rPr>
          <w:rFonts w:ascii="Sylfaen" w:hAnsi="Sylfaen"/>
          <w:b/>
          <w:sz w:val="20"/>
          <w:szCs w:val="20"/>
        </w:rPr>
      </w:pPr>
    </w:p>
    <w:p w:rsidR="00592807" w:rsidRPr="00DB0920" w:rsidRDefault="00592807" w:rsidP="00B062E3">
      <w:pPr>
        <w:widowControl w:val="0"/>
        <w:ind w:firstLine="567"/>
        <w:jc w:val="right"/>
        <w:rPr>
          <w:rFonts w:ascii="Sylfaen" w:hAnsi="Sylfaen"/>
          <w:b/>
          <w:sz w:val="20"/>
          <w:szCs w:val="20"/>
        </w:rPr>
      </w:pPr>
    </w:p>
    <w:p w:rsidR="00592807" w:rsidRPr="00DB0920" w:rsidRDefault="00592807" w:rsidP="00B062E3">
      <w:pPr>
        <w:widowControl w:val="0"/>
        <w:ind w:firstLine="567"/>
        <w:jc w:val="right"/>
        <w:rPr>
          <w:rFonts w:ascii="Sylfaen" w:hAnsi="Sylfaen"/>
          <w:b/>
          <w:sz w:val="20"/>
          <w:szCs w:val="20"/>
        </w:rPr>
      </w:pPr>
    </w:p>
    <w:p w:rsidR="00592807" w:rsidRPr="00DB0920" w:rsidRDefault="00592807" w:rsidP="00B062E3">
      <w:pPr>
        <w:widowControl w:val="0"/>
        <w:ind w:firstLine="567"/>
        <w:jc w:val="right"/>
        <w:rPr>
          <w:rFonts w:ascii="Sylfaen" w:hAnsi="Sylfaen"/>
          <w:b/>
          <w:sz w:val="20"/>
          <w:szCs w:val="20"/>
        </w:rPr>
      </w:pPr>
    </w:p>
    <w:p w:rsidR="00592807" w:rsidRPr="00DB0920" w:rsidRDefault="00592807" w:rsidP="00B062E3">
      <w:pPr>
        <w:widowControl w:val="0"/>
        <w:ind w:firstLine="567"/>
        <w:jc w:val="right"/>
        <w:rPr>
          <w:rFonts w:ascii="Sylfaen" w:hAnsi="Sylfaen"/>
          <w:b/>
          <w:sz w:val="20"/>
          <w:szCs w:val="20"/>
        </w:rPr>
      </w:pPr>
    </w:p>
    <w:p w:rsidR="00592807" w:rsidRPr="00DB0920" w:rsidRDefault="00592807"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91F0E" w:rsidRPr="000D3C3A" w:rsidRDefault="00B91F0E" w:rsidP="00B062E3">
      <w:pPr>
        <w:widowControl w:val="0"/>
        <w:ind w:firstLine="567"/>
        <w:jc w:val="right"/>
        <w:rPr>
          <w:rFonts w:ascii="Sylfaen" w:hAnsi="Sylfaen"/>
          <w:b/>
          <w:sz w:val="20"/>
          <w:szCs w:val="20"/>
        </w:rPr>
      </w:pPr>
    </w:p>
    <w:p w:rsidR="00B062E3" w:rsidRPr="00874B9D" w:rsidRDefault="00B062E3" w:rsidP="00B062E3">
      <w:pPr>
        <w:widowControl w:val="0"/>
        <w:ind w:firstLine="567"/>
        <w:jc w:val="right"/>
        <w:rPr>
          <w:rFonts w:ascii="Sylfaen" w:hAnsi="Sylfaen" w:cs="Arial"/>
          <w:b/>
          <w:sz w:val="20"/>
          <w:szCs w:val="20"/>
        </w:rPr>
      </w:pPr>
      <w:r w:rsidRPr="00874B9D">
        <w:rPr>
          <w:rFonts w:ascii="Sylfaen" w:hAnsi="Sylfaen"/>
          <w:b/>
          <w:sz w:val="20"/>
          <w:szCs w:val="20"/>
        </w:rPr>
        <w:t>Приложение № 5</w:t>
      </w:r>
    </w:p>
    <w:p w:rsidR="00B062E3" w:rsidRPr="00FB1C44" w:rsidRDefault="00B062E3" w:rsidP="00B062E3">
      <w:pPr>
        <w:pStyle w:val="31"/>
        <w:widowControl w:val="0"/>
        <w:spacing w:line="240" w:lineRule="auto"/>
        <w:jc w:val="right"/>
        <w:rPr>
          <w:rFonts w:ascii="Sylfaen" w:hAnsi="Sylfaen"/>
          <w:b/>
        </w:rPr>
      </w:pPr>
      <w:r w:rsidRPr="00874B9D">
        <w:rPr>
          <w:rFonts w:ascii="Sylfaen" w:hAnsi="Sylfaen"/>
          <w:b/>
        </w:rPr>
        <w:t>к Приглашению на запрос  котировок</w:t>
      </w:r>
      <w:r w:rsidRPr="00874B9D">
        <w:rPr>
          <w:rFonts w:ascii="Sylfaen" w:hAnsi="Sylfaen" w:cs="Arial"/>
          <w:b/>
        </w:rPr>
        <w:br/>
      </w:r>
      <w:r w:rsidRPr="00874B9D">
        <w:rPr>
          <w:rFonts w:ascii="Sylfaen" w:hAnsi="Sylfaen"/>
          <w:b/>
        </w:rPr>
        <w:t xml:space="preserve">под кодом  </w:t>
      </w:r>
      <w:r w:rsidR="00907A72" w:rsidRPr="00EE070F">
        <w:rPr>
          <w:rFonts w:ascii="GHEA Grapalat" w:hAnsi="GHEA Grapalat"/>
          <w:b/>
          <w:sz w:val="16"/>
          <w:szCs w:val="16"/>
          <w:lang w:val="af-ZA"/>
        </w:rPr>
        <w:t>ԱՄԱՀ-ՓՔ-ԳՀԾՁԲ-22/71</w:t>
      </w:r>
    </w:p>
    <w:p w:rsidR="00B062E3" w:rsidRPr="00874B9D" w:rsidRDefault="00B062E3" w:rsidP="00B062E3">
      <w:pPr>
        <w:pStyle w:val="31"/>
        <w:widowControl w:val="0"/>
        <w:spacing w:line="240" w:lineRule="auto"/>
        <w:jc w:val="right"/>
        <w:rPr>
          <w:rFonts w:ascii="Sylfaen" w:hAnsi="Sylfaen"/>
          <w:b/>
        </w:rPr>
      </w:pPr>
    </w:p>
    <w:p w:rsidR="00B062E3" w:rsidRPr="004D64E0" w:rsidRDefault="00B062E3" w:rsidP="00B062E3">
      <w:pPr>
        <w:pStyle w:val="31"/>
        <w:widowControl w:val="0"/>
        <w:spacing w:line="240" w:lineRule="auto"/>
        <w:jc w:val="center"/>
        <w:rPr>
          <w:rFonts w:ascii="Sylfaen" w:hAnsi="Sylfaen"/>
          <w:sz w:val="22"/>
          <w:szCs w:val="22"/>
          <w:lang w:val="hy-AM"/>
        </w:rPr>
      </w:pPr>
      <w:r w:rsidRPr="004D64E0">
        <w:rPr>
          <w:rFonts w:ascii="Sylfaen" w:hAnsi="Sylfaen"/>
          <w:sz w:val="22"/>
          <w:szCs w:val="22"/>
        </w:rPr>
        <w:t xml:space="preserve">ГАРАНТИЯ </w:t>
      </w:r>
      <w:r w:rsidRPr="004D64E0">
        <w:rPr>
          <w:rFonts w:ascii="Sylfaen" w:hAnsi="Sylfaen"/>
          <w:sz w:val="22"/>
          <w:szCs w:val="22"/>
          <w:lang w:val="en-US"/>
        </w:rPr>
        <w:t>N</w:t>
      </w:r>
      <w:r w:rsidRPr="004D64E0">
        <w:rPr>
          <w:rFonts w:ascii="Sylfaen" w:hAnsi="Sylfaen"/>
          <w:sz w:val="22"/>
          <w:szCs w:val="22"/>
          <w:lang w:val="hy-AM"/>
        </w:rPr>
        <w:t>________</w:t>
      </w:r>
    </w:p>
    <w:p w:rsidR="00B062E3" w:rsidRPr="004D64E0" w:rsidRDefault="00B062E3" w:rsidP="00B062E3">
      <w:pPr>
        <w:widowControl w:val="0"/>
        <w:spacing w:after="160"/>
        <w:ind w:left="567" w:right="565"/>
        <w:jc w:val="center"/>
        <w:rPr>
          <w:rFonts w:ascii="Sylfaen" w:hAnsi="Sylfaen"/>
          <w:b/>
          <w:sz w:val="22"/>
          <w:szCs w:val="22"/>
        </w:rPr>
      </w:pPr>
      <w:r w:rsidRPr="004D64E0">
        <w:rPr>
          <w:rFonts w:ascii="Sylfaen" w:hAnsi="Sylfaen"/>
          <w:b/>
          <w:sz w:val="22"/>
          <w:szCs w:val="22"/>
        </w:rPr>
        <w:t>(обеспечение договора)</w:t>
      </w: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pStyle w:val="af4"/>
        <w:shd w:val="clear" w:color="auto" w:fill="FFFFFF"/>
        <w:spacing w:before="0" w:beforeAutospacing="0" w:after="0" w:afterAutospacing="0"/>
        <w:jc w:val="both"/>
        <w:rPr>
          <w:rStyle w:val="af5"/>
          <w:rFonts w:ascii="Sylfaen" w:hAnsi="Sylfaen"/>
          <w:b w:val="0"/>
          <w:bCs w:val="0"/>
          <w:sz w:val="22"/>
          <w:szCs w:val="22"/>
          <w:lang w:val="hy-AM"/>
        </w:rPr>
      </w:pPr>
      <w:r w:rsidRPr="004D64E0">
        <w:rPr>
          <w:rFonts w:ascii="Sylfaen" w:eastAsiaTheme="minorHAnsi" w:hAnsi="Sylfaen" w:cstheme="minorBidi"/>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4D64E0">
        <w:rPr>
          <w:rFonts w:ascii="Sylfaen" w:eastAsiaTheme="minorHAnsi" w:hAnsi="Sylfaen" w:cstheme="minorBidi"/>
          <w:sz w:val="22"/>
          <w:szCs w:val="22"/>
          <w:lang w:val="hy-AM"/>
        </w:rPr>
        <w:t xml:space="preserve">  </w:t>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rPr>
        <w:t xml:space="preserve">   </w:t>
      </w:r>
      <w:r w:rsidRPr="004D64E0">
        <w:rPr>
          <w:rFonts w:ascii="Sylfaen" w:eastAsiaTheme="minorHAnsi" w:hAnsi="Sylfaen" w:cstheme="minorBidi"/>
          <w:sz w:val="22"/>
          <w:szCs w:val="22"/>
        </w:rPr>
        <w:t>заключаемым</w:t>
      </w:r>
      <w:r w:rsidRPr="004D64E0">
        <w:rPr>
          <w:rStyle w:val="af5"/>
          <w:rFonts w:ascii="Sylfaen" w:hAnsi="Sylfaen"/>
          <w:sz w:val="22"/>
          <w:szCs w:val="22"/>
        </w:rPr>
        <w:t xml:space="preserve">  </w:t>
      </w:r>
      <w:proofErr w:type="gramStart"/>
      <w:r w:rsidRPr="004D64E0">
        <w:rPr>
          <w:rFonts w:ascii="Sylfaen" w:eastAsiaTheme="minorHAnsi" w:hAnsi="Sylfaen" w:cstheme="minorBidi"/>
          <w:bCs/>
          <w:sz w:val="22"/>
          <w:szCs w:val="22"/>
        </w:rPr>
        <w:t>между</w:t>
      </w:r>
      <w:proofErr w:type="gramEnd"/>
    </w:p>
    <w:p w:rsidR="00B062E3" w:rsidRPr="004D64E0" w:rsidRDefault="00B062E3" w:rsidP="00B062E3">
      <w:pPr>
        <w:pStyle w:val="af4"/>
        <w:shd w:val="clear" w:color="auto" w:fill="FFFFFF"/>
        <w:spacing w:before="0" w:beforeAutospacing="0" w:after="0" w:afterAutospacing="0"/>
        <w:jc w:val="both"/>
        <w:rPr>
          <w:rStyle w:val="af5"/>
          <w:rFonts w:ascii="Sylfaen" w:hAnsi="Sylfaen"/>
          <w:b w:val="0"/>
          <w:bCs w:val="0"/>
          <w:sz w:val="22"/>
          <w:szCs w:val="22"/>
        </w:rPr>
      </w:pPr>
      <w:r w:rsidRPr="004D64E0">
        <w:rPr>
          <w:rStyle w:val="af5"/>
          <w:rFonts w:ascii="Sylfaen" w:hAnsi="Sylfaen"/>
          <w:sz w:val="22"/>
          <w:szCs w:val="22"/>
          <w:lang w:val="hy-AM"/>
        </w:rPr>
        <w:tab/>
      </w:r>
      <w:r w:rsidRPr="004D64E0">
        <w:rPr>
          <w:rStyle w:val="af5"/>
          <w:rFonts w:ascii="Sylfaen" w:hAnsi="Sylfaen"/>
          <w:sz w:val="22"/>
          <w:szCs w:val="22"/>
          <w:lang w:val="hy-AM"/>
        </w:rPr>
        <w:tab/>
      </w:r>
      <w:r w:rsidRPr="004D64E0">
        <w:rPr>
          <w:rStyle w:val="af5"/>
          <w:rFonts w:ascii="Sylfaen" w:hAnsi="Sylfaen"/>
          <w:sz w:val="22"/>
          <w:szCs w:val="22"/>
        </w:rPr>
        <w:t xml:space="preserve">      номер заключаемого договора</w:t>
      </w:r>
      <w:r w:rsidRPr="004D64E0">
        <w:rPr>
          <w:rStyle w:val="af5"/>
          <w:rFonts w:ascii="Sylfaen" w:hAnsi="Sylfaen"/>
          <w:sz w:val="22"/>
          <w:szCs w:val="22"/>
          <w:lang w:val="hy-AM"/>
        </w:rPr>
        <w:tab/>
      </w:r>
      <w:r w:rsidRPr="004D64E0">
        <w:rPr>
          <w:rStyle w:val="af5"/>
          <w:rFonts w:ascii="Sylfaen" w:hAnsi="Sylfaen"/>
          <w:sz w:val="22"/>
          <w:szCs w:val="22"/>
          <w:lang w:val="hy-AM"/>
        </w:rPr>
        <w:tab/>
      </w:r>
      <w:r w:rsidRPr="004D64E0">
        <w:rPr>
          <w:rStyle w:val="af5"/>
          <w:rFonts w:ascii="Sylfaen" w:hAnsi="Sylfaen"/>
          <w:sz w:val="22"/>
          <w:szCs w:val="22"/>
          <w:lang w:val="hy-AM"/>
        </w:rPr>
        <w:tab/>
      </w:r>
    </w:p>
    <w:p w:rsidR="00B062E3" w:rsidRPr="004D64E0" w:rsidRDefault="00B062E3" w:rsidP="00B062E3">
      <w:pPr>
        <w:pStyle w:val="af4"/>
        <w:shd w:val="clear" w:color="auto" w:fill="FFFFFF"/>
        <w:spacing w:before="0" w:beforeAutospacing="0" w:after="0" w:afterAutospacing="0"/>
        <w:ind w:left="-142"/>
        <w:rPr>
          <w:rStyle w:val="af5"/>
          <w:rFonts w:ascii="Sylfaen" w:hAnsi="Sylfaen"/>
          <w:b w:val="0"/>
          <w:bCs w:val="0"/>
          <w:sz w:val="22"/>
          <w:szCs w:val="22"/>
          <w:lang w:val="hy-AM"/>
        </w:rPr>
      </w:pP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rPr>
        <w:t>_____</w:t>
      </w:r>
      <w:r w:rsidRPr="004D64E0">
        <w:rPr>
          <w:rFonts w:ascii="Sylfaen" w:hAnsi="Sylfaen"/>
          <w:sz w:val="22"/>
          <w:szCs w:val="22"/>
          <w:lang w:val="hy-AM"/>
        </w:rPr>
        <w:t xml:space="preserve"> </w:t>
      </w:r>
      <w:r w:rsidRPr="004D64E0">
        <w:rPr>
          <w:rFonts w:ascii="Sylfaen" w:eastAsiaTheme="minorHAnsi" w:hAnsi="Sylfaen" w:cstheme="minorBidi"/>
          <w:sz w:val="22"/>
          <w:szCs w:val="22"/>
        </w:rPr>
        <w:t xml:space="preserve">   (далее-бенефициар) и</w:t>
      </w:r>
      <w:r w:rsidRPr="004D64E0">
        <w:rPr>
          <w:rStyle w:val="af5"/>
          <w:rFonts w:ascii="Sylfaen" w:hAnsi="Sylfaen"/>
          <w:sz w:val="22"/>
          <w:szCs w:val="22"/>
        </w:rPr>
        <w:t xml:space="preserve">   </w:t>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lang w:val="hy-AM"/>
        </w:rPr>
        <w:tab/>
      </w:r>
      <w:r w:rsidRPr="004D64E0">
        <w:rPr>
          <w:rStyle w:val="af5"/>
          <w:rFonts w:ascii="Sylfaen" w:hAnsi="Sylfaen"/>
          <w:sz w:val="22"/>
          <w:szCs w:val="22"/>
          <w:u w:val="single"/>
        </w:rPr>
        <w:t>____</w:t>
      </w:r>
      <w:r w:rsidRPr="004D64E0">
        <w:rPr>
          <w:rFonts w:ascii="Sylfaen" w:eastAsiaTheme="minorHAnsi" w:hAnsi="Sylfaen" w:cstheme="minorBidi"/>
          <w:sz w:val="22"/>
          <w:szCs w:val="22"/>
        </w:rPr>
        <w:t xml:space="preserve">    </w:t>
      </w:r>
    </w:p>
    <w:p w:rsidR="00B062E3" w:rsidRPr="004D64E0" w:rsidRDefault="00B062E3" w:rsidP="00B062E3">
      <w:pPr>
        <w:pStyle w:val="af4"/>
        <w:shd w:val="clear" w:color="auto" w:fill="FFFFFF"/>
        <w:spacing w:before="0" w:beforeAutospacing="0" w:after="0" w:afterAutospacing="0"/>
        <w:ind w:left="-142"/>
        <w:rPr>
          <w:rStyle w:val="af5"/>
          <w:rFonts w:ascii="Sylfaen" w:hAnsi="Sylfaen"/>
          <w:b w:val="0"/>
          <w:sz w:val="22"/>
          <w:szCs w:val="22"/>
        </w:rPr>
      </w:pPr>
      <w:r w:rsidRPr="004D64E0">
        <w:rPr>
          <w:rStyle w:val="af5"/>
          <w:rFonts w:ascii="Sylfaen" w:hAnsi="Sylfaen"/>
          <w:sz w:val="22"/>
          <w:szCs w:val="22"/>
        </w:rPr>
        <w:t>наименование заказчика                                            наименование отобранного участника</w:t>
      </w:r>
    </w:p>
    <w:p w:rsidR="00B062E3" w:rsidRPr="004D64E0" w:rsidRDefault="00B062E3" w:rsidP="00B062E3">
      <w:pPr>
        <w:pStyle w:val="af4"/>
        <w:shd w:val="clear" w:color="auto" w:fill="FFFFFF"/>
        <w:spacing w:before="0" w:beforeAutospacing="0" w:after="0" w:afterAutospacing="0"/>
        <w:ind w:left="-142"/>
        <w:rPr>
          <w:rFonts w:ascii="Sylfaen" w:hAnsi="Sylfaen" w:cs="Sylfaen"/>
          <w:sz w:val="22"/>
          <w:szCs w:val="22"/>
          <w:vertAlign w:val="superscript"/>
          <w:lang w:val="hy-AM"/>
        </w:rPr>
      </w:pPr>
      <w:r w:rsidRPr="004D64E0">
        <w:rPr>
          <w:rStyle w:val="af5"/>
          <w:rFonts w:ascii="Sylfaen" w:hAnsi="Sylfaen"/>
          <w:sz w:val="22"/>
          <w:szCs w:val="22"/>
        </w:rPr>
        <w:t xml:space="preserve">                                                                </w:t>
      </w:r>
      <w:r w:rsidRPr="004D64E0">
        <w:rPr>
          <w:rStyle w:val="af5"/>
          <w:rFonts w:ascii="Sylfaen" w:hAnsi="Sylfaen"/>
          <w:sz w:val="22"/>
          <w:szCs w:val="22"/>
          <w:lang w:val="hy-AM"/>
        </w:rPr>
        <w:tab/>
      </w:r>
    </w:p>
    <w:p w:rsidR="00B062E3" w:rsidRPr="004D64E0" w:rsidRDefault="00B062E3" w:rsidP="00B062E3">
      <w:pPr>
        <w:pStyle w:val="af4"/>
        <w:shd w:val="clear" w:color="auto" w:fill="FFFFFF"/>
        <w:spacing w:before="0" w:beforeAutospacing="0" w:after="0" w:afterAutospacing="0"/>
        <w:jc w:val="both"/>
        <w:rPr>
          <w:rFonts w:ascii="Sylfaen" w:hAnsi="Sylfaen"/>
          <w:sz w:val="22"/>
          <w:szCs w:val="22"/>
          <w:lang w:val="hy-AM"/>
        </w:rPr>
      </w:pPr>
      <w:r w:rsidRPr="004D64E0">
        <w:rPr>
          <w:rFonts w:ascii="Sylfaen" w:eastAsiaTheme="minorHAnsi" w:hAnsi="Sylfaen" w:cstheme="minorBidi"/>
          <w:sz w:val="22"/>
          <w:szCs w:val="22"/>
        </w:rPr>
        <w:t>(далее-принципал).</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Style w:val="af5"/>
          <w:rFonts w:ascii="Sylfaen" w:hAnsi="Sylfaen"/>
          <w:sz w:val="22"/>
          <w:szCs w:val="22"/>
          <w:lang w:val="hy-AM"/>
        </w:rPr>
        <w:tab/>
      </w:r>
      <w:r w:rsidRPr="004D64E0">
        <w:rPr>
          <w:rStyle w:val="af5"/>
          <w:rFonts w:ascii="Sylfaen" w:hAnsi="Sylfaen"/>
          <w:sz w:val="22"/>
          <w:szCs w:val="22"/>
          <w:lang w:val="hy-AM"/>
        </w:rPr>
        <w:tab/>
      </w:r>
      <w:r w:rsidRPr="004D64E0">
        <w:rPr>
          <w:rFonts w:ascii="Sylfaen" w:eastAsiaTheme="minorHAnsi" w:hAnsi="Sylfaen" w:cstheme="minorBidi"/>
          <w:sz w:val="22"/>
          <w:szCs w:val="22"/>
        </w:rPr>
        <w:t xml:space="preserve"> </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4D64E0">
        <w:rPr>
          <w:rFonts w:ascii="Sylfaen" w:eastAsiaTheme="minorHAnsi" w:hAnsi="Sylfaen" w:cstheme="minorBidi"/>
          <w:sz w:val="22"/>
          <w:szCs w:val="22"/>
        </w:rPr>
        <w:t xml:space="preserve">  2.  По гарантии </w:t>
      </w:r>
      <w:r w:rsidRPr="004D64E0">
        <w:rPr>
          <w:rFonts w:ascii="Sylfaen" w:eastAsiaTheme="minorHAnsi" w:hAnsi="Sylfaen" w:cstheme="minorBidi"/>
          <w:sz w:val="22"/>
          <w:szCs w:val="22"/>
          <w:lang w:val="hy-AM"/>
        </w:rPr>
        <w:t xml:space="preserve">---------------------------------------------------------------------------- </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lang w:val="hy-AM"/>
        </w:rPr>
      </w:pPr>
      <w:r w:rsidRPr="004D64E0">
        <w:rPr>
          <w:rFonts w:ascii="Sylfaen" w:eastAsiaTheme="minorHAnsi" w:hAnsi="Sylfaen" w:cstheme="minorBidi"/>
          <w:sz w:val="22"/>
          <w:szCs w:val="22"/>
        </w:rPr>
        <w:t xml:space="preserve">                                                           наименование банка выдающего гарантию</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(далее-лицо, </w:t>
      </w:r>
      <w:proofErr w:type="gramStart"/>
      <w:r w:rsidRPr="004D64E0">
        <w:rPr>
          <w:rFonts w:ascii="Sylfaen" w:eastAsiaTheme="minorHAnsi" w:hAnsi="Sylfaen" w:cstheme="minorBidi"/>
          <w:sz w:val="22"/>
          <w:szCs w:val="22"/>
        </w:rPr>
        <w:t>выдающее</w:t>
      </w:r>
      <w:proofErr w:type="gramEnd"/>
      <w:r w:rsidRPr="004D64E0">
        <w:rPr>
          <w:rFonts w:ascii="Sylfaen" w:eastAsiaTheme="minorHAnsi" w:hAnsi="Sylfaen" w:cstheme="minorBidi"/>
          <w:sz w:val="22"/>
          <w:szCs w:val="22"/>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B062E3" w:rsidRPr="004D64E0" w:rsidRDefault="00B062E3" w:rsidP="00B062E3">
      <w:pPr>
        <w:pStyle w:val="af4"/>
        <w:shd w:val="clear" w:color="auto" w:fill="FFFFFF"/>
        <w:spacing w:before="0" w:beforeAutospacing="0" w:after="0" w:afterAutospacing="0"/>
        <w:jc w:val="center"/>
        <w:rPr>
          <w:rFonts w:ascii="Sylfaen" w:eastAsiaTheme="minorHAnsi" w:hAnsi="Sylfaen" w:cstheme="minorBidi"/>
          <w:sz w:val="22"/>
          <w:szCs w:val="22"/>
        </w:rPr>
      </w:pPr>
      <w:r w:rsidRPr="004D64E0">
        <w:rPr>
          <w:rFonts w:ascii="Sylfaen" w:eastAsiaTheme="minorHAnsi" w:hAnsi="Sylfaen" w:cstheme="minorBidi"/>
          <w:sz w:val="22"/>
          <w:szCs w:val="22"/>
        </w:rPr>
        <w:t xml:space="preserve">                                                       сумма в цифрах и прописью</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rsidR="00B062E3" w:rsidRPr="004D64E0" w:rsidRDefault="00B062E3" w:rsidP="00B062E3">
      <w:pPr>
        <w:pStyle w:val="af4"/>
        <w:shd w:val="clear" w:color="auto" w:fill="FFFFFF"/>
        <w:spacing w:before="0" w:beforeAutospacing="0" w:after="0" w:afterAutospacing="0"/>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расчетный счет</w:t>
      </w:r>
    </w:p>
    <w:p w:rsidR="00B062E3" w:rsidRPr="004D64E0" w:rsidRDefault="00B062E3" w:rsidP="00B062E3">
      <w:pPr>
        <w:pStyle w:val="af4"/>
        <w:shd w:val="clear" w:color="auto" w:fill="FFFFFF"/>
        <w:spacing w:before="0" w:beforeAutospacing="0" w:after="0" w:afterAutospacing="0"/>
        <w:ind w:firstLine="375"/>
        <w:jc w:val="both"/>
        <w:rPr>
          <w:rStyle w:val="af5"/>
          <w:rFonts w:ascii="Sylfaen" w:hAnsi="Sylfaen"/>
          <w:b w:val="0"/>
          <w:bCs w:val="0"/>
          <w:sz w:val="22"/>
          <w:szCs w:val="22"/>
        </w:rPr>
      </w:pPr>
      <w:r w:rsidRPr="004D64E0">
        <w:rPr>
          <w:rStyle w:val="af5"/>
          <w:rFonts w:ascii="Sylfaen" w:hAnsi="Sylfaen"/>
          <w:sz w:val="22"/>
          <w:szCs w:val="22"/>
        </w:rPr>
        <w:t xml:space="preserve">3. </w:t>
      </w:r>
      <w:r w:rsidRPr="004D64E0">
        <w:rPr>
          <w:rFonts w:ascii="Sylfaen" w:eastAsiaTheme="minorHAnsi" w:hAnsi="Sylfaen" w:cstheme="minorBidi"/>
          <w:sz w:val="22"/>
          <w:szCs w:val="22"/>
        </w:rPr>
        <w:t>Настоящая гарантия является безотзывной.</w:t>
      </w:r>
    </w:p>
    <w:p w:rsidR="00B062E3" w:rsidRPr="004D64E0" w:rsidRDefault="00B062E3" w:rsidP="00B062E3">
      <w:pPr>
        <w:pStyle w:val="af4"/>
        <w:shd w:val="clear" w:color="auto" w:fill="FFFFFF"/>
        <w:spacing w:before="0" w:beforeAutospacing="0" w:after="0" w:afterAutospacing="0"/>
        <w:ind w:firstLine="375"/>
        <w:jc w:val="both"/>
        <w:rPr>
          <w:rStyle w:val="af5"/>
          <w:rFonts w:ascii="Sylfaen" w:hAnsi="Sylfaen"/>
          <w:b w:val="0"/>
          <w:bCs w:val="0"/>
          <w:sz w:val="22"/>
          <w:szCs w:val="22"/>
        </w:rPr>
      </w:pP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062E3" w:rsidRPr="004D64E0" w:rsidRDefault="00B062E3" w:rsidP="00B062E3">
      <w:pPr>
        <w:pStyle w:val="af4"/>
        <w:shd w:val="clear" w:color="auto" w:fill="FFFFFF"/>
        <w:ind w:firstLine="374"/>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5. Гарантия действует со дня вступления в силу договора N________________________ заключаемого  между  бенефициаром и принципалом    </w:t>
      </w:r>
    </w:p>
    <w:p w:rsidR="00B062E3" w:rsidRPr="004D64E0" w:rsidRDefault="00B062E3" w:rsidP="00B062E3">
      <w:pPr>
        <w:pStyle w:val="af4"/>
        <w:shd w:val="clear" w:color="auto" w:fill="FFFFFF"/>
        <w:ind w:firstLine="374"/>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номер </w:t>
      </w:r>
      <w:proofErr w:type="gramStart"/>
      <w:r w:rsidRPr="004D64E0">
        <w:rPr>
          <w:rFonts w:ascii="Sylfaen" w:eastAsiaTheme="minorHAnsi" w:hAnsi="Sylfaen" w:cstheme="minorBidi"/>
          <w:sz w:val="22"/>
          <w:szCs w:val="22"/>
        </w:rPr>
        <w:t>заключаемого</w:t>
      </w:r>
      <w:proofErr w:type="gramEnd"/>
      <w:r w:rsidRPr="004D64E0">
        <w:rPr>
          <w:rFonts w:ascii="Sylfaen" w:eastAsiaTheme="minorHAnsi" w:hAnsi="Sylfaen" w:cstheme="minorBidi"/>
          <w:sz w:val="22"/>
          <w:szCs w:val="22"/>
        </w:rPr>
        <w:t xml:space="preserve"> </w:t>
      </w:r>
      <w:proofErr w:type="spellStart"/>
      <w:r w:rsidRPr="004D64E0">
        <w:rPr>
          <w:rFonts w:ascii="Sylfaen" w:eastAsiaTheme="minorHAnsi" w:hAnsi="Sylfaen" w:cstheme="minorBidi"/>
          <w:sz w:val="22"/>
          <w:szCs w:val="22"/>
        </w:rPr>
        <w:t>договара</w:t>
      </w:r>
      <w:proofErr w:type="spellEnd"/>
    </w:p>
    <w:p w:rsidR="00B062E3" w:rsidRPr="004D64E0" w:rsidRDefault="00B062E3" w:rsidP="00B062E3">
      <w:pPr>
        <w:pStyle w:val="af4"/>
        <w:shd w:val="clear" w:color="auto" w:fill="FFFFFF"/>
        <w:ind w:firstLine="374"/>
        <w:contextualSpacing/>
        <w:jc w:val="both"/>
        <w:rPr>
          <w:rFonts w:ascii="Sylfaen" w:eastAsiaTheme="minorHAnsi" w:hAnsi="Sylfaen" w:cstheme="minorBidi"/>
          <w:sz w:val="22"/>
          <w:szCs w:val="22"/>
        </w:rPr>
      </w:pPr>
    </w:p>
    <w:p w:rsidR="00B062E3" w:rsidRPr="004D64E0" w:rsidRDefault="00B062E3" w:rsidP="00B062E3">
      <w:pPr>
        <w:pStyle w:val="af4"/>
        <w:shd w:val="clear" w:color="auto" w:fill="FFFFFF"/>
        <w:contextualSpacing/>
        <w:jc w:val="both"/>
        <w:rPr>
          <w:rFonts w:ascii="Sylfaen" w:eastAsiaTheme="minorHAnsi" w:hAnsi="Sylfaen" w:cstheme="minorBidi"/>
          <w:sz w:val="22"/>
          <w:szCs w:val="22"/>
          <w:lang w:val="hy-AM"/>
        </w:rPr>
      </w:pPr>
      <w:r w:rsidRPr="004D64E0">
        <w:rPr>
          <w:rFonts w:ascii="Sylfaen" w:eastAsiaTheme="minorHAnsi" w:hAnsi="Sylfaen" w:cstheme="minorBidi"/>
          <w:sz w:val="22"/>
          <w:szCs w:val="22"/>
        </w:rPr>
        <w:t xml:space="preserve">и  действует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в</w:t>
      </w:r>
      <w:r w:rsidRPr="004D64E0">
        <w:rPr>
          <w:rFonts w:ascii="Sylfaen" w:hAnsi="Sylfaen"/>
          <w:sz w:val="22"/>
          <w:szCs w:val="22"/>
        </w:rPr>
        <w:t>ключительно</w:t>
      </w:r>
      <w:r w:rsidRPr="004D64E0">
        <w:rPr>
          <w:rFonts w:ascii="Sylfaen" w:eastAsiaTheme="minorHAnsi" w:hAnsi="Sylfaen" w:cstheme="minorBidi"/>
          <w:sz w:val="22"/>
          <w:szCs w:val="22"/>
        </w:rPr>
        <w:t xml:space="preserve">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до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девяностого </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рабочего </w:t>
      </w:r>
      <w:r w:rsidRPr="004D64E0">
        <w:rPr>
          <w:rFonts w:ascii="Sylfaen" w:eastAsiaTheme="minorHAnsi" w:hAnsi="Sylfaen" w:cstheme="minorBidi"/>
          <w:sz w:val="22"/>
          <w:szCs w:val="22"/>
          <w:lang w:val="hy-AM"/>
        </w:rPr>
        <w:t xml:space="preserve"> </w:t>
      </w:r>
      <w:proofErr w:type="gramStart"/>
      <w:r w:rsidRPr="004D64E0">
        <w:rPr>
          <w:rFonts w:ascii="Sylfaen" w:eastAsiaTheme="minorHAnsi" w:hAnsi="Sylfaen" w:cstheme="minorBidi"/>
          <w:sz w:val="22"/>
          <w:szCs w:val="22"/>
        </w:rPr>
        <w:t>дня</w:t>
      </w:r>
      <w:proofErr w:type="gramEnd"/>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следующего за днем </w:t>
      </w:r>
    </w:p>
    <w:p w:rsidR="00B062E3" w:rsidRPr="004D64E0" w:rsidRDefault="00B062E3" w:rsidP="00B062E3">
      <w:pPr>
        <w:pStyle w:val="af4"/>
        <w:shd w:val="clear" w:color="auto" w:fill="FFFFFF"/>
        <w:contextualSpacing/>
        <w:jc w:val="both"/>
        <w:rPr>
          <w:rFonts w:ascii="Sylfaen" w:eastAsiaTheme="minorHAnsi" w:hAnsi="Sylfaen" w:cstheme="minorBidi"/>
          <w:sz w:val="22"/>
          <w:szCs w:val="22"/>
          <w:lang w:val="hy-AM"/>
        </w:rPr>
      </w:pPr>
    </w:p>
    <w:p w:rsidR="00B062E3" w:rsidRPr="004D64E0" w:rsidRDefault="00B062E3" w:rsidP="00B062E3">
      <w:pPr>
        <w:pStyle w:val="af4"/>
        <w:shd w:val="clear" w:color="auto" w:fill="FFFFFF"/>
        <w:contextualSpacing/>
        <w:jc w:val="center"/>
        <w:rPr>
          <w:rFonts w:ascii="Sylfaen" w:eastAsiaTheme="minorHAnsi" w:hAnsi="Sylfaen" w:cstheme="minorBidi"/>
          <w:sz w:val="22"/>
          <w:szCs w:val="22"/>
        </w:rPr>
      </w:pPr>
      <w:r w:rsidRPr="004D64E0">
        <w:rPr>
          <w:rFonts w:ascii="Sylfaen" w:eastAsiaTheme="minorHAnsi" w:hAnsi="Sylfaen" w:cstheme="minorBidi"/>
          <w:sz w:val="22"/>
          <w:szCs w:val="22"/>
          <w:lang w:val="hy-AM"/>
        </w:rPr>
        <w:t>--------------------------------------------------------</w:t>
      </w:r>
      <w:r w:rsidRPr="004D64E0">
        <w:rPr>
          <w:rFonts w:ascii="Sylfaen" w:eastAsiaTheme="minorHAnsi" w:hAnsi="Sylfaen" w:cstheme="minorBidi"/>
          <w:sz w:val="22"/>
          <w:szCs w:val="22"/>
        </w:rPr>
        <w:t>------------------</w:t>
      </w:r>
      <w:r w:rsidRPr="004D64E0">
        <w:rPr>
          <w:rFonts w:ascii="Sylfaen" w:eastAsiaTheme="minorHAnsi" w:hAnsi="Sylfaen" w:cstheme="minorBidi"/>
          <w:sz w:val="22"/>
          <w:szCs w:val="22"/>
          <w:lang w:val="hy-AM"/>
        </w:rPr>
        <w:t>----------------------</w:t>
      </w:r>
      <w:r w:rsidRPr="004D64E0">
        <w:rPr>
          <w:rFonts w:ascii="Sylfaen" w:eastAsiaTheme="minorHAnsi" w:hAnsi="Sylfaen" w:cstheme="minorBidi"/>
          <w:sz w:val="22"/>
          <w:szCs w:val="22"/>
        </w:rPr>
        <w:t xml:space="preserve">----------- </w:t>
      </w:r>
      <w:r w:rsidRPr="004D64E0">
        <w:rPr>
          <w:rFonts w:ascii="Sylfaen" w:eastAsiaTheme="minorHAnsi" w:hAnsi="Sylfaen" w:cstheme="minorBidi"/>
          <w:sz w:val="22"/>
          <w:szCs w:val="22"/>
          <w:lang w:val="hy-AM"/>
        </w:rPr>
        <w:t>.</w:t>
      </w:r>
      <w:r w:rsidRPr="004D64E0">
        <w:rPr>
          <w:rFonts w:ascii="Sylfaen" w:eastAsiaTheme="minorHAnsi" w:hAnsi="Sylfaen" w:cstheme="minorBidi"/>
          <w:sz w:val="22"/>
          <w:szCs w:val="22"/>
        </w:rPr>
        <w:t xml:space="preserve">                    </w:t>
      </w:r>
      <w:r w:rsidRPr="004D64E0">
        <w:rPr>
          <w:rFonts w:ascii="Sylfaen" w:hAnsi="Sylfaen"/>
          <w:sz w:val="22"/>
          <w:szCs w:val="22"/>
        </w:rPr>
        <w:t>крайний   срок</w:t>
      </w:r>
      <w:r w:rsidRPr="004D64E0">
        <w:rPr>
          <w:rFonts w:ascii="Sylfaen" w:eastAsiaTheme="minorHAnsi" w:hAnsi="Sylfaen" w:cstheme="minorBidi"/>
          <w:sz w:val="22"/>
          <w:szCs w:val="22"/>
        </w:rPr>
        <w:t xml:space="preserve"> оказания услуг</w:t>
      </w:r>
      <w:r w:rsidRPr="004D64E0">
        <w:rPr>
          <w:rFonts w:ascii="Sylfaen" w:hAnsi="Sylfaen"/>
          <w:sz w:val="22"/>
          <w:szCs w:val="22"/>
        </w:rPr>
        <w:t>, предусмотренный заключаемым договором, включая гарантийный срок</w:t>
      </w:r>
    </w:p>
    <w:p w:rsidR="00B062E3" w:rsidRPr="004D64E0" w:rsidRDefault="00B062E3" w:rsidP="00B062E3">
      <w:pPr>
        <w:pStyle w:val="af4"/>
        <w:shd w:val="clear" w:color="auto" w:fill="FFFFFF"/>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В день предоставления гарантии лицо, выдающее гарантию, с официального адреса</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4D64E0">
        <w:rPr>
          <w:rFonts w:ascii="Sylfaen" w:eastAsiaTheme="minorHAnsi" w:hAnsi="Sylfaen" w:cstheme="minorBidi"/>
          <w:sz w:val="22"/>
          <w:szCs w:val="22"/>
        </w:rPr>
        <w:t>закупкок</w:t>
      </w:r>
      <w:proofErr w:type="spellEnd"/>
      <w:r w:rsidRPr="004D64E0">
        <w:rPr>
          <w:rFonts w:ascii="Sylfaen" w:eastAsiaTheme="minorHAnsi" w:hAnsi="Sylfaen" w:cstheme="minorBidi"/>
          <w:sz w:val="22"/>
          <w:szCs w:val="22"/>
        </w:rPr>
        <w:t xml:space="preserve">, организованной с целью заключения договора упомянутого в пункте 1 настоящей гарантии. </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B062E3" w:rsidRPr="004D64E0" w:rsidRDefault="00B062E3" w:rsidP="00B062E3">
      <w:pPr>
        <w:pStyle w:val="af4"/>
        <w:shd w:val="clear" w:color="auto" w:fill="FFFFFF"/>
        <w:ind w:firstLine="374"/>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1) копии заключенного договора N</w:t>
      </w:r>
      <w:r w:rsidRPr="004D64E0">
        <w:rPr>
          <w:rFonts w:ascii="Sylfaen" w:eastAsiaTheme="minorHAnsi" w:hAnsi="Sylfaen" w:cstheme="minorBidi"/>
          <w:sz w:val="22"/>
          <w:szCs w:val="22"/>
          <w:lang w:val="hy-AM"/>
        </w:rPr>
        <w:t xml:space="preserve"> </w:t>
      </w:r>
      <w:r w:rsidRPr="004D64E0">
        <w:rPr>
          <w:rFonts w:ascii="Sylfaen" w:eastAsiaTheme="minorHAnsi" w:hAnsi="Sylfaen" w:cstheme="minorBidi"/>
          <w:sz w:val="22"/>
          <w:szCs w:val="22"/>
        </w:rPr>
        <w:t xml:space="preserve">_____________________, включая </w:t>
      </w:r>
    </w:p>
    <w:p w:rsidR="00B062E3" w:rsidRPr="004D64E0" w:rsidRDefault="00B062E3" w:rsidP="00B062E3">
      <w:pPr>
        <w:pStyle w:val="af4"/>
        <w:shd w:val="clear" w:color="auto" w:fill="FFFFFF"/>
        <w:contextualSpacing/>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номер </w:t>
      </w:r>
      <w:proofErr w:type="gramStart"/>
      <w:r w:rsidRPr="004D64E0">
        <w:rPr>
          <w:rFonts w:ascii="Sylfaen" w:eastAsiaTheme="minorHAnsi" w:hAnsi="Sylfaen" w:cstheme="minorBidi"/>
          <w:sz w:val="22"/>
          <w:szCs w:val="22"/>
        </w:rPr>
        <w:t>заключаемого</w:t>
      </w:r>
      <w:proofErr w:type="gramEnd"/>
      <w:r w:rsidRPr="004D64E0">
        <w:rPr>
          <w:rFonts w:ascii="Sylfaen" w:eastAsiaTheme="minorHAnsi" w:hAnsi="Sylfaen" w:cstheme="minorBidi"/>
          <w:sz w:val="22"/>
          <w:szCs w:val="22"/>
        </w:rPr>
        <w:t xml:space="preserve"> </w:t>
      </w:r>
      <w:proofErr w:type="spellStart"/>
      <w:r w:rsidRPr="004D64E0">
        <w:rPr>
          <w:rFonts w:ascii="Sylfaen" w:eastAsiaTheme="minorHAnsi" w:hAnsi="Sylfaen" w:cstheme="minorBidi"/>
          <w:sz w:val="22"/>
          <w:szCs w:val="22"/>
        </w:rPr>
        <w:t>договара</w:t>
      </w:r>
      <w:proofErr w:type="spellEnd"/>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копии внесенных  в него изменений, дополнительных соглашений,</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2) уведомление об одностороннем расторжении контракта бенефициаром опубликованное в </w:t>
      </w:r>
      <w:proofErr w:type="gramStart"/>
      <w:r w:rsidRPr="004D64E0">
        <w:rPr>
          <w:rFonts w:ascii="Sylfaen" w:eastAsiaTheme="minorHAnsi" w:hAnsi="Sylfaen" w:cstheme="minorBidi"/>
          <w:sz w:val="22"/>
          <w:szCs w:val="22"/>
        </w:rPr>
        <w:t>бюллетене</w:t>
      </w:r>
      <w:proofErr w:type="gramEnd"/>
      <w:r w:rsidRPr="004D64E0">
        <w:rPr>
          <w:rFonts w:ascii="Sylfaen" w:eastAsiaTheme="minorHAnsi" w:hAnsi="Sylfaen" w:cstheme="minorBidi"/>
          <w:sz w:val="22"/>
          <w:szCs w:val="22"/>
        </w:rPr>
        <w:t xml:space="preserve"> действующем по адресу </w:t>
      </w:r>
      <w:hyperlink r:id="rId11" w:history="1">
        <w:r w:rsidRPr="004D64E0">
          <w:rPr>
            <w:rStyle w:val="a9"/>
            <w:rFonts w:ascii="Sylfaen" w:hAnsi="Sylfaen"/>
            <w:sz w:val="22"/>
            <w:szCs w:val="22"/>
            <w:lang w:val="hy-AM"/>
          </w:rPr>
          <w:t>www.procurement.am</w:t>
        </w:r>
      </w:hyperlink>
      <w:r w:rsidRPr="004D64E0">
        <w:rPr>
          <w:rFonts w:ascii="Sylfaen" w:eastAsiaTheme="minorHAnsi" w:hAnsi="Sylfaen" w:cstheme="minorBidi"/>
          <w:sz w:val="22"/>
          <w:szCs w:val="22"/>
        </w:rPr>
        <w:t xml:space="preserve"> .</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7.</w:t>
      </w:r>
      <w:r w:rsidRPr="004D64E0">
        <w:rPr>
          <w:rFonts w:ascii="Sylfaen" w:hAnsi="Sylfaen"/>
          <w:sz w:val="22"/>
          <w:szCs w:val="22"/>
        </w:rPr>
        <w:t xml:space="preserve"> </w:t>
      </w:r>
      <w:r w:rsidRPr="004D64E0">
        <w:rPr>
          <w:rFonts w:ascii="Sylfaen" w:eastAsiaTheme="minorHAnsi" w:hAnsi="Sylfaen"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8.</w:t>
      </w:r>
      <w:r w:rsidRPr="004D64E0">
        <w:rPr>
          <w:rFonts w:ascii="Sylfaen" w:hAnsi="Sylfaen"/>
          <w:sz w:val="22"/>
          <w:szCs w:val="22"/>
        </w:rPr>
        <w:t xml:space="preserve"> </w:t>
      </w:r>
      <w:r w:rsidRPr="004D64E0">
        <w:rPr>
          <w:rFonts w:ascii="Sylfaen" w:eastAsiaTheme="minorHAnsi" w:hAnsi="Sylfaen" w:cstheme="minorBidi"/>
          <w:sz w:val="22"/>
          <w:szCs w:val="22"/>
        </w:rPr>
        <w:t>Лицо, выдающее гарантию, отклоняет требование бенефициара, если:</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1) требование или прилагаемые документы не соответствуют условиям настоящей гарантии,</w:t>
      </w:r>
    </w:p>
    <w:p w:rsidR="00B062E3" w:rsidRPr="004D64E0" w:rsidRDefault="00B062E3" w:rsidP="00B062E3">
      <w:pPr>
        <w:pStyle w:val="af4"/>
        <w:shd w:val="clear" w:color="auto" w:fill="FFFFFF"/>
        <w:spacing w:before="0" w:beforeAutospacing="0" w:after="0" w:afterAutospacing="0"/>
        <w:ind w:firstLine="375"/>
        <w:rPr>
          <w:rFonts w:ascii="Sylfaen" w:eastAsiaTheme="minorHAnsi" w:hAnsi="Sylfaen" w:cstheme="minorBidi"/>
          <w:sz w:val="22"/>
          <w:szCs w:val="22"/>
        </w:rPr>
      </w:pPr>
      <w:r w:rsidRPr="004D64E0">
        <w:rPr>
          <w:rFonts w:ascii="Sylfaen" w:eastAsiaTheme="minorHAnsi" w:hAnsi="Sylfaen" w:cstheme="minorBidi"/>
          <w:sz w:val="22"/>
          <w:szCs w:val="22"/>
        </w:rPr>
        <w:t>2) требование представлено по истечении срока, установленного гарантией.</w:t>
      </w:r>
    </w:p>
    <w:p w:rsidR="00B062E3" w:rsidRPr="004D64E0" w:rsidRDefault="00B062E3" w:rsidP="00B062E3">
      <w:pPr>
        <w:pStyle w:val="af4"/>
        <w:shd w:val="clear" w:color="auto" w:fill="FFFFFF"/>
        <w:spacing w:before="0" w:beforeAutospacing="0" w:after="0" w:afterAutospacing="0"/>
        <w:ind w:firstLine="375"/>
        <w:rPr>
          <w:rFonts w:ascii="Sylfaen" w:eastAsiaTheme="minorHAnsi" w:hAnsi="Sylfaen" w:cstheme="minorBidi"/>
          <w:sz w:val="22"/>
          <w:szCs w:val="22"/>
        </w:rPr>
      </w:pPr>
      <w:r w:rsidRPr="004D64E0">
        <w:rPr>
          <w:rFonts w:ascii="Sylfaen" w:eastAsiaTheme="minorHAnsi" w:hAnsi="Sylfaen"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062E3" w:rsidRPr="004D64E0" w:rsidRDefault="00B062E3" w:rsidP="00B062E3">
      <w:pPr>
        <w:pStyle w:val="af4"/>
        <w:shd w:val="clear" w:color="auto" w:fill="FFFFFF"/>
        <w:spacing w:before="0" w:beforeAutospacing="0" w:after="0" w:afterAutospacing="0"/>
        <w:ind w:firstLine="375"/>
        <w:rPr>
          <w:rFonts w:ascii="Sylfaen" w:eastAsiaTheme="minorHAnsi" w:hAnsi="Sylfaen" w:cstheme="minorBidi"/>
          <w:sz w:val="22"/>
          <w:szCs w:val="22"/>
        </w:rPr>
      </w:pPr>
      <w:r w:rsidRPr="004D64E0">
        <w:rPr>
          <w:rFonts w:ascii="Sylfaen" w:eastAsiaTheme="minorHAnsi" w:hAnsi="Sylfaen" w:cstheme="minorBidi"/>
          <w:sz w:val="22"/>
          <w:szCs w:val="22"/>
        </w:rPr>
        <w:t xml:space="preserve"> 10. К настоящей гарантии применяются соответствующие положения Гражданского кодекса Республики Армения</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r w:rsidRPr="004D64E0">
        <w:rPr>
          <w:rFonts w:ascii="Sylfaen" w:eastAsiaTheme="minorHAnsi" w:hAnsi="Sylfaen"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rsidR="00B062E3" w:rsidRPr="004D64E0" w:rsidRDefault="00B062E3" w:rsidP="00B062E3">
      <w:pPr>
        <w:pStyle w:val="af4"/>
        <w:shd w:val="clear" w:color="auto" w:fill="FFFFFF"/>
        <w:spacing w:before="0" w:beforeAutospacing="0" w:after="0" w:afterAutospacing="0"/>
        <w:ind w:firstLine="375"/>
        <w:jc w:val="both"/>
        <w:rPr>
          <w:rFonts w:ascii="Sylfaen" w:hAnsi="Sylfaen"/>
          <w:sz w:val="22"/>
          <w:szCs w:val="22"/>
          <w:u w:val="single"/>
          <w:lang w:val="hy-AM"/>
        </w:rPr>
      </w:pPr>
      <w:r w:rsidRPr="004D64E0">
        <w:rPr>
          <w:rFonts w:ascii="Sylfaen" w:hAnsi="Sylfaen"/>
          <w:sz w:val="22"/>
          <w:szCs w:val="22"/>
          <w:lang w:val="hy-AM"/>
        </w:rPr>
        <w:t>Руководитель исполнительного органа</w:t>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p>
    <w:p w:rsidR="00B062E3" w:rsidRPr="004D64E0" w:rsidRDefault="00B062E3" w:rsidP="00B062E3">
      <w:pPr>
        <w:pStyle w:val="af4"/>
        <w:shd w:val="clear" w:color="auto" w:fill="FFFFFF"/>
        <w:spacing w:before="0" w:beforeAutospacing="0" w:after="0" w:afterAutospacing="0"/>
        <w:ind w:firstLine="375"/>
        <w:jc w:val="both"/>
        <w:rPr>
          <w:rFonts w:ascii="Sylfaen" w:hAnsi="Sylfaen"/>
          <w:sz w:val="22"/>
          <w:szCs w:val="22"/>
          <w:lang w:val="hy-AM"/>
        </w:rPr>
      </w:pP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r w:rsidRPr="004D64E0">
        <w:rPr>
          <w:rFonts w:ascii="Sylfaen" w:hAnsi="Sylfaen"/>
          <w:sz w:val="22"/>
          <w:szCs w:val="22"/>
          <w:u w:val="single"/>
          <w:lang w:val="hy-AM"/>
        </w:rPr>
        <w:tab/>
      </w:r>
    </w:p>
    <w:p w:rsidR="00B062E3" w:rsidRPr="004D64E0" w:rsidRDefault="00B062E3" w:rsidP="00B062E3">
      <w:pPr>
        <w:pStyle w:val="af4"/>
        <w:shd w:val="clear" w:color="auto" w:fill="FFFFFF"/>
        <w:spacing w:before="0" w:beforeAutospacing="0" w:after="0" w:afterAutospacing="0"/>
        <w:rPr>
          <w:rFonts w:ascii="Sylfaen" w:hAnsi="Sylfaen" w:cs="Sylfaen"/>
          <w:sz w:val="22"/>
          <w:szCs w:val="22"/>
          <w:vertAlign w:val="superscript"/>
        </w:rPr>
      </w:pPr>
      <w:r w:rsidRPr="004D64E0">
        <w:rPr>
          <w:rFonts w:ascii="Sylfaen" w:hAnsi="Sylfaen" w:cs="Sylfaen"/>
          <w:sz w:val="22"/>
          <w:szCs w:val="22"/>
          <w:vertAlign w:val="superscript"/>
          <w:lang w:val="hy-AM"/>
        </w:rPr>
        <w:t xml:space="preserve">                                                        </w:t>
      </w:r>
      <w:r w:rsidRPr="004D64E0">
        <w:rPr>
          <w:rFonts w:ascii="Sylfaen" w:hAnsi="Sylfaen" w:cs="Sylfaen"/>
          <w:sz w:val="22"/>
          <w:szCs w:val="22"/>
          <w:vertAlign w:val="superscript"/>
        </w:rPr>
        <w:t>число, месяц, год</w:t>
      </w: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lang w:val="hy-AM"/>
        </w:rPr>
      </w:pPr>
    </w:p>
    <w:p w:rsidR="00B062E3" w:rsidRPr="004D64E0" w:rsidRDefault="00B062E3" w:rsidP="00B062E3">
      <w:pPr>
        <w:pStyle w:val="af4"/>
        <w:shd w:val="clear" w:color="auto" w:fill="FFFFFF"/>
        <w:spacing w:before="0" w:beforeAutospacing="0" w:after="0" w:afterAutospacing="0"/>
        <w:ind w:firstLine="375"/>
        <w:jc w:val="both"/>
        <w:rPr>
          <w:rFonts w:ascii="Sylfaen" w:eastAsiaTheme="minorHAnsi" w:hAnsi="Sylfaen" w:cstheme="minorBidi"/>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jc w:val="right"/>
        <w:rPr>
          <w:rFonts w:ascii="Sylfaen" w:hAnsi="Sylfaen"/>
          <w:i/>
          <w:sz w:val="22"/>
          <w:szCs w:val="22"/>
        </w:rPr>
      </w:pPr>
    </w:p>
    <w:p w:rsidR="00B062E3" w:rsidRPr="004D64E0" w:rsidRDefault="00B062E3" w:rsidP="00B062E3">
      <w:pPr>
        <w:widowControl w:val="0"/>
        <w:spacing w:after="160"/>
        <w:jc w:val="right"/>
        <w:rPr>
          <w:rFonts w:ascii="Sylfaen" w:hAnsi="Sylfaen"/>
          <w:i/>
          <w:sz w:val="22"/>
          <w:szCs w:val="22"/>
        </w:rPr>
      </w:pPr>
    </w:p>
    <w:p w:rsidR="00B062E3" w:rsidRPr="004D64E0" w:rsidRDefault="00B062E3" w:rsidP="00B062E3">
      <w:pPr>
        <w:widowControl w:val="0"/>
        <w:spacing w:after="160"/>
        <w:jc w:val="right"/>
        <w:rPr>
          <w:rFonts w:ascii="Sylfaen" w:hAnsi="Sylfaen"/>
          <w:i/>
          <w:sz w:val="22"/>
          <w:szCs w:val="22"/>
        </w:rPr>
      </w:pPr>
    </w:p>
    <w:p w:rsidR="00B062E3" w:rsidRPr="004D64E0" w:rsidRDefault="00B062E3" w:rsidP="00B062E3">
      <w:pPr>
        <w:widowControl w:val="0"/>
        <w:spacing w:after="160"/>
        <w:jc w:val="right"/>
        <w:rPr>
          <w:rFonts w:ascii="Sylfaen" w:hAnsi="Sylfaen"/>
          <w:i/>
          <w:sz w:val="22"/>
          <w:szCs w:val="22"/>
        </w:rPr>
      </w:pPr>
    </w:p>
    <w:p w:rsidR="00B062E3" w:rsidRPr="004D64E0" w:rsidRDefault="00B062E3" w:rsidP="00B062E3">
      <w:pPr>
        <w:widowControl w:val="0"/>
        <w:spacing w:after="160"/>
        <w:jc w:val="right"/>
        <w:rPr>
          <w:rFonts w:ascii="Sylfaen" w:hAnsi="Sylfaen"/>
          <w:i/>
          <w:sz w:val="22"/>
          <w:szCs w:val="22"/>
        </w:rPr>
      </w:pPr>
    </w:p>
    <w:p w:rsidR="00B062E3" w:rsidRPr="00874B9D" w:rsidRDefault="00B062E3" w:rsidP="00B062E3">
      <w:pPr>
        <w:jc w:val="right"/>
        <w:rPr>
          <w:rFonts w:ascii="Sylfaen" w:hAnsi="Sylfaen" w:cs="GHEA Grapalat"/>
          <w:i/>
          <w:sz w:val="20"/>
          <w:szCs w:val="20"/>
        </w:rPr>
      </w:pPr>
      <w:r w:rsidRPr="004D64E0">
        <w:rPr>
          <w:rFonts w:ascii="Sylfaen" w:hAnsi="Sylfaen"/>
          <w:i/>
          <w:sz w:val="22"/>
          <w:szCs w:val="22"/>
        </w:rPr>
        <w:br w:type="page"/>
      </w:r>
      <w:r w:rsidRPr="00874B9D">
        <w:rPr>
          <w:rFonts w:ascii="Sylfaen" w:hAnsi="Sylfaen"/>
          <w:i/>
          <w:sz w:val="20"/>
          <w:szCs w:val="20"/>
        </w:rPr>
        <w:lastRenderedPageBreak/>
        <w:t>Приложение № 5.1</w:t>
      </w:r>
    </w:p>
    <w:p w:rsidR="00B062E3" w:rsidRPr="00874B9D" w:rsidRDefault="00B062E3" w:rsidP="00B062E3">
      <w:pPr>
        <w:widowControl w:val="0"/>
        <w:jc w:val="right"/>
        <w:rPr>
          <w:rFonts w:ascii="Sylfaen" w:hAnsi="Sylfaen"/>
          <w:i/>
          <w:sz w:val="20"/>
          <w:szCs w:val="20"/>
        </w:rPr>
      </w:pPr>
      <w:r w:rsidRPr="00874B9D">
        <w:rPr>
          <w:rFonts w:ascii="Sylfaen" w:hAnsi="Sylfaen"/>
          <w:i/>
          <w:sz w:val="20"/>
          <w:szCs w:val="20"/>
        </w:rPr>
        <w:t xml:space="preserve">к Приглашению на </w:t>
      </w:r>
      <w:r w:rsidRPr="00874B9D">
        <w:rPr>
          <w:rFonts w:ascii="Sylfaen" w:hAnsi="Sylfaen"/>
          <w:b/>
          <w:sz w:val="20"/>
          <w:szCs w:val="20"/>
        </w:rPr>
        <w:t>запрос  котировок</w:t>
      </w:r>
      <w:r w:rsidRPr="00874B9D">
        <w:rPr>
          <w:rFonts w:ascii="Sylfaen" w:hAnsi="Sylfaen"/>
          <w:i/>
          <w:sz w:val="20"/>
          <w:szCs w:val="20"/>
        </w:rPr>
        <w:t xml:space="preserve"> </w:t>
      </w:r>
    </w:p>
    <w:p w:rsidR="00B062E3" w:rsidRDefault="00B062E3" w:rsidP="00592807">
      <w:pPr>
        <w:pStyle w:val="31"/>
        <w:widowControl w:val="0"/>
        <w:spacing w:line="240" w:lineRule="auto"/>
        <w:jc w:val="right"/>
        <w:rPr>
          <w:rFonts w:ascii="Sylfaen" w:hAnsi="Sylfaen"/>
          <w:b/>
          <w:lang w:val="af-ZA"/>
        </w:rPr>
      </w:pPr>
      <w:r w:rsidRPr="00874B9D">
        <w:rPr>
          <w:rFonts w:ascii="Sylfaen" w:hAnsi="Sylfaen"/>
          <w:i/>
        </w:rPr>
        <w:t xml:space="preserve">под кодом  </w:t>
      </w:r>
      <w:r w:rsidR="00907A72" w:rsidRPr="00EE070F">
        <w:rPr>
          <w:rFonts w:ascii="GHEA Grapalat" w:hAnsi="GHEA Grapalat"/>
          <w:b/>
          <w:sz w:val="16"/>
          <w:szCs w:val="16"/>
          <w:lang w:val="af-ZA"/>
        </w:rPr>
        <w:t>ԱՄԱՀ-ՓՔ-ԳՀԾՁԲ-22/71</w:t>
      </w:r>
    </w:p>
    <w:p w:rsidR="00592807" w:rsidRPr="004D64E0" w:rsidRDefault="00592807" w:rsidP="00592807">
      <w:pPr>
        <w:pStyle w:val="31"/>
        <w:widowControl w:val="0"/>
        <w:spacing w:line="240" w:lineRule="auto"/>
        <w:jc w:val="right"/>
        <w:rPr>
          <w:rFonts w:ascii="Sylfaen" w:hAnsi="Sylfaen" w:cs="Sylfaen"/>
          <w:b/>
          <w:sz w:val="22"/>
          <w:szCs w:val="22"/>
        </w:rPr>
      </w:pPr>
    </w:p>
    <w:p w:rsidR="00B062E3" w:rsidRPr="004D64E0" w:rsidRDefault="00B062E3" w:rsidP="00B062E3">
      <w:pPr>
        <w:widowControl w:val="0"/>
        <w:jc w:val="center"/>
        <w:rPr>
          <w:rFonts w:ascii="Sylfaen" w:hAnsi="Sylfaen" w:cs="GHEA Grapalat"/>
          <w:b/>
          <w:sz w:val="22"/>
          <w:szCs w:val="22"/>
        </w:rPr>
      </w:pPr>
      <w:r w:rsidRPr="004D64E0">
        <w:rPr>
          <w:rFonts w:ascii="Sylfaen" w:hAnsi="Sylfaen"/>
          <w:b/>
          <w:sz w:val="22"/>
          <w:szCs w:val="22"/>
        </w:rPr>
        <w:t xml:space="preserve">СОГЛАШЕНИЕ О НЕУСТОЙКЕ </w:t>
      </w:r>
    </w:p>
    <w:p w:rsidR="00B062E3" w:rsidRPr="004D64E0" w:rsidRDefault="00B062E3" w:rsidP="00B062E3">
      <w:pPr>
        <w:widowControl w:val="0"/>
        <w:spacing w:after="160"/>
        <w:jc w:val="center"/>
        <w:rPr>
          <w:rFonts w:ascii="Sylfaen" w:hAnsi="Sylfaen" w:cs="GHEA Grapalat"/>
          <w:b/>
          <w:sz w:val="22"/>
          <w:szCs w:val="22"/>
        </w:rPr>
      </w:pPr>
      <w:r w:rsidRPr="004D64E0">
        <w:rPr>
          <w:rFonts w:ascii="Sylfaen" w:hAnsi="Sylfaen"/>
          <w:b/>
          <w:sz w:val="22"/>
          <w:szCs w:val="22"/>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062E3" w:rsidRPr="004D64E0" w:rsidTr="00086352">
        <w:tc>
          <w:tcPr>
            <w:tcW w:w="4786" w:type="dxa"/>
          </w:tcPr>
          <w:p w:rsidR="00B062E3" w:rsidRPr="004D64E0" w:rsidRDefault="00B062E3" w:rsidP="00086352">
            <w:pPr>
              <w:widowControl w:val="0"/>
              <w:spacing w:after="160"/>
              <w:rPr>
                <w:rFonts w:ascii="Sylfaen" w:hAnsi="Sylfaen" w:cs="GHEA Grapalat"/>
                <w:b/>
                <w:sz w:val="22"/>
                <w:szCs w:val="22"/>
                <w:lang w:val="en-US"/>
              </w:rPr>
            </w:pPr>
            <w:r w:rsidRPr="004D64E0">
              <w:rPr>
                <w:rFonts w:ascii="Sylfaen" w:hAnsi="Sylfaen"/>
                <w:sz w:val="22"/>
                <w:szCs w:val="22"/>
              </w:rPr>
              <w:t>г. Ереван</w:t>
            </w:r>
          </w:p>
        </w:tc>
        <w:tc>
          <w:tcPr>
            <w:tcW w:w="4500" w:type="dxa"/>
          </w:tcPr>
          <w:p w:rsidR="00B062E3" w:rsidRPr="004D64E0" w:rsidRDefault="00B062E3" w:rsidP="00086352">
            <w:pPr>
              <w:widowControl w:val="0"/>
              <w:spacing w:after="160"/>
              <w:jc w:val="right"/>
              <w:rPr>
                <w:rFonts w:ascii="Sylfaen" w:hAnsi="Sylfaen" w:cs="GHEA Grapalat"/>
                <w:b/>
                <w:sz w:val="22"/>
                <w:szCs w:val="22"/>
              </w:rPr>
            </w:pPr>
            <w:r w:rsidRPr="004D64E0">
              <w:rPr>
                <w:rFonts w:ascii="Sylfaen" w:hAnsi="Sylfaen"/>
                <w:sz w:val="22"/>
                <w:szCs w:val="22"/>
              </w:rPr>
              <w:t>"</w:t>
            </w:r>
            <w:r w:rsidRPr="004D64E0">
              <w:rPr>
                <w:rFonts w:ascii="Sylfaen" w:hAnsi="Sylfaen"/>
                <w:sz w:val="22"/>
                <w:szCs w:val="22"/>
                <w:lang w:val="en-US"/>
              </w:rPr>
              <w:tab/>
            </w:r>
            <w:r w:rsidRPr="004D64E0">
              <w:rPr>
                <w:rFonts w:ascii="Sylfaen" w:hAnsi="Sylfaen"/>
                <w:sz w:val="22"/>
                <w:szCs w:val="22"/>
              </w:rPr>
              <w:t xml:space="preserve">" </w:t>
            </w:r>
            <w:r w:rsidRPr="004D64E0">
              <w:rPr>
                <w:rFonts w:ascii="Sylfaen" w:hAnsi="Sylfaen"/>
                <w:sz w:val="22"/>
                <w:szCs w:val="22"/>
                <w:lang w:val="en-US"/>
              </w:rPr>
              <w:tab/>
            </w:r>
            <w:r w:rsidRPr="004D64E0">
              <w:rPr>
                <w:rFonts w:ascii="Sylfaen" w:hAnsi="Sylfaen"/>
                <w:sz w:val="22"/>
                <w:szCs w:val="22"/>
              </w:rPr>
              <w:t>20</w:t>
            </w:r>
            <w:r>
              <w:rPr>
                <w:rFonts w:ascii="Sylfaen" w:hAnsi="Sylfaen"/>
                <w:sz w:val="22"/>
                <w:szCs w:val="22"/>
                <w:lang w:val="en-US"/>
              </w:rPr>
              <w:t>22</w:t>
            </w:r>
            <w:r w:rsidRPr="004D64E0">
              <w:rPr>
                <w:rFonts w:ascii="Sylfaen" w:hAnsi="Sylfaen"/>
                <w:sz w:val="22"/>
                <w:szCs w:val="22"/>
              </w:rPr>
              <w:t>г.</w:t>
            </w:r>
            <w:r w:rsidRPr="004D64E0">
              <w:rPr>
                <w:rStyle w:val="af6"/>
                <w:rFonts w:ascii="Sylfaen" w:hAnsi="Sylfaen"/>
                <w:sz w:val="22"/>
                <w:szCs w:val="22"/>
              </w:rPr>
              <w:footnoteReference w:customMarkFollows="1" w:id="15"/>
              <w:t>**</w:t>
            </w:r>
          </w:p>
        </w:tc>
      </w:tr>
    </w:tbl>
    <w:p w:rsidR="00B062E3" w:rsidRPr="004D64E0" w:rsidRDefault="00B062E3" w:rsidP="00B062E3">
      <w:pPr>
        <w:widowControl w:val="0"/>
        <w:jc w:val="both"/>
        <w:rPr>
          <w:rFonts w:ascii="Sylfaen" w:hAnsi="Sylfaen" w:cs="GHEA Grapalat"/>
          <w:sz w:val="22"/>
          <w:szCs w:val="22"/>
          <w:u w:val="single"/>
          <w:vertAlign w:val="subscript"/>
        </w:rPr>
      </w:pPr>
      <w:r w:rsidRPr="004D64E0">
        <w:rPr>
          <w:rFonts w:ascii="Sylfaen" w:hAnsi="Sylfaen"/>
          <w:sz w:val="22"/>
          <w:szCs w:val="22"/>
        </w:rPr>
        <w:t>_______________________________________________, в лице директора Компании,</w:t>
      </w:r>
    </w:p>
    <w:p w:rsidR="00B062E3" w:rsidRPr="004D64E0" w:rsidRDefault="00B062E3" w:rsidP="00B062E3">
      <w:pPr>
        <w:widowControl w:val="0"/>
        <w:spacing w:after="160"/>
        <w:ind w:left="1843"/>
        <w:jc w:val="both"/>
        <w:rPr>
          <w:rFonts w:ascii="Sylfaen" w:hAnsi="Sylfaen"/>
          <w:sz w:val="22"/>
          <w:szCs w:val="22"/>
          <w:vertAlign w:val="superscript"/>
          <w:lang w:val="en-US"/>
        </w:rPr>
      </w:pPr>
      <w:r w:rsidRPr="004D64E0">
        <w:rPr>
          <w:rFonts w:ascii="Sylfaen" w:hAnsi="Sylfaen"/>
          <w:sz w:val="22"/>
          <w:szCs w:val="22"/>
          <w:vertAlign w:val="superscript"/>
        </w:rPr>
        <w:t>наименование Компании</w:t>
      </w:r>
    </w:p>
    <w:p w:rsidR="00B062E3" w:rsidRPr="004D64E0" w:rsidRDefault="00B062E3" w:rsidP="00B062E3">
      <w:pPr>
        <w:widowControl w:val="0"/>
        <w:jc w:val="both"/>
        <w:rPr>
          <w:rFonts w:ascii="Sylfaen" w:hAnsi="Sylfaen"/>
          <w:sz w:val="22"/>
          <w:szCs w:val="22"/>
          <w:lang w:val="en-US"/>
        </w:rPr>
      </w:pPr>
      <w:r w:rsidRPr="004D64E0">
        <w:rPr>
          <w:rFonts w:ascii="Sylfaen" w:hAnsi="Sylfaen"/>
          <w:sz w:val="22"/>
          <w:szCs w:val="22"/>
          <w:lang w:val="en-US"/>
        </w:rPr>
        <w:t>_________________________________________________________________________</w:t>
      </w:r>
    </w:p>
    <w:p w:rsidR="00B062E3" w:rsidRPr="004D64E0" w:rsidRDefault="00B062E3" w:rsidP="00B062E3">
      <w:pPr>
        <w:widowControl w:val="0"/>
        <w:spacing w:after="160"/>
        <w:jc w:val="center"/>
        <w:rPr>
          <w:rFonts w:ascii="Sylfaen" w:hAnsi="Sylfaen"/>
          <w:sz w:val="22"/>
          <w:szCs w:val="22"/>
          <w:vertAlign w:val="superscript"/>
        </w:rPr>
      </w:pPr>
      <w:r w:rsidRPr="004D64E0">
        <w:rPr>
          <w:rFonts w:ascii="Sylfaen" w:hAnsi="Sylfaen"/>
          <w:sz w:val="22"/>
          <w:szCs w:val="22"/>
          <w:vertAlign w:val="superscript"/>
        </w:rPr>
        <w:t>имя, фамилия, паспортные данные директора компании</w:t>
      </w:r>
    </w:p>
    <w:p w:rsidR="00B062E3" w:rsidRPr="004D64E0" w:rsidRDefault="00B062E3" w:rsidP="00B062E3">
      <w:pPr>
        <w:widowControl w:val="0"/>
        <w:spacing w:after="160"/>
        <w:jc w:val="both"/>
        <w:rPr>
          <w:rFonts w:ascii="Sylfaen" w:hAnsi="Sylfaen" w:cs="GHEA Grapalat"/>
          <w:sz w:val="22"/>
          <w:szCs w:val="22"/>
        </w:rPr>
      </w:pPr>
      <w:r w:rsidRPr="004D64E0">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062E3" w:rsidRPr="004D64E0" w:rsidRDefault="00B062E3" w:rsidP="00B062E3">
      <w:pPr>
        <w:widowControl w:val="0"/>
        <w:spacing w:after="160"/>
        <w:jc w:val="center"/>
        <w:rPr>
          <w:rFonts w:ascii="Sylfaen" w:hAnsi="Sylfaen" w:cs="GHEA Grapalat"/>
          <w:b/>
          <w:bCs/>
          <w:sz w:val="22"/>
          <w:szCs w:val="22"/>
        </w:rPr>
      </w:pPr>
      <w:r w:rsidRPr="004D64E0">
        <w:rPr>
          <w:rFonts w:ascii="Sylfaen" w:hAnsi="Sylfaen"/>
          <w:b/>
          <w:sz w:val="22"/>
          <w:szCs w:val="22"/>
        </w:rPr>
        <w:t>1. Предмет соглашения</w:t>
      </w:r>
    </w:p>
    <w:p w:rsidR="00B062E3" w:rsidRPr="004D64E0" w:rsidRDefault="00B062E3" w:rsidP="00B062E3">
      <w:pPr>
        <w:widowControl w:val="0"/>
        <w:tabs>
          <w:tab w:val="left" w:pos="567"/>
        </w:tabs>
        <w:jc w:val="both"/>
        <w:rPr>
          <w:rFonts w:ascii="Sylfaen" w:hAnsi="Sylfaen" w:cs="GHEA Grapalat"/>
          <w:spacing w:val="-6"/>
          <w:sz w:val="22"/>
          <w:szCs w:val="22"/>
        </w:rPr>
      </w:pPr>
      <w:r w:rsidRPr="004D64E0">
        <w:rPr>
          <w:rFonts w:ascii="Sylfaen" w:hAnsi="Sylfaen"/>
          <w:sz w:val="22"/>
          <w:szCs w:val="22"/>
        </w:rPr>
        <w:t>1</w:t>
      </w:r>
      <w:r w:rsidRPr="004D64E0">
        <w:rPr>
          <w:rFonts w:ascii="Sylfaen" w:hAnsi="Sylfaen"/>
          <w:spacing w:val="-6"/>
          <w:sz w:val="22"/>
          <w:szCs w:val="22"/>
        </w:rPr>
        <w:t>.1.</w:t>
      </w:r>
      <w:r w:rsidRPr="004D64E0">
        <w:rPr>
          <w:rFonts w:ascii="Sylfaen" w:hAnsi="Sylfaen"/>
          <w:spacing w:val="-6"/>
          <w:sz w:val="22"/>
          <w:szCs w:val="22"/>
        </w:rPr>
        <w:tab/>
        <w:t xml:space="preserve">Компания участвует в </w:t>
      </w:r>
      <w:proofErr w:type="gramStart"/>
      <w:r w:rsidRPr="004D64E0">
        <w:rPr>
          <w:rFonts w:ascii="Sylfaen" w:hAnsi="Sylfaen"/>
          <w:spacing w:val="-6"/>
          <w:sz w:val="22"/>
          <w:szCs w:val="22"/>
        </w:rPr>
        <w:t>организованной</w:t>
      </w:r>
      <w:proofErr w:type="gramEnd"/>
      <w:r w:rsidRPr="004D64E0">
        <w:rPr>
          <w:rFonts w:ascii="Sylfaen" w:hAnsi="Sylfaen"/>
          <w:spacing w:val="-6"/>
          <w:sz w:val="22"/>
          <w:szCs w:val="22"/>
        </w:rPr>
        <w:t xml:space="preserve"> ___________________ *(далее — Заказчик) </w:t>
      </w:r>
    </w:p>
    <w:p w:rsidR="00B062E3" w:rsidRPr="004D64E0" w:rsidRDefault="00B062E3" w:rsidP="00B062E3">
      <w:pPr>
        <w:widowControl w:val="0"/>
        <w:tabs>
          <w:tab w:val="left" w:pos="284"/>
        </w:tabs>
        <w:ind w:left="5245"/>
        <w:jc w:val="both"/>
        <w:rPr>
          <w:rFonts w:ascii="Sylfaen" w:hAnsi="Sylfaen" w:cs="GHEA Grapalat"/>
          <w:sz w:val="22"/>
          <w:szCs w:val="22"/>
        </w:rPr>
      </w:pPr>
      <w:r w:rsidRPr="004D64E0">
        <w:rPr>
          <w:rFonts w:ascii="Sylfaen" w:hAnsi="Sylfaen"/>
          <w:sz w:val="22"/>
          <w:szCs w:val="22"/>
          <w:vertAlign w:val="superscript"/>
        </w:rPr>
        <w:t>наименование заказчика</w:t>
      </w:r>
    </w:p>
    <w:p w:rsidR="00AD0BB7" w:rsidRDefault="00B062E3" w:rsidP="00B91F0E">
      <w:pPr>
        <w:pStyle w:val="31"/>
        <w:widowControl w:val="0"/>
        <w:spacing w:line="240" w:lineRule="auto"/>
        <w:jc w:val="left"/>
        <w:rPr>
          <w:rFonts w:ascii="Sylfaen" w:hAnsi="Sylfaen"/>
          <w:b/>
          <w:lang w:val="af-ZA"/>
        </w:rPr>
      </w:pPr>
      <w:r w:rsidRPr="004D64E0">
        <w:rPr>
          <w:rFonts w:ascii="Sylfaen" w:hAnsi="Sylfaen"/>
          <w:sz w:val="22"/>
          <w:szCs w:val="22"/>
        </w:rPr>
        <w:t xml:space="preserve">процедуре закупок под кодом </w:t>
      </w:r>
      <w:r w:rsidR="00A26D84" w:rsidRPr="00A26D84">
        <w:rPr>
          <w:rFonts w:ascii="Sylfaen" w:hAnsi="Sylfaen"/>
          <w:sz w:val="22"/>
          <w:szCs w:val="22"/>
        </w:rPr>
        <w:t xml:space="preserve">  </w:t>
      </w:r>
      <w:r w:rsidR="00907A72" w:rsidRPr="00EE070F">
        <w:rPr>
          <w:rFonts w:ascii="GHEA Grapalat" w:hAnsi="GHEA Grapalat"/>
          <w:b/>
          <w:sz w:val="16"/>
          <w:szCs w:val="16"/>
          <w:lang w:val="af-ZA"/>
        </w:rPr>
        <w:t>ԱՄԱՀ-ՓՔ-ԳՀԾՁԲ-22/71</w:t>
      </w:r>
    </w:p>
    <w:p w:rsidR="00B062E3" w:rsidRPr="004D64E0" w:rsidRDefault="00B062E3" w:rsidP="00B91F0E">
      <w:pPr>
        <w:pStyle w:val="31"/>
        <w:widowControl w:val="0"/>
        <w:spacing w:line="240" w:lineRule="auto"/>
        <w:jc w:val="left"/>
        <w:rPr>
          <w:rFonts w:ascii="Sylfaen" w:hAnsi="Sylfaen" w:cs="GHEA Grapalat"/>
          <w:sz w:val="22"/>
          <w:szCs w:val="22"/>
        </w:rPr>
      </w:pPr>
      <w:r w:rsidRPr="004D64E0">
        <w:rPr>
          <w:rFonts w:ascii="Sylfaen" w:hAnsi="Sylfaen"/>
          <w:sz w:val="22"/>
          <w:szCs w:val="22"/>
        </w:rPr>
        <w:t>1.2.</w:t>
      </w:r>
      <w:r w:rsidRPr="004D64E0">
        <w:rPr>
          <w:rFonts w:ascii="Sylfaen" w:hAnsi="Sylfaen"/>
          <w:sz w:val="22"/>
          <w:szCs w:val="22"/>
        </w:rPr>
        <w:tab/>
        <w:t>В качестве обеспечения исполнения договора, заключаемого в</w:t>
      </w:r>
      <w:r w:rsidRPr="004D64E0">
        <w:rPr>
          <w:rFonts w:ascii="Sylfaen" w:hAnsi="Sylfaen" w:cs="Courier New"/>
          <w:sz w:val="22"/>
          <w:szCs w:val="22"/>
          <w:lang w:val="en-US"/>
        </w:rPr>
        <w:t> </w:t>
      </w:r>
      <w:r w:rsidRPr="004D64E0">
        <w:rPr>
          <w:rFonts w:ascii="Sylfaen" w:hAnsi="Sylfaen"/>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B062E3" w:rsidRPr="004D64E0" w:rsidRDefault="00B062E3" w:rsidP="00B062E3">
      <w:pPr>
        <w:widowControl w:val="0"/>
        <w:tabs>
          <w:tab w:val="left" w:pos="1134"/>
        </w:tabs>
        <w:spacing w:after="160"/>
        <w:ind w:firstLine="567"/>
        <w:rPr>
          <w:rFonts w:ascii="Sylfaen" w:hAnsi="Sylfaen" w:cs="GHEA Grapalat"/>
          <w:sz w:val="22"/>
          <w:szCs w:val="22"/>
        </w:rPr>
      </w:pPr>
      <w:r w:rsidRPr="004D64E0">
        <w:rPr>
          <w:rFonts w:ascii="Sylfaen" w:hAnsi="Sylfaen"/>
          <w:sz w:val="22"/>
          <w:szCs w:val="22"/>
        </w:rPr>
        <w:t>1.3.</w:t>
      </w:r>
      <w:r w:rsidRPr="004D64E0">
        <w:rPr>
          <w:rFonts w:ascii="Sylfaen" w:hAnsi="Sylfaen"/>
          <w:sz w:val="22"/>
          <w:szCs w:val="22"/>
        </w:rPr>
        <w:tab/>
        <w:t>Подписав платежное требование (далее — Требование), прилагаемое к</w:t>
      </w:r>
      <w:r w:rsidRPr="004D64E0">
        <w:rPr>
          <w:rFonts w:ascii="Sylfaen" w:hAnsi="Sylfaen"/>
          <w:sz w:val="22"/>
          <w:szCs w:val="22"/>
          <w:lang w:val="en-US"/>
        </w:rPr>
        <w:t> </w:t>
      </w:r>
      <w:r w:rsidRPr="004D64E0">
        <w:rPr>
          <w:rFonts w:ascii="Sylfaen" w:hAnsi="Sylfaen"/>
          <w:sz w:val="22"/>
          <w:szCs w:val="22"/>
        </w:rPr>
        <w:t xml:space="preserve">настоящему Соглашению о неустойке, Компания </w:t>
      </w:r>
      <w:proofErr w:type="spellStart"/>
      <w:r w:rsidRPr="004D64E0">
        <w:rPr>
          <w:rFonts w:ascii="Sylfaen" w:hAnsi="Sylfaen"/>
          <w:sz w:val="22"/>
          <w:szCs w:val="22"/>
        </w:rPr>
        <w:t>безотзывно</w:t>
      </w:r>
      <w:proofErr w:type="spellEnd"/>
      <w:r w:rsidRPr="004D64E0">
        <w:rPr>
          <w:rFonts w:ascii="Sylfaen" w:hAnsi="Sylfaen"/>
          <w:sz w:val="22"/>
          <w:szCs w:val="22"/>
        </w:rPr>
        <w:t xml:space="preserve"> соглашается, что: </w:t>
      </w:r>
    </w:p>
    <w:p w:rsidR="00B062E3" w:rsidRPr="004D64E0" w:rsidRDefault="00B062E3" w:rsidP="00B062E3">
      <w:pPr>
        <w:widowControl w:val="0"/>
        <w:tabs>
          <w:tab w:val="left" w:pos="1134"/>
        </w:tabs>
        <w:spacing w:after="160"/>
        <w:ind w:firstLine="567"/>
        <w:rPr>
          <w:rFonts w:ascii="Sylfaen" w:hAnsi="Sylfaen" w:cs="GHEA Grapalat"/>
          <w:sz w:val="22"/>
          <w:szCs w:val="22"/>
        </w:rPr>
      </w:pPr>
      <w:r w:rsidRPr="004D64E0">
        <w:rPr>
          <w:rFonts w:ascii="Sylfaen" w:hAnsi="Sylfaen"/>
          <w:sz w:val="22"/>
          <w:szCs w:val="22"/>
        </w:rPr>
        <w:t>а)</w:t>
      </w:r>
      <w:r w:rsidRPr="004D64E0">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062E3" w:rsidRPr="004D64E0" w:rsidRDefault="00B062E3" w:rsidP="00B062E3">
      <w:pPr>
        <w:widowControl w:val="0"/>
        <w:tabs>
          <w:tab w:val="left" w:pos="1134"/>
        </w:tabs>
        <w:spacing w:after="160"/>
        <w:ind w:firstLine="567"/>
        <w:rPr>
          <w:rFonts w:ascii="Sylfaen" w:hAnsi="Sylfaen" w:cs="GHEA Grapalat"/>
          <w:sz w:val="22"/>
          <w:szCs w:val="22"/>
        </w:rPr>
      </w:pPr>
      <w:r w:rsidRPr="004D64E0">
        <w:rPr>
          <w:rFonts w:ascii="Sylfaen" w:hAnsi="Sylfaen"/>
          <w:sz w:val="22"/>
          <w:szCs w:val="22"/>
        </w:rPr>
        <w:t>б)</w:t>
      </w:r>
      <w:r w:rsidRPr="004D64E0">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062E3" w:rsidRPr="004D64E0" w:rsidRDefault="00B062E3" w:rsidP="00B062E3">
      <w:pPr>
        <w:widowControl w:val="0"/>
        <w:tabs>
          <w:tab w:val="left" w:pos="1134"/>
        </w:tabs>
        <w:spacing w:after="160"/>
        <w:ind w:firstLine="567"/>
        <w:rPr>
          <w:rFonts w:ascii="Sylfaen" w:hAnsi="Sylfaen" w:cs="GHEA Grapalat"/>
          <w:sz w:val="22"/>
          <w:szCs w:val="22"/>
        </w:rPr>
      </w:pPr>
      <w:r w:rsidRPr="004D64E0">
        <w:rPr>
          <w:rFonts w:ascii="Sylfaen" w:hAnsi="Sylfaen"/>
          <w:sz w:val="22"/>
          <w:szCs w:val="22"/>
        </w:rPr>
        <w:t>в)</w:t>
      </w:r>
      <w:r w:rsidRPr="004D64E0">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062E3" w:rsidRPr="004D64E0" w:rsidRDefault="00B062E3" w:rsidP="00B062E3">
      <w:pPr>
        <w:widowControl w:val="0"/>
        <w:tabs>
          <w:tab w:val="left" w:pos="1134"/>
        </w:tabs>
        <w:spacing w:after="160"/>
        <w:ind w:firstLine="567"/>
        <w:rPr>
          <w:rFonts w:ascii="Sylfaen" w:hAnsi="Sylfaen" w:cs="GHEA Grapalat"/>
          <w:sz w:val="22"/>
          <w:szCs w:val="22"/>
        </w:rPr>
      </w:pPr>
      <w:r w:rsidRPr="004D64E0">
        <w:rPr>
          <w:rFonts w:ascii="Sylfaen" w:hAnsi="Sylfaen"/>
          <w:sz w:val="22"/>
          <w:szCs w:val="22"/>
        </w:rPr>
        <w:t>г)</w:t>
      </w:r>
      <w:r w:rsidRPr="004D64E0">
        <w:rPr>
          <w:rFonts w:ascii="Sylfaen" w:hAnsi="Sylfaen"/>
          <w:sz w:val="22"/>
          <w:szCs w:val="22"/>
        </w:rPr>
        <w:tab/>
        <w:t>Компания подтверждает, что акцептовала Требование в полном размере суммы неустойки.</w:t>
      </w:r>
    </w:p>
    <w:p w:rsidR="00B062E3" w:rsidRPr="004D64E0" w:rsidRDefault="00B062E3" w:rsidP="00B062E3">
      <w:pPr>
        <w:widowControl w:val="0"/>
        <w:tabs>
          <w:tab w:val="left" w:pos="1134"/>
        </w:tabs>
        <w:spacing w:after="160"/>
        <w:ind w:firstLine="567"/>
        <w:rPr>
          <w:rFonts w:ascii="Sylfaen" w:hAnsi="Sylfaen" w:cs="GHEA Grapalat"/>
          <w:sz w:val="22"/>
          <w:szCs w:val="22"/>
        </w:rPr>
      </w:pPr>
      <w:r w:rsidRPr="004D64E0">
        <w:rPr>
          <w:rFonts w:ascii="Sylfaen" w:hAnsi="Sylfaen"/>
          <w:sz w:val="22"/>
          <w:szCs w:val="22"/>
        </w:rPr>
        <w:t>д)</w:t>
      </w:r>
      <w:r w:rsidRPr="004D64E0">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062E3" w:rsidRPr="004D64E0" w:rsidRDefault="00B062E3" w:rsidP="00B062E3">
      <w:pPr>
        <w:widowControl w:val="0"/>
        <w:tabs>
          <w:tab w:val="left" w:pos="1134"/>
        </w:tabs>
        <w:ind w:firstLine="567"/>
        <w:rPr>
          <w:rFonts w:ascii="Sylfaen" w:hAnsi="Sylfaen" w:cs="GHEA Grapalat"/>
          <w:sz w:val="22"/>
          <w:szCs w:val="22"/>
        </w:rPr>
      </w:pPr>
      <w:r w:rsidRPr="004D64E0">
        <w:rPr>
          <w:rFonts w:ascii="Sylfaen" w:hAnsi="Sylfaen"/>
          <w:sz w:val="22"/>
          <w:szCs w:val="22"/>
        </w:rPr>
        <w:t>1.5.</w:t>
      </w:r>
      <w:r w:rsidRPr="004D64E0">
        <w:rPr>
          <w:rFonts w:ascii="Sylfaen" w:hAnsi="Sylfaen"/>
          <w:sz w:val="22"/>
          <w:szCs w:val="22"/>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4D64E0">
        <w:rPr>
          <w:rFonts w:ascii="Sylfaen" w:hAnsi="Sylfaen"/>
          <w:sz w:val="22"/>
          <w:szCs w:val="22"/>
        </w:rPr>
        <w:t>в</w:t>
      </w:r>
      <w:proofErr w:type="gramEnd"/>
      <w:r w:rsidRPr="004D64E0">
        <w:rPr>
          <w:rFonts w:ascii="Sylfaen" w:hAnsi="Sylfaen" w:cs="Courier New"/>
          <w:sz w:val="22"/>
          <w:szCs w:val="22"/>
          <w:lang w:val="en-US"/>
        </w:rPr>
        <w:t> </w:t>
      </w:r>
      <w:proofErr w:type="gramStart"/>
      <w:r w:rsidRPr="004D64E0">
        <w:rPr>
          <w:rFonts w:ascii="Sylfaen" w:hAnsi="Sylfaen"/>
          <w:sz w:val="22"/>
          <w:szCs w:val="22"/>
        </w:rPr>
        <w:t>Банк-плательщик</w:t>
      </w:r>
      <w:proofErr w:type="gramEnd"/>
      <w:r w:rsidRPr="004D64E0">
        <w:rPr>
          <w:rFonts w:ascii="Sylfaen" w:hAnsi="Sylfaen"/>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4D64E0">
        <w:rPr>
          <w:rFonts w:ascii="Sylfaen" w:hAnsi="Sylfaen"/>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1.6.</w:t>
      </w:r>
      <w:r w:rsidRPr="004D64E0">
        <w:rPr>
          <w:rFonts w:ascii="Sylfaen" w:hAnsi="Sylfaen"/>
          <w:sz w:val="22"/>
          <w:szCs w:val="22"/>
        </w:rPr>
        <w:tab/>
        <w:t xml:space="preserve">Заказчик может представить </w:t>
      </w:r>
      <w:proofErr w:type="gramStart"/>
      <w:r w:rsidRPr="004D64E0">
        <w:rPr>
          <w:rFonts w:ascii="Sylfaen" w:hAnsi="Sylfaen"/>
          <w:sz w:val="22"/>
          <w:szCs w:val="22"/>
        </w:rPr>
        <w:t>в</w:t>
      </w:r>
      <w:proofErr w:type="gramEnd"/>
      <w:r w:rsidRPr="004D64E0">
        <w:rPr>
          <w:rFonts w:ascii="Sylfaen" w:hAnsi="Sylfaen"/>
          <w:sz w:val="22"/>
          <w:szCs w:val="22"/>
        </w:rPr>
        <w:t xml:space="preserve"> </w:t>
      </w:r>
      <w:proofErr w:type="gramStart"/>
      <w:r w:rsidRPr="004D64E0">
        <w:rPr>
          <w:rFonts w:ascii="Sylfaen" w:hAnsi="Sylfaen"/>
          <w:sz w:val="22"/>
          <w:szCs w:val="22"/>
        </w:rPr>
        <w:t>Банк-плательщик</w:t>
      </w:r>
      <w:proofErr w:type="gramEnd"/>
      <w:r w:rsidRPr="004D64E0">
        <w:rPr>
          <w:rFonts w:ascii="Sylfaen" w:hAnsi="Sylfaen"/>
          <w:sz w:val="22"/>
          <w:szCs w:val="22"/>
        </w:rPr>
        <w:t xml:space="preserve"> иные дополнительные документы.</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1.7. Банк не несет какой-либо ответственности за риски (понесенные</w:t>
      </w:r>
      <w:r w:rsidRPr="004D64E0">
        <w:rPr>
          <w:rFonts w:ascii="Sylfaen" w:hAnsi="Sylfaen" w:cs="Courier New"/>
          <w:sz w:val="22"/>
          <w:szCs w:val="22"/>
          <w:lang w:val="en-US"/>
        </w:rPr>
        <w:t> </w:t>
      </w:r>
      <w:r w:rsidRPr="004D64E0">
        <w:rPr>
          <w:rFonts w:ascii="Sylfaen" w:hAnsi="Sylfaen"/>
          <w:sz w:val="22"/>
          <w:szCs w:val="22"/>
        </w:rPr>
        <w:t xml:space="preserve">Компанией убытки) и </w:t>
      </w:r>
      <w:r w:rsidRPr="004D64E0">
        <w:rPr>
          <w:rFonts w:ascii="Sylfaen" w:hAnsi="Sylfaen"/>
          <w:sz w:val="22"/>
          <w:szCs w:val="22"/>
        </w:rPr>
        <w:lastRenderedPageBreak/>
        <w:t>негативные последствия, возникшие для Компании в результате уплаты Банком-плательщиком суммы, указанной в</w:t>
      </w:r>
      <w:r w:rsidRPr="004D64E0">
        <w:rPr>
          <w:rFonts w:ascii="Sylfaen" w:hAnsi="Sylfaen" w:cs="Courier New"/>
          <w:sz w:val="22"/>
          <w:szCs w:val="22"/>
          <w:lang w:val="en-US"/>
        </w:rPr>
        <w:t> </w:t>
      </w:r>
      <w:r w:rsidRPr="004D64E0">
        <w:rPr>
          <w:rFonts w:ascii="Sylfaen" w:hAnsi="Sylfaen"/>
          <w:sz w:val="22"/>
          <w:szCs w:val="22"/>
        </w:rPr>
        <w:t>Требовании. Банк не обязан проверять факты нарушения Компанией условий договора.</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1.8.</w:t>
      </w:r>
      <w:r w:rsidRPr="004D64E0">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1.9.</w:t>
      </w:r>
      <w:r w:rsidRPr="004D64E0">
        <w:rPr>
          <w:rFonts w:ascii="Sylfaen" w:hAnsi="Sylfaen"/>
          <w:sz w:val="22"/>
          <w:szCs w:val="22"/>
        </w:rPr>
        <w:tab/>
        <w:t>В случае если в течение десяти рабочих дней после представления в</w:t>
      </w:r>
      <w:r w:rsidRPr="004D64E0">
        <w:rPr>
          <w:rFonts w:ascii="Sylfaen" w:hAnsi="Sylfaen" w:cs="Courier New"/>
          <w:sz w:val="22"/>
          <w:szCs w:val="22"/>
          <w:lang w:val="en-US"/>
        </w:rPr>
        <w:t> </w:t>
      </w:r>
      <w:r w:rsidRPr="004D64E0">
        <w:rPr>
          <w:rFonts w:ascii="Sylfaen" w:hAnsi="Sylfaen"/>
          <w:sz w:val="22"/>
          <w:szCs w:val="22"/>
        </w:rPr>
        <w:t>Банк настоящего Соглашения и прилагаемого Требования по независящим от</w:t>
      </w:r>
      <w:r w:rsidRPr="004D64E0">
        <w:rPr>
          <w:rFonts w:ascii="Sylfaen" w:hAnsi="Sylfaen" w:cs="Courier New"/>
          <w:sz w:val="22"/>
          <w:szCs w:val="22"/>
          <w:lang w:val="en-US"/>
        </w:rPr>
        <w:t> </w:t>
      </w:r>
      <w:r w:rsidRPr="004D64E0">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4D64E0">
        <w:rPr>
          <w:rFonts w:ascii="Sylfaen" w:hAnsi="Sylfaen"/>
          <w:sz w:val="22"/>
          <w:szCs w:val="22"/>
        </w:rPr>
        <w:t>Репортинг</w:t>
      </w:r>
      <w:proofErr w:type="spellEnd"/>
      <w:r w:rsidRPr="004D64E0">
        <w:rPr>
          <w:rFonts w:ascii="Sylfaen" w:hAnsi="Sylfaen"/>
          <w:sz w:val="22"/>
          <w:szCs w:val="22"/>
        </w:rPr>
        <w:t>" (Кредитное бюро) сведения о Компании в связи с</w:t>
      </w:r>
      <w:r w:rsidRPr="004D64E0">
        <w:rPr>
          <w:rFonts w:ascii="Sylfaen" w:hAnsi="Sylfaen" w:cs="Courier New"/>
          <w:sz w:val="22"/>
          <w:szCs w:val="22"/>
          <w:lang w:val="en-US"/>
        </w:rPr>
        <w:t> </w:t>
      </w:r>
      <w:r w:rsidRPr="004D64E0">
        <w:rPr>
          <w:rFonts w:ascii="Sylfaen" w:hAnsi="Sylfaen"/>
          <w:sz w:val="22"/>
          <w:szCs w:val="22"/>
        </w:rPr>
        <w:t>неуплатой.</w:t>
      </w:r>
    </w:p>
    <w:p w:rsidR="00B062E3" w:rsidRPr="004D64E0" w:rsidRDefault="00B062E3" w:rsidP="00B062E3">
      <w:pPr>
        <w:widowControl w:val="0"/>
        <w:spacing w:after="160"/>
        <w:jc w:val="center"/>
        <w:rPr>
          <w:rFonts w:ascii="Sylfaen" w:hAnsi="Sylfaen" w:cs="GHEA Grapalat"/>
          <w:b/>
          <w:bCs/>
          <w:sz w:val="22"/>
          <w:szCs w:val="22"/>
        </w:rPr>
      </w:pPr>
      <w:r w:rsidRPr="004D64E0">
        <w:rPr>
          <w:rFonts w:ascii="Sylfaen" w:hAnsi="Sylfaen"/>
          <w:b/>
          <w:sz w:val="22"/>
          <w:szCs w:val="22"/>
        </w:rPr>
        <w:t>2. Иные условия</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2.1.</w:t>
      </w:r>
      <w:r w:rsidRPr="004D64E0">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2.2.</w:t>
      </w:r>
      <w:r w:rsidRPr="004D64E0">
        <w:rPr>
          <w:rFonts w:ascii="Sylfaen" w:hAnsi="Sylfaen"/>
          <w:sz w:val="22"/>
          <w:szCs w:val="22"/>
        </w:rPr>
        <w:tab/>
        <w:t xml:space="preserve">Представив настоящее Соглашение и прилагаемое Требование </w:t>
      </w:r>
      <w:proofErr w:type="gramStart"/>
      <w:r w:rsidRPr="004D64E0">
        <w:rPr>
          <w:rFonts w:ascii="Sylfaen" w:hAnsi="Sylfaen"/>
          <w:sz w:val="22"/>
          <w:szCs w:val="22"/>
        </w:rPr>
        <w:t>в</w:t>
      </w:r>
      <w:proofErr w:type="gramEnd"/>
      <w:r w:rsidRPr="004D64E0">
        <w:rPr>
          <w:rFonts w:ascii="Sylfaen" w:hAnsi="Sylfaen"/>
          <w:sz w:val="22"/>
          <w:szCs w:val="22"/>
        </w:rPr>
        <w:t xml:space="preserve"> Банк-плательщик: </w:t>
      </w:r>
    </w:p>
    <w:p w:rsidR="00B062E3" w:rsidRPr="004D64E0"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2.2.1.</w:t>
      </w:r>
      <w:r w:rsidRPr="004D64E0">
        <w:rPr>
          <w:rFonts w:ascii="Sylfaen" w:hAnsi="Sylfaen"/>
          <w:sz w:val="22"/>
          <w:szCs w:val="22"/>
        </w:rPr>
        <w:tab/>
        <w:t>Заказчик подтверждает, что Компания допустила нарушение договорных обязательств, а</w:t>
      </w:r>
    </w:p>
    <w:p w:rsidR="00B062E3" w:rsidRPr="004D64E0" w:rsidDel="00A13215" w:rsidRDefault="00B062E3" w:rsidP="00B062E3">
      <w:pPr>
        <w:widowControl w:val="0"/>
        <w:tabs>
          <w:tab w:val="left" w:pos="1134"/>
        </w:tabs>
        <w:ind w:firstLine="567"/>
        <w:jc w:val="both"/>
        <w:rPr>
          <w:rFonts w:ascii="Sylfaen" w:hAnsi="Sylfaen" w:cs="GHEA Grapalat"/>
          <w:sz w:val="22"/>
          <w:szCs w:val="22"/>
        </w:rPr>
      </w:pPr>
      <w:r w:rsidRPr="004D64E0">
        <w:rPr>
          <w:rFonts w:ascii="Sylfaen" w:hAnsi="Sylfaen"/>
          <w:sz w:val="22"/>
          <w:szCs w:val="22"/>
        </w:rPr>
        <w:t>2.2.2.</w:t>
      </w:r>
      <w:r w:rsidRPr="004D64E0">
        <w:rPr>
          <w:rFonts w:ascii="Sylfaen" w:hAnsi="Sylfaen"/>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4D64E0">
        <w:rPr>
          <w:rFonts w:ascii="Sylfaen" w:hAnsi="Sylfaen"/>
          <w:sz w:val="22"/>
          <w:szCs w:val="22"/>
        </w:rPr>
        <w:t>подписаны</w:t>
      </w:r>
      <w:proofErr w:type="gramEnd"/>
      <w:r w:rsidRPr="004D64E0">
        <w:rPr>
          <w:rFonts w:ascii="Sylfaen" w:hAnsi="Sylfaen"/>
          <w:sz w:val="22"/>
          <w:szCs w:val="22"/>
        </w:rPr>
        <w:t xml:space="preserve"> уполномоченным Компанией лицом.</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2.3.</w:t>
      </w:r>
      <w:r w:rsidRPr="004D64E0">
        <w:rPr>
          <w:rFonts w:ascii="Sylfaen" w:hAnsi="Sylfaen"/>
          <w:sz w:val="22"/>
          <w:szCs w:val="22"/>
        </w:rPr>
        <w:tab/>
        <w:t xml:space="preserve">Споры, возникшие в связи с настоящим Соглашением, разрешаются путем переговоров. В случае </w:t>
      </w:r>
      <w:proofErr w:type="spellStart"/>
      <w:r w:rsidRPr="004D64E0">
        <w:rPr>
          <w:rFonts w:ascii="Sylfaen" w:hAnsi="Sylfaen"/>
          <w:sz w:val="22"/>
          <w:szCs w:val="22"/>
        </w:rPr>
        <w:t>недостижения</w:t>
      </w:r>
      <w:proofErr w:type="spellEnd"/>
      <w:r w:rsidRPr="004D64E0">
        <w:rPr>
          <w:rFonts w:ascii="Sylfaen" w:hAnsi="Sylfaen"/>
          <w:sz w:val="22"/>
          <w:szCs w:val="22"/>
        </w:rPr>
        <w:t xml:space="preserve"> согласия споры разрешаются в судебном порядке.</w:t>
      </w:r>
    </w:p>
    <w:p w:rsidR="00B062E3" w:rsidRPr="004D64E0" w:rsidRDefault="00B062E3" w:rsidP="00B062E3">
      <w:pPr>
        <w:widowControl w:val="0"/>
        <w:spacing w:after="160"/>
        <w:ind w:firstLine="567"/>
        <w:jc w:val="center"/>
        <w:rPr>
          <w:rFonts w:ascii="Sylfaen" w:hAnsi="Sylfaen"/>
          <w:b/>
          <w:sz w:val="22"/>
          <w:szCs w:val="22"/>
        </w:rPr>
      </w:pPr>
      <w:r w:rsidRPr="004D64E0">
        <w:rPr>
          <w:rFonts w:ascii="Sylfaen" w:hAnsi="Sylfaen"/>
          <w:b/>
          <w:sz w:val="22"/>
          <w:szCs w:val="22"/>
        </w:rPr>
        <w:t>3. Адрес, банковские реквизиты Компании</w:t>
      </w:r>
    </w:p>
    <w:p w:rsidR="00B062E3" w:rsidRPr="004D64E0" w:rsidRDefault="00B062E3" w:rsidP="00B062E3">
      <w:pPr>
        <w:widowControl w:val="0"/>
        <w:jc w:val="both"/>
        <w:rPr>
          <w:rFonts w:ascii="Sylfaen" w:hAnsi="Sylfaen"/>
          <w:sz w:val="22"/>
          <w:szCs w:val="22"/>
        </w:rPr>
      </w:pPr>
      <w:r w:rsidRPr="004D64E0">
        <w:rPr>
          <w:rFonts w:ascii="Sylfaen" w:hAnsi="Sylfaen"/>
          <w:sz w:val="22"/>
          <w:szCs w:val="22"/>
        </w:rPr>
        <w:t>_______________________________________</w:t>
      </w:r>
    </w:p>
    <w:p w:rsidR="00B062E3" w:rsidRPr="004D64E0" w:rsidRDefault="00B062E3" w:rsidP="00B062E3">
      <w:pPr>
        <w:widowControl w:val="0"/>
        <w:spacing w:after="160"/>
        <w:ind w:right="4250"/>
        <w:jc w:val="center"/>
        <w:rPr>
          <w:rFonts w:ascii="Sylfaen" w:hAnsi="Sylfaen"/>
          <w:sz w:val="22"/>
          <w:szCs w:val="22"/>
          <w:vertAlign w:val="superscript"/>
        </w:rPr>
      </w:pPr>
      <w:r w:rsidRPr="004D64E0">
        <w:rPr>
          <w:rFonts w:ascii="Sylfaen" w:hAnsi="Sylfaen"/>
          <w:sz w:val="22"/>
          <w:szCs w:val="22"/>
          <w:vertAlign w:val="superscript"/>
        </w:rPr>
        <w:t>наименование компании</w:t>
      </w:r>
    </w:p>
    <w:p w:rsidR="00B062E3" w:rsidRPr="004D64E0" w:rsidRDefault="00B062E3" w:rsidP="00B062E3">
      <w:pPr>
        <w:widowControl w:val="0"/>
        <w:jc w:val="both"/>
        <w:rPr>
          <w:rFonts w:ascii="Sylfaen" w:hAnsi="Sylfaen"/>
          <w:sz w:val="22"/>
          <w:szCs w:val="22"/>
        </w:rPr>
      </w:pPr>
      <w:r w:rsidRPr="004D64E0">
        <w:rPr>
          <w:rFonts w:ascii="Sylfaen" w:hAnsi="Sylfaen"/>
          <w:sz w:val="22"/>
          <w:szCs w:val="22"/>
        </w:rPr>
        <w:t>_______________________________________</w:t>
      </w:r>
    </w:p>
    <w:p w:rsidR="00B062E3" w:rsidRPr="004D64E0" w:rsidRDefault="00B062E3" w:rsidP="00B062E3">
      <w:pPr>
        <w:widowControl w:val="0"/>
        <w:spacing w:after="160"/>
        <w:ind w:right="4250"/>
        <w:jc w:val="center"/>
        <w:rPr>
          <w:rFonts w:ascii="Sylfaen" w:hAnsi="Sylfaen"/>
          <w:sz w:val="22"/>
          <w:szCs w:val="22"/>
          <w:vertAlign w:val="superscript"/>
        </w:rPr>
      </w:pPr>
      <w:r w:rsidRPr="004D64E0">
        <w:rPr>
          <w:rFonts w:ascii="Sylfaen" w:hAnsi="Sylfaen"/>
          <w:sz w:val="22"/>
          <w:szCs w:val="22"/>
          <w:vertAlign w:val="superscript"/>
        </w:rPr>
        <w:t>адрес компании</w:t>
      </w:r>
    </w:p>
    <w:p w:rsidR="00B062E3" w:rsidRPr="004D64E0" w:rsidRDefault="00B062E3" w:rsidP="00B062E3">
      <w:pPr>
        <w:widowControl w:val="0"/>
        <w:jc w:val="both"/>
        <w:rPr>
          <w:rFonts w:ascii="Sylfaen" w:hAnsi="Sylfaen"/>
          <w:sz w:val="22"/>
          <w:szCs w:val="22"/>
        </w:rPr>
      </w:pPr>
      <w:r w:rsidRPr="004D64E0">
        <w:rPr>
          <w:rFonts w:ascii="Sylfaen" w:hAnsi="Sylfaen"/>
          <w:sz w:val="22"/>
          <w:szCs w:val="22"/>
        </w:rPr>
        <w:t>_______________________________________</w:t>
      </w:r>
    </w:p>
    <w:p w:rsidR="00B062E3" w:rsidRPr="004D64E0" w:rsidRDefault="00B062E3" w:rsidP="00B062E3">
      <w:pPr>
        <w:widowControl w:val="0"/>
        <w:spacing w:after="160"/>
        <w:ind w:right="4250"/>
        <w:jc w:val="center"/>
        <w:rPr>
          <w:rFonts w:ascii="Sylfaen" w:hAnsi="Sylfaen"/>
          <w:sz w:val="22"/>
          <w:szCs w:val="22"/>
          <w:vertAlign w:val="superscript"/>
        </w:rPr>
      </w:pPr>
      <w:r w:rsidRPr="004D64E0">
        <w:rPr>
          <w:rFonts w:ascii="Sylfaen" w:hAnsi="Sylfaen"/>
          <w:sz w:val="22"/>
          <w:szCs w:val="22"/>
          <w:vertAlign w:val="superscript"/>
        </w:rPr>
        <w:t>наименование обслуживающего компанию банка</w:t>
      </w:r>
    </w:p>
    <w:p w:rsidR="00B062E3" w:rsidRPr="004D64E0" w:rsidRDefault="00B062E3" w:rsidP="00B062E3">
      <w:pPr>
        <w:widowControl w:val="0"/>
        <w:jc w:val="both"/>
        <w:rPr>
          <w:rFonts w:ascii="Sylfaen" w:hAnsi="Sylfaen"/>
          <w:sz w:val="22"/>
          <w:szCs w:val="22"/>
        </w:rPr>
      </w:pPr>
      <w:r w:rsidRPr="004D64E0">
        <w:rPr>
          <w:rFonts w:ascii="Sylfaen" w:hAnsi="Sylfaen"/>
          <w:sz w:val="22"/>
          <w:szCs w:val="22"/>
        </w:rPr>
        <w:t>_______________________________________</w:t>
      </w:r>
    </w:p>
    <w:p w:rsidR="00B062E3" w:rsidRPr="004D64E0" w:rsidRDefault="00B062E3" w:rsidP="00B062E3">
      <w:pPr>
        <w:widowControl w:val="0"/>
        <w:spacing w:after="160"/>
        <w:ind w:right="4250"/>
        <w:jc w:val="center"/>
        <w:rPr>
          <w:rFonts w:ascii="Sylfaen" w:hAnsi="Sylfaen"/>
          <w:sz w:val="22"/>
          <w:szCs w:val="22"/>
          <w:vertAlign w:val="superscript"/>
        </w:rPr>
      </w:pPr>
      <w:r w:rsidRPr="004D64E0">
        <w:rPr>
          <w:rFonts w:ascii="Sylfaen" w:hAnsi="Sylfaen"/>
          <w:sz w:val="22"/>
          <w:szCs w:val="22"/>
          <w:vertAlign w:val="superscript"/>
        </w:rPr>
        <w:t>номер банковского счета компании</w:t>
      </w:r>
    </w:p>
    <w:p w:rsidR="00B062E3" w:rsidRPr="004D64E0" w:rsidRDefault="00B062E3" w:rsidP="00B062E3">
      <w:pPr>
        <w:widowControl w:val="0"/>
        <w:jc w:val="both"/>
        <w:rPr>
          <w:rFonts w:ascii="Sylfaen" w:hAnsi="Sylfaen"/>
          <w:sz w:val="22"/>
          <w:szCs w:val="22"/>
        </w:rPr>
      </w:pPr>
      <w:r w:rsidRPr="004D64E0">
        <w:rPr>
          <w:rFonts w:ascii="Sylfaen" w:hAnsi="Sylfaen"/>
          <w:sz w:val="22"/>
          <w:szCs w:val="22"/>
        </w:rPr>
        <w:t>_______________________________________</w:t>
      </w:r>
    </w:p>
    <w:p w:rsidR="00B062E3" w:rsidRPr="004D64E0" w:rsidRDefault="00B062E3" w:rsidP="00B062E3">
      <w:pPr>
        <w:widowControl w:val="0"/>
        <w:spacing w:after="160"/>
        <w:ind w:right="4250"/>
        <w:jc w:val="center"/>
        <w:rPr>
          <w:rFonts w:ascii="Sylfaen" w:hAnsi="Sylfaen"/>
          <w:sz w:val="22"/>
          <w:szCs w:val="22"/>
          <w:vertAlign w:val="superscript"/>
        </w:rPr>
      </w:pPr>
      <w:r w:rsidRPr="004D64E0">
        <w:rPr>
          <w:rFonts w:ascii="Sylfaen" w:hAnsi="Sylfaen"/>
          <w:sz w:val="22"/>
          <w:szCs w:val="22"/>
          <w:vertAlign w:val="superscript"/>
        </w:rPr>
        <w:t>учетный номер налогоплательщика компании</w:t>
      </w:r>
    </w:p>
    <w:p w:rsidR="00B062E3" w:rsidRPr="004D64E0" w:rsidRDefault="00B062E3" w:rsidP="00B062E3">
      <w:pPr>
        <w:widowControl w:val="0"/>
        <w:jc w:val="both"/>
        <w:rPr>
          <w:rFonts w:ascii="Sylfaen" w:hAnsi="Sylfaen"/>
          <w:sz w:val="22"/>
          <w:szCs w:val="22"/>
        </w:rPr>
      </w:pPr>
      <w:r w:rsidRPr="004D64E0">
        <w:rPr>
          <w:rFonts w:ascii="Sylfaen" w:hAnsi="Sylfaen"/>
          <w:sz w:val="22"/>
          <w:szCs w:val="22"/>
        </w:rPr>
        <w:t>_______________________________________</w:t>
      </w:r>
    </w:p>
    <w:p w:rsidR="00B062E3" w:rsidRPr="004D64E0" w:rsidRDefault="00B062E3" w:rsidP="00B062E3">
      <w:pPr>
        <w:widowControl w:val="0"/>
        <w:spacing w:after="160"/>
        <w:ind w:right="4250"/>
        <w:jc w:val="center"/>
        <w:rPr>
          <w:rFonts w:ascii="Sylfaen" w:hAnsi="Sylfaen"/>
          <w:sz w:val="22"/>
          <w:szCs w:val="22"/>
          <w:vertAlign w:val="superscript"/>
        </w:rPr>
      </w:pPr>
      <w:r w:rsidRPr="004D64E0">
        <w:rPr>
          <w:rFonts w:ascii="Sylfaen" w:hAnsi="Sylfaen"/>
          <w:sz w:val="22"/>
          <w:szCs w:val="22"/>
          <w:vertAlign w:val="superscript"/>
        </w:rPr>
        <w:t>имя, фамилия и подпись директора компании</w:t>
      </w:r>
    </w:p>
    <w:p w:rsidR="00B062E3" w:rsidRPr="004D64E0" w:rsidRDefault="00B062E3" w:rsidP="00B062E3">
      <w:pPr>
        <w:widowControl w:val="0"/>
        <w:spacing w:after="160"/>
        <w:rPr>
          <w:rFonts w:ascii="Sylfaen" w:hAnsi="Sylfaen"/>
          <w:sz w:val="22"/>
          <w:szCs w:val="22"/>
        </w:rPr>
      </w:pPr>
      <w:r w:rsidRPr="004D64E0">
        <w:rPr>
          <w:rFonts w:ascii="Sylfaen" w:hAnsi="Sylfaen"/>
          <w:sz w:val="22"/>
          <w:szCs w:val="22"/>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062E3" w:rsidRPr="004D64E0" w:rsidTr="000863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3402"/>
              </w:tabs>
              <w:spacing w:after="160"/>
              <w:ind w:left="360"/>
              <w:rPr>
                <w:rFonts w:ascii="Sylfaen" w:hAnsi="Sylfaen" w:cs="Sylfaen"/>
                <w:b/>
                <w:bCs/>
                <w:sz w:val="22"/>
                <w:szCs w:val="22"/>
                <w:lang w:val="en-US"/>
              </w:rPr>
            </w:pPr>
            <w:r w:rsidRPr="004D64E0">
              <w:rPr>
                <w:rFonts w:ascii="Sylfaen" w:hAnsi="Sylfaen"/>
                <w:b/>
                <w:sz w:val="22"/>
                <w:szCs w:val="22"/>
                <w:lang w:val="en-US"/>
              </w:rPr>
              <w:t>1.</w:t>
            </w:r>
            <w:r w:rsidRPr="004D64E0">
              <w:rPr>
                <w:rFonts w:ascii="Sylfaen" w:hAnsi="Sylfaen"/>
                <w:b/>
                <w:sz w:val="22"/>
                <w:szCs w:val="22"/>
                <w:lang w:val="en-US"/>
              </w:rPr>
              <w:tab/>
            </w:r>
            <w:r w:rsidRPr="004D64E0">
              <w:rPr>
                <w:rFonts w:ascii="Sylfaen" w:hAnsi="Sylfaen"/>
                <w:b/>
                <w:sz w:val="22"/>
                <w:szCs w:val="22"/>
              </w:rPr>
              <w:t xml:space="preserve">ПЛАТЕЖНОЕ ТРЕБОВАНИЕ </w:t>
            </w:r>
            <w:r w:rsidRPr="004D64E0">
              <w:rPr>
                <w:rFonts w:ascii="Sylfaen" w:hAnsi="Sylfaen"/>
                <w:b/>
                <w:sz w:val="22"/>
                <w:szCs w:val="22"/>
                <w:lang w:val="en-US"/>
              </w:rPr>
              <w:t>*</w:t>
            </w:r>
          </w:p>
        </w:tc>
      </w:tr>
      <w:tr w:rsidR="00B062E3" w:rsidRPr="004D64E0" w:rsidTr="000863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cs="Sylfaen"/>
                <w:sz w:val="22"/>
                <w:szCs w:val="22"/>
              </w:rPr>
            </w:pPr>
            <w:r w:rsidRPr="004D64E0">
              <w:rPr>
                <w:rFonts w:ascii="Sylfaen" w:hAnsi="Sylfaen"/>
                <w:sz w:val="22"/>
                <w:szCs w:val="22"/>
              </w:rPr>
              <w:lastRenderedPageBreak/>
              <w:t>2.</w:t>
            </w:r>
            <w:r w:rsidRPr="004D64E0">
              <w:rPr>
                <w:rFonts w:ascii="Sylfaen" w:hAnsi="Sylfaen"/>
                <w:sz w:val="22"/>
                <w:szCs w:val="22"/>
              </w:rPr>
              <w:tab/>
              <w:t xml:space="preserve">Номер </w:t>
            </w:r>
          </w:p>
        </w:tc>
      </w:tr>
      <w:tr w:rsidR="00B062E3" w:rsidRPr="004D64E0" w:rsidTr="0008635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3390"/>
              </w:tabs>
              <w:spacing w:after="160"/>
              <w:ind w:left="322"/>
              <w:rPr>
                <w:rFonts w:ascii="Sylfaen" w:hAnsi="Sylfaen" w:cs="Sylfaen"/>
                <w:sz w:val="22"/>
                <w:szCs w:val="22"/>
              </w:rPr>
            </w:pPr>
            <w:r w:rsidRPr="004D64E0">
              <w:rPr>
                <w:rFonts w:ascii="Sylfaen" w:hAnsi="Sylfaen"/>
                <w:sz w:val="22"/>
                <w:szCs w:val="22"/>
              </w:rPr>
              <w:t>3</w:t>
            </w:r>
            <w:r w:rsidRPr="004D64E0">
              <w:rPr>
                <w:rFonts w:ascii="Sylfaen" w:hAnsi="Sylfaen"/>
                <w:sz w:val="22"/>
                <w:szCs w:val="22"/>
              </w:rPr>
              <w:tab/>
              <w:t>Дата представления: "___" ___ 20___г.</w:t>
            </w:r>
          </w:p>
        </w:tc>
      </w:tr>
      <w:tr w:rsidR="00B062E3" w:rsidRPr="004D64E0" w:rsidTr="0008635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4.</w:t>
            </w:r>
            <w:r w:rsidRPr="004D64E0">
              <w:rPr>
                <w:rFonts w:ascii="Sylfaen" w:hAnsi="Sylfaen"/>
                <w:sz w:val="22"/>
                <w:szCs w:val="22"/>
              </w:rPr>
              <w:tab/>
            </w:r>
            <w:proofErr w:type="gramStart"/>
            <w:r w:rsidRPr="004D64E0">
              <w:rPr>
                <w:rFonts w:ascii="Sylfaen" w:hAnsi="Sylfaen"/>
                <w:sz w:val="22"/>
                <w:szCs w:val="22"/>
              </w:rPr>
              <w:t>Наименование, или имя, фамилия плательщика (Компания:</w:t>
            </w:r>
            <w:proofErr w:type="gramEnd"/>
          </w:p>
        </w:tc>
      </w:tr>
      <w:tr w:rsidR="00B062E3" w:rsidRPr="004D64E0" w:rsidTr="000863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5.</w:t>
            </w:r>
            <w:r w:rsidRPr="004D64E0">
              <w:rPr>
                <w:rFonts w:ascii="Sylfaen" w:hAnsi="Sylfaen"/>
                <w:sz w:val="22"/>
                <w:szCs w:val="22"/>
              </w:rPr>
              <w:tab/>
              <w:t>Обслуживающая плательщика Финансовая организация (банк):</w:t>
            </w:r>
          </w:p>
        </w:tc>
      </w:tr>
      <w:tr w:rsidR="00B062E3" w:rsidRPr="004D64E0" w:rsidTr="000863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6.</w:t>
            </w:r>
            <w:r w:rsidRPr="004D64E0">
              <w:rPr>
                <w:rFonts w:ascii="Sylfaen" w:hAnsi="Sylfaen"/>
                <w:sz w:val="22"/>
                <w:szCs w:val="22"/>
              </w:rPr>
              <w:tab/>
              <w:t>Номер счета плательщика:</w:t>
            </w:r>
          </w:p>
        </w:tc>
      </w:tr>
      <w:tr w:rsidR="00B062E3" w:rsidRPr="004D64E0" w:rsidTr="000863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7.</w:t>
            </w:r>
            <w:r w:rsidRPr="004D64E0">
              <w:rPr>
                <w:rFonts w:ascii="Sylfaen" w:hAnsi="Sylfaen"/>
                <w:sz w:val="22"/>
                <w:szCs w:val="22"/>
              </w:rPr>
              <w:tab/>
              <w:t>УНН плательщика:</w:t>
            </w:r>
          </w:p>
        </w:tc>
      </w:tr>
      <w:tr w:rsidR="00B062E3" w:rsidRPr="004D64E0" w:rsidTr="000863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8.</w:t>
            </w:r>
            <w:r w:rsidRPr="004D64E0">
              <w:rPr>
                <w:rFonts w:ascii="Sylfaen" w:hAnsi="Sylfaen"/>
                <w:sz w:val="22"/>
                <w:szCs w:val="22"/>
              </w:rPr>
              <w:tab/>
              <w:t>НЗОУ плательщика:</w:t>
            </w:r>
          </w:p>
        </w:tc>
      </w:tr>
      <w:tr w:rsidR="00B062E3" w:rsidRPr="004D64E0" w:rsidTr="000863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9.</w:t>
            </w:r>
            <w:r w:rsidRPr="004D64E0">
              <w:rPr>
                <w:rFonts w:ascii="Sylfaen" w:hAnsi="Sylfaen"/>
                <w:sz w:val="22"/>
                <w:szCs w:val="22"/>
              </w:rPr>
              <w:tab/>
              <w:t xml:space="preserve">Наименование, или имя, фамилия бенефициара:    </w:t>
            </w:r>
            <w:proofErr w:type="spellStart"/>
            <w:r w:rsidRPr="004D64E0">
              <w:rPr>
                <w:rFonts w:ascii="Sylfaen" w:hAnsi="Sylfaen"/>
                <w:sz w:val="22"/>
                <w:szCs w:val="22"/>
              </w:rPr>
              <w:t>Мунициполитет</w:t>
            </w:r>
            <w:proofErr w:type="spellEnd"/>
            <w:r w:rsidRPr="004D64E0">
              <w:rPr>
                <w:rFonts w:ascii="Sylfaen" w:hAnsi="Sylfaen"/>
                <w:sz w:val="22"/>
                <w:szCs w:val="22"/>
              </w:rPr>
              <w:t xml:space="preserve"> Аракс </w:t>
            </w:r>
            <w:proofErr w:type="spellStart"/>
            <w:r w:rsidRPr="004D64E0">
              <w:rPr>
                <w:rFonts w:ascii="Sylfaen" w:hAnsi="Sylfaen"/>
                <w:sz w:val="22"/>
                <w:szCs w:val="22"/>
              </w:rPr>
              <w:t>Армавирской</w:t>
            </w:r>
            <w:proofErr w:type="spellEnd"/>
            <w:r w:rsidRPr="004D64E0">
              <w:rPr>
                <w:rFonts w:ascii="Sylfaen" w:hAnsi="Sylfaen"/>
                <w:sz w:val="22"/>
                <w:szCs w:val="22"/>
              </w:rPr>
              <w:t xml:space="preserve"> области</w:t>
            </w:r>
          </w:p>
        </w:tc>
      </w:tr>
      <w:tr w:rsidR="00B062E3" w:rsidRPr="004D64E0" w:rsidTr="0008635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10.</w:t>
            </w:r>
            <w:r w:rsidRPr="004D64E0">
              <w:rPr>
                <w:rFonts w:ascii="Sylfaen" w:hAnsi="Sylfaen"/>
                <w:sz w:val="22"/>
                <w:szCs w:val="22"/>
              </w:rPr>
              <w:tab/>
              <w:t>НЗОУ бенефициара (не заполняется)</w:t>
            </w:r>
          </w:p>
        </w:tc>
      </w:tr>
      <w:tr w:rsidR="00B062E3" w:rsidRPr="004D64E0" w:rsidTr="0008635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lang w:val="en-US"/>
              </w:rPr>
            </w:pPr>
            <w:r w:rsidRPr="004D64E0">
              <w:rPr>
                <w:rFonts w:ascii="Sylfaen" w:hAnsi="Sylfaen"/>
                <w:sz w:val="22"/>
                <w:szCs w:val="22"/>
              </w:rPr>
              <w:t>11.</w:t>
            </w:r>
            <w:r w:rsidRPr="004D64E0">
              <w:rPr>
                <w:rFonts w:ascii="Sylfaen" w:hAnsi="Sylfaen"/>
                <w:sz w:val="22"/>
                <w:szCs w:val="22"/>
              </w:rPr>
              <w:tab/>
              <w:t>УНН бенефициара:</w:t>
            </w:r>
            <w:r w:rsidRPr="004D64E0">
              <w:rPr>
                <w:rFonts w:ascii="Sylfaen" w:hAnsi="Sylfaen"/>
                <w:sz w:val="22"/>
                <w:szCs w:val="22"/>
                <w:lang w:val="en-US"/>
              </w:rPr>
              <w:t xml:space="preserve">   04440435</w:t>
            </w:r>
          </w:p>
        </w:tc>
      </w:tr>
      <w:tr w:rsidR="00B062E3" w:rsidRPr="004D64E0" w:rsidTr="0008635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12.</w:t>
            </w:r>
            <w:r w:rsidRPr="004D64E0">
              <w:rPr>
                <w:rFonts w:ascii="Sylfaen" w:hAnsi="Sylfaen"/>
                <w:sz w:val="22"/>
                <w:szCs w:val="22"/>
              </w:rPr>
              <w:tab/>
              <w:t>Обслуживающая бенефициара Финансовая организация (банк):   Минфин  РА</w:t>
            </w:r>
          </w:p>
        </w:tc>
      </w:tr>
      <w:tr w:rsidR="00B062E3" w:rsidRPr="004D64E0" w:rsidTr="0008635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594958">
            <w:pPr>
              <w:widowControl w:val="0"/>
              <w:tabs>
                <w:tab w:val="left" w:pos="855"/>
              </w:tabs>
              <w:spacing w:after="160"/>
              <w:ind w:left="360"/>
              <w:rPr>
                <w:rFonts w:ascii="Sylfaen" w:hAnsi="Sylfaen"/>
                <w:sz w:val="22"/>
                <w:szCs w:val="22"/>
                <w:lang w:val="en-US"/>
              </w:rPr>
            </w:pPr>
            <w:r w:rsidRPr="004D64E0">
              <w:rPr>
                <w:rFonts w:ascii="Sylfaen" w:hAnsi="Sylfaen"/>
                <w:sz w:val="22"/>
                <w:szCs w:val="22"/>
              </w:rPr>
              <w:t>13.</w:t>
            </w:r>
            <w:r w:rsidRPr="004D64E0">
              <w:rPr>
                <w:rFonts w:ascii="Sylfaen" w:hAnsi="Sylfaen"/>
                <w:sz w:val="22"/>
                <w:szCs w:val="22"/>
              </w:rPr>
              <w:tab/>
              <w:t>Номер счета бенефициара (</w:t>
            </w:r>
            <w:proofErr w:type="spellStart"/>
            <w:r w:rsidRPr="004D64E0">
              <w:rPr>
                <w:rFonts w:ascii="Sylfaen" w:hAnsi="Sylfaen"/>
                <w:sz w:val="22"/>
                <w:szCs w:val="22"/>
              </w:rPr>
              <w:t>сч</w:t>
            </w:r>
            <w:proofErr w:type="spellEnd"/>
            <w:r w:rsidRPr="004D64E0">
              <w:rPr>
                <w:rFonts w:ascii="Sylfaen" w:hAnsi="Sylfaen"/>
                <w:sz w:val="22"/>
                <w:szCs w:val="22"/>
              </w:rPr>
              <w:t>.№)</w:t>
            </w:r>
            <w:r w:rsidRPr="004D64E0">
              <w:rPr>
                <w:rFonts w:ascii="Sylfaen" w:hAnsi="Sylfaen"/>
                <w:sz w:val="22"/>
                <w:szCs w:val="22"/>
                <w:lang w:val="en-US"/>
              </w:rPr>
              <w:t xml:space="preserve">    </w:t>
            </w:r>
            <w:r w:rsidR="00AD0BB7" w:rsidRPr="00B5629B">
              <w:rPr>
                <w:rFonts w:ascii="Sylfaen" w:hAnsi="Sylfaen"/>
                <w:sz w:val="20"/>
                <w:szCs w:val="20"/>
                <w:lang w:val="hy-AM"/>
              </w:rPr>
              <w:t>90032200</w:t>
            </w:r>
            <w:r w:rsidR="00AD0BB7" w:rsidRPr="00B5629B">
              <w:rPr>
                <w:rFonts w:ascii="Sylfaen" w:hAnsi="Sylfaen"/>
                <w:sz w:val="20"/>
                <w:szCs w:val="20"/>
              </w:rPr>
              <w:t>2834</w:t>
            </w:r>
          </w:p>
        </w:tc>
      </w:tr>
      <w:tr w:rsidR="00B062E3" w:rsidRPr="004D64E0" w:rsidTr="000863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14.</w:t>
            </w:r>
            <w:r w:rsidRPr="004D64E0">
              <w:rPr>
                <w:rFonts w:ascii="Sylfaen" w:hAnsi="Sylfaen"/>
                <w:sz w:val="22"/>
                <w:szCs w:val="22"/>
              </w:rPr>
              <w:tab/>
              <w:t>Сумма (цифрами и прописью):</w:t>
            </w:r>
          </w:p>
        </w:tc>
      </w:tr>
      <w:tr w:rsidR="00B062E3" w:rsidRPr="004D64E0" w:rsidTr="000863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15.</w:t>
            </w:r>
            <w:r w:rsidRPr="004D64E0">
              <w:rPr>
                <w:rFonts w:ascii="Sylfaen" w:hAnsi="Sylfaen"/>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062E3" w:rsidRPr="004D64E0" w:rsidTr="000863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16.</w:t>
            </w:r>
            <w:r w:rsidRPr="004D64E0">
              <w:rPr>
                <w:rFonts w:ascii="Sylfaen" w:hAnsi="Sylfaen"/>
                <w:sz w:val="22"/>
                <w:szCs w:val="22"/>
              </w:rPr>
              <w:tab/>
              <w:t>Валюта (прописью и по коду):</w:t>
            </w:r>
          </w:p>
        </w:tc>
      </w:tr>
      <w:tr w:rsidR="00B062E3" w:rsidRPr="004D64E0" w:rsidTr="0008635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17.</w:t>
            </w:r>
            <w:r w:rsidRPr="004D64E0">
              <w:rPr>
                <w:rFonts w:ascii="Sylfaen" w:hAnsi="Sylfaen"/>
                <w:sz w:val="22"/>
                <w:szCs w:val="22"/>
              </w:rPr>
              <w:tab/>
              <w:t>Цель сделки (уплаты): (для обеспечения исполнения договора)</w:t>
            </w:r>
          </w:p>
        </w:tc>
      </w:tr>
      <w:tr w:rsidR="00B062E3" w:rsidRPr="004D64E0" w:rsidTr="00086352">
        <w:trPr>
          <w:trHeight w:val="424"/>
        </w:trPr>
        <w:tc>
          <w:tcPr>
            <w:tcW w:w="10980" w:type="dxa"/>
            <w:gridSpan w:val="2"/>
            <w:tcBorders>
              <w:top w:val="single" w:sz="4" w:space="0" w:color="auto"/>
              <w:left w:val="single" w:sz="4" w:space="0" w:color="auto"/>
              <w:right w:val="single" w:sz="4" w:space="0" w:color="000000"/>
            </w:tcBorders>
            <w:noWrap/>
            <w:vAlign w:val="bottom"/>
          </w:tcPr>
          <w:p w:rsidR="00B062E3" w:rsidRPr="00592807"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18.</w:t>
            </w:r>
            <w:r w:rsidRPr="004D64E0">
              <w:rPr>
                <w:rFonts w:ascii="Sylfaen" w:hAnsi="Sylfaen"/>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592807" w:rsidRPr="00592807">
              <w:rPr>
                <w:rFonts w:ascii="Sylfaen" w:hAnsi="Sylfaen"/>
                <w:sz w:val="22"/>
                <w:szCs w:val="22"/>
              </w:rPr>
              <w:t xml:space="preserve">  </w:t>
            </w:r>
            <w:r w:rsidR="00592807" w:rsidRPr="009028A4">
              <w:rPr>
                <w:rFonts w:ascii="Sylfaen" w:hAnsi="Sylfaen" w:cs="Sylfaen"/>
                <w:b/>
                <w:lang w:val="af-ZA"/>
              </w:rPr>
              <w:t xml:space="preserve"> </w:t>
            </w:r>
            <w:r w:rsidR="00907A72" w:rsidRPr="00EE070F">
              <w:rPr>
                <w:rFonts w:ascii="GHEA Grapalat" w:hAnsi="GHEA Grapalat"/>
                <w:b/>
                <w:sz w:val="16"/>
                <w:szCs w:val="16"/>
                <w:lang w:val="af-ZA"/>
              </w:rPr>
              <w:t xml:space="preserve"> ԱՄԱՀ-ՓՔ-ԳՀԾՁԲ-22/71</w:t>
            </w:r>
          </w:p>
        </w:tc>
      </w:tr>
      <w:tr w:rsidR="00B062E3" w:rsidRPr="004D64E0" w:rsidTr="000863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rPr>
            </w:pPr>
            <w:r w:rsidRPr="004D64E0">
              <w:rPr>
                <w:rFonts w:ascii="Sylfaen" w:hAnsi="Sylfaen"/>
                <w:sz w:val="22"/>
                <w:szCs w:val="22"/>
              </w:rPr>
              <w:t>19.</w:t>
            </w:r>
            <w:r w:rsidRPr="004D64E0">
              <w:rPr>
                <w:rFonts w:ascii="Sylfaen" w:hAnsi="Sylfaen"/>
                <w:sz w:val="22"/>
                <w:szCs w:val="22"/>
                <w:lang w:val="en-US"/>
              </w:rPr>
              <w:tab/>
            </w:r>
            <w:r w:rsidRPr="004D64E0">
              <w:rPr>
                <w:rFonts w:ascii="Sylfaen" w:hAnsi="Sylfaen"/>
                <w:sz w:val="22"/>
                <w:szCs w:val="22"/>
              </w:rPr>
              <w:t>Условия оплаты: &lt;акцептованный платеж&gt;</w:t>
            </w:r>
          </w:p>
        </w:tc>
      </w:tr>
      <w:tr w:rsidR="00B062E3" w:rsidRPr="004D64E0" w:rsidTr="0008635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62E3" w:rsidRPr="004D64E0" w:rsidRDefault="00B062E3" w:rsidP="00086352">
            <w:pPr>
              <w:widowControl w:val="0"/>
              <w:tabs>
                <w:tab w:val="left" w:pos="855"/>
              </w:tabs>
              <w:spacing w:after="160"/>
              <w:ind w:left="360"/>
              <w:rPr>
                <w:rFonts w:ascii="Sylfaen" w:hAnsi="Sylfaen"/>
                <w:sz w:val="22"/>
                <w:szCs w:val="22"/>
                <w:lang w:val="en-US"/>
              </w:rPr>
            </w:pPr>
            <w:r w:rsidRPr="004D64E0">
              <w:rPr>
                <w:rFonts w:ascii="Sylfaen" w:hAnsi="Sylfaen"/>
                <w:sz w:val="22"/>
                <w:szCs w:val="22"/>
              </w:rPr>
              <w:t>20.</w:t>
            </w:r>
            <w:r w:rsidRPr="004D64E0">
              <w:rPr>
                <w:rFonts w:ascii="Sylfaen" w:hAnsi="Sylfaen"/>
                <w:sz w:val="22"/>
                <w:szCs w:val="22"/>
                <w:lang w:val="en-US"/>
              </w:rPr>
              <w:tab/>
            </w:r>
            <w:r w:rsidRPr="004D64E0">
              <w:rPr>
                <w:rFonts w:ascii="Sylfaen" w:hAnsi="Sylfaen"/>
                <w:sz w:val="22"/>
                <w:szCs w:val="22"/>
              </w:rPr>
              <w:t>Количество прилагаемых страниц: --- страниц</w:t>
            </w:r>
          </w:p>
        </w:tc>
      </w:tr>
      <w:tr w:rsidR="00B062E3" w:rsidRPr="004D64E0" w:rsidTr="00086352">
        <w:trPr>
          <w:trHeight w:val="2194"/>
        </w:trPr>
        <w:tc>
          <w:tcPr>
            <w:tcW w:w="5616" w:type="dxa"/>
            <w:tcBorders>
              <w:top w:val="nil"/>
              <w:left w:val="single" w:sz="4" w:space="0" w:color="auto"/>
              <w:bottom w:val="single" w:sz="4" w:space="0" w:color="auto"/>
              <w:right w:val="single" w:sz="4" w:space="0" w:color="auto"/>
            </w:tcBorders>
            <w:noWrap/>
            <w:vAlign w:val="bottom"/>
          </w:tcPr>
          <w:p w:rsidR="00B062E3" w:rsidRPr="004D64E0" w:rsidRDefault="00B062E3" w:rsidP="00086352">
            <w:pPr>
              <w:widowControl w:val="0"/>
              <w:tabs>
                <w:tab w:val="left" w:pos="851"/>
              </w:tabs>
              <w:spacing w:after="160"/>
              <w:rPr>
                <w:rFonts w:ascii="Sylfaen" w:hAnsi="Sylfaen" w:cs="Sylfaen"/>
                <w:sz w:val="22"/>
                <w:szCs w:val="22"/>
              </w:rPr>
            </w:pPr>
            <w:r w:rsidRPr="004D64E0">
              <w:rPr>
                <w:rFonts w:ascii="Sylfaen" w:hAnsi="Sylfaen"/>
                <w:sz w:val="22"/>
                <w:szCs w:val="22"/>
              </w:rPr>
              <w:t>22.а.</w:t>
            </w:r>
            <w:r w:rsidRPr="004D64E0">
              <w:rPr>
                <w:rFonts w:ascii="Sylfaen" w:hAnsi="Sylfaen"/>
                <w:sz w:val="22"/>
                <w:szCs w:val="22"/>
              </w:rPr>
              <w:tab/>
              <w:t>Подписи бенефициара</w:t>
            </w:r>
          </w:p>
          <w:p w:rsidR="00B062E3" w:rsidRPr="004D64E0" w:rsidRDefault="00B062E3" w:rsidP="00086352">
            <w:pPr>
              <w:widowControl w:val="0"/>
              <w:spacing w:after="160"/>
              <w:rPr>
                <w:rFonts w:ascii="Sylfaen" w:hAnsi="Sylfaen" w:cs="Sylfaen"/>
                <w:sz w:val="22"/>
                <w:szCs w:val="22"/>
              </w:rPr>
            </w:pPr>
          </w:p>
          <w:p w:rsidR="00B062E3" w:rsidRPr="004D64E0" w:rsidRDefault="00B062E3" w:rsidP="00086352">
            <w:pPr>
              <w:widowControl w:val="0"/>
              <w:spacing w:after="160"/>
              <w:jc w:val="right"/>
              <w:rPr>
                <w:rFonts w:ascii="Sylfaen" w:hAnsi="Sylfaen" w:cs="Tahoma"/>
                <w:sz w:val="22"/>
                <w:szCs w:val="22"/>
              </w:rPr>
            </w:pPr>
            <w:r w:rsidRPr="004D64E0">
              <w:rPr>
                <w:rFonts w:ascii="Sylfaen" w:hAnsi="Sylfaen"/>
                <w:sz w:val="22"/>
                <w:szCs w:val="22"/>
              </w:rPr>
              <w:t>/____________________/</w:t>
            </w:r>
          </w:p>
          <w:p w:rsidR="00B062E3" w:rsidRPr="004D64E0" w:rsidRDefault="00B062E3" w:rsidP="00086352">
            <w:pPr>
              <w:widowControl w:val="0"/>
              <w:spacing w:after="160"/>
              <w:rPr>
                <w:rFonts w:ascii="Sylfaen" w:hAnsi="Sylfaen" w:cs="Sylfaen"/>
                <w:sz w:val="22"/>
                <w:szCs w:val="22"/>
              </w:rPr>
            </w:pPr>
          </w:p>
          <w:p w:rsidR="00B062E3" w:rsidRPr="004D64E0" w:rsidRDefault="00B062E3" w:rsidP="00086352">
            <w:pPr>
              <w:widowControl w:val="0"/>
              <w:spacing w:after="160"/>
              <w:jc w:val="right"/>
              <w:rPr>
                <w:rFonts w:ascii="Sylfaen" w:hAnsi="Sylfaen" w:cs="Sylfaen"/>
                <w:sz w:val="22"/>
                <w:szCs w:val="22"/>
              </w:rPr>
            </w:pPr>
            <w:r w:rsidRPr="004D64E0">
              <w:rPr>
                <w:rFonts w:ascii="Sylfaen" w:hAnsi="Sylfaen"/>
                <w:sz w:val="22"/>
                <w:szCs w:val="22"/>
              </w:rPr>
              <w:t>/____________________/</w:t>
            </w:r>
          </w:p>
          <w:p w:rsidR="00B062E3" w:rsidRPr="004D64E0" w:rsidRDefault="00B062E3" w:rsidP="00086352">
            <w:pPr>
              <w:widowControl w:val="0"/>
              <w:spacing w:after="160"/>
              <w:rPr>
                <w:rFonts w:ascii="Sylfaen" w:hAnsi="Sylfaen" w:cs="Sylfaen"/>
                <w:sz w:val="22"/>
                <w:szCs w:val="22"/>
              </w:rPr>
            </w:pPr>
          </w:p>
          <w:p w:rsidR="00B062E3" w:rsidRPr="004D64E0" w:rsidRDefault="00B062E3" w:rsidP="00086352">
            <w:pPr>
              <w:widowControl w:val="0"/>
              <w:tabs>
                <w:tab w:val="left" w:pos="4545"/>
              </w:tabs>
              <w:spacing w:after="160"/>
              <w:rPr>
                <w:rFonts w:ascii="Sylfaen" w:hAnsi="Sylfaen" w:cs="Sylfaen"/>
                <w:sz w:val="22"/>
                <w:szCs w:val="22"/>
              </w:rPr>
            </w:pPr>
            <w:r w:rsidRPr="004D64E0">
              <w:rPr>
                <w:rFonts w:ascii="Sylfaen" w:hAnsi="Sylfaen"/>
                <w:sz w:val="22"/>
                <w:szCs w:val="22"/>
              </w:rPr>
              <w:t>22.б.</w:t>
            </w:r>
            <w:r w:rsidRPr="004D64E0">
              <w:rPr>
                <w:rFonts w:ascii="Sylfaen" w:hAnsi="Sylfaen"/>
                <w:sz w:val="22"/>
                <w:szCs w:val="22"/>
              </w:rPr>
              <w:tab/>
              <w:t>М. П.</w:t>
            </w:r>
          </w:p>
          <w:p w:rsidR="00B062E3" w:rsidRPr="004D64E0" w:rsidRDefault="00B062E3" w:rsidP="00086352">
            <w:pPr>
              <w:widowControl w:val="0"/>
              <w:spacing w:after="160"/>
              <w:rPr>
                <w:rFonts w:ascii="Sylfaen" w:hAnsi="Sylfaen" w:cs="Sylfaen"/>
                <w:sz w:val="22"/>
                <w:szCs w:val="22"/>
              </w:rPr>
            </w:pPr>
          </w:p>
        </w:tc>
        <w:tc>
          <w:tcPr>
            <w:tcW w:w="5364" w:type="dxa"/>
            <w:tcBorders>
              <w:top w:val="nil"/>
              <w:left w:val="nil"/>
              <w:bottom w:val="single" w:sz="4" w:space="0" w:color="auto"/>
              <w:right w:val="single" w:sz="4" w:space="0" w:color="auto"/>
            </w:tcBorders>
            <w:noWrap/>
          </w:tcPr>
          <w:p w:rsidR="00B062E3" w:rsidRPr="004D64E0" w:rsidRDefault="00B062E3" w:rsidP="00086352">
            <w:pPr>
              <w:widowControl w:val="0"/>
              <w:tabs>
                <w:tab w:val="left" w:pos="905"/>
              </w:tabs>
              <w:spacing w:after="160"/>
              <w:rPr>
                <w:rFonts w:ascii="Sylfaen" w:hAnsi="Sylfaen" w:cs="Sylfaen"/>
                <w:sz w:val="22"/>
                <w:szCs w:val="22"/>
              </w:rPr>
            </w:pPr>
            <w:r w:rsidRPr="004D64E0">
              <w:rPr>
                <w:rFonts w:ascii="Sylfaen" w:hAnsi="Sylfaen"/>
                <w:sz w:val="22"/>
                <w:szCs w:val="22"/>
              </w:rPr>
              <w:t>21.а.</w:t>
            </w:r>
            <w:r w:rsidRPr="004D64E0">
              <w:rPr>
                <w:rFonts w:ascii="Sylfaen" w:hAnsi="Sylfaen"/>
                <w:sz w:val="22"/>
                <w:szCs w:val="22"/>
              </w:rPr>
              <w:tab/>
              <w:t> Подписи плательщика:</w:t>
            </w:r>
          </w:p>
          <w:p w:rsidR="00B062E3" w:rsidRPr="004D64E0" w:rsidRDefault="00B062E3" w:rsidP="00086352">
            <w:pPr>
              <w:widowControl w:val="0"/>
              <w:spacing w:after="160"/>
              <w:rPr>
                <w:rFonts w:ascii="Sylfaen" w:hAnsi="Sylfaen" w:cs="Sylfaen"/>
                <w:sz w:val="22"/>
                <w:szCs w:val="22"/>
              </w:rPr>
            </w:pPr>
          </w:p>
          <w:p w:rsidR="00B062E3" w:rsidRPr="004D64E0" w:rsidRDefault="00B062E3" w:rsidP="00086352">
            <w:pPr>
              <w:widowControl w:val="0"/>
              <w:spacing w:after="160"/>
              <w:jc w:val="right"/>
              <w:rPr>
                <w:rFonts w:ascii="Sylfaen" w:hAnsi="Sylfaen" w:cs="Sylfaen"/>
                <w:sz w:val="22"/>
                <w:szCs w:val="22"/>
              </w:rPr>
            </w:pPr>
            <w:r w:rsidRPr="004D64E0">
              <w:rPr>
                <w:rFonts w:ascii="Sylfaen" w:hAnsi="Sylfaen"/>
                <w:sz w:val="22"/>
                <w:szCs w:val="22"/>
              </w:rPr>
              <w:t>/____________________/</w:t>
            </w:r>
          </w:p>
          <w:p w:rsidR="00B062E3" w:rsidRPr="004D64E0" w:rsidRDefault="00B062E3" w:rsidP="00086352">
            <w:pPr>
              <w:widowControl w:val="0"/>
              <w:spacing w:after="160"/>
              <w:jc w:val="right"/>
              <w:rPr>
                <w:rFonts w:ascii="Sylfaen" w:hAnsi="Sylfaen" w:cs="Tahoma"/>
                <w:sz w:val="22"/>
                <w:szCs w:val="22"/>
              </w:rPr>
            </w:pPr>
          </w:p>
          <w:p w:rsidR="00B062E3" w:rsidRPr="004D64E0" w:rsidRDefault="00B062E3" w:rsidP="00086352">
            <w:pPr>
              <w:widowControl w:val="0"/>
              <w:spacing w:after="160"/>
              <w:jc w:val="right"/>
              <w:rPr>
                <w:rFonts w:ascii="Sylfaen" w:hAnsi="Sylfaen" w:cs="Sylfaen"/>
                <w:sz w:val="22"/>
                <w:szCs w:val="22"/>
              </w:rPr>
            </w:pPr>
            <w:r w:rsidRPr="004D64E0">
              <w:rPr>
                <w:rFonts w:ascii="Sylfaen" w:hAnsi="Sylfaen"/>
                <w:sz w:val="22"/>
                <w:szCs w:val="22"/>
              </w:rPr>
              <w:t>/____________________/</w:t>
            </w:r>
          </w:p>
          <w:p w:rsidR="00B062E3" w:rsidRPr="004D64E0" w:rsidRDefault="00B062E3" w:rsidP="00086352">
            <w:pPr>
              <w:widowControl w:val="0"/>
              <w:spacing w:after="160"/>
              <w:rPr>
                <w:rFonts w:ascii="Sylfaen" w:hAnsi="Sylfaen" w:cs="Sylfaen"/>
                <w:sz w:val="22"/>
                <w:szCs w:val="22"/>
              </w:rPr>
            </w:pPr>
          </w:p>
          <w:p w:rsidR="00B062E3" w:rsidRPr="004D64E0" w:rsidRDefault="00B062E3" w:rsidP="00086352">
            <w:pPr>
              <w:widowControl w:val="0"/>
              <w:tabs>
                <w:tab w:val="left" w:pos="4539"/>
              </w:tabs>
              <w:spacing w:after="160"/>
              <w:rPr>
                <w:rFonts w:ascii="Sylfaen" w:hAnsi="Sylfaen" w:cs="Sylfaen"/>
                <w:sz w:val="22"/>
                <w:szCs w:val="22"/>
              </w:rPr>
            </w:pPr>
            <w:r w:rsidRPr="004D64E0">
              <w:rPr>
                <w:rFonts w:ascii="Sylfaen" w:hAnsi="Sylfaen"/>
                <w:sz w:val="22"/>
                <w:szCs w:val="22"/>
              </w:rPr>
              <w:t>21.б.</w:t>
            </w:r>
            <w:r w:rsidRPr="004D64E0">
              <w:rPr>
                <w:rFonts w:ascii="Sylfaen" w:hAnsi="Sylfaen"/>
                <w:sz w:val="22"/>
                <w:szCs w:val="22"/>
              </w:rPr>
              <w:tab/>
              <w:t>М. П.</w:t>
            </w:r>
          </w:p>
        </w:tc>
      </w:tr>
      <w:tr w:rsidR="00B062E3" w:rsidRPr="004D64E0" w:rsidTr="00086352">
        <w:trPr>
          <w:trHeight w:val="2194"/>
        </w:trPr>
        <w:tc>
          <w:tcPr>
            <w:tcW w:w="5616" w:type="dxa"/>
            <w:tcBorders>
              <w:top w:val="single" w:sz="4" w:space="0" w:color="auto"/>
              <w:left w:val="single" w:sz="4" w:space="0" w:color="auto"/>
              <w:right w:val="single" w:sz="4" w:space="0" w:color="auto"/>
            </w:tcBorders>
            <w:noWrap/>
            <w:vAlign w:val="bottom"/>
          </w:tcPr>
          <w:p w:rsidR="00B062E3" w:rsidRPr="004D64E0" w:rsidRDefault="00B062E3" w:rsidP="00086352">
            <w:pPr>
              <w:widowControl w:val="0"/>
              <w:spacing w:after="160"/>
              <w:rPr>
                <w:rFonts w:ascii="Sylfaen" w:hAnsi="Sylfaen" w:cs="Tahoma"/>
                <w:sz w:val="22"/>
                <w:szCs w:val="22"/>
              </w:rPr>
            </w:pPr>
            <w:r w:rsidRPr="004D64E0">
              <w:rPr>
                <w:rFonts w:ascii="Sylfaen" w:hAnsi="Sylfaen"/>
                <w:sz w:val="22"/>
                <w:szCs w:val="22"/>
              </w:rPr>
              <w:lastRenderedPageBreak/>
              <w:t>24.а.</w:t>
            </w:r>
            <w:r w:rsidRPr="004D64E0">
              <w:rPr>
                <w:rFonts w:ascii="Sylfaen" w:hAnsi="Sylfaen"/>
                <w:sz w:val="22"/>
                <w:szCs w:val="22"/>
              </w:rPr>
              <w:tab/>
              <w:t xml:space="preserve"> Обслуживающая бенефициара финансовая организация </w:t>
            </w:r>
          </w:p>
          <w:p w:rsidR="00B062E3" w:rsidRPr="004D64E0" w:rsidRDefault="00B062E3" w:rsidP="00086352">
            <w:pPr>
              <w:widowControl w:val="0"/>
              <w:spacing w:after="160"/>
              <w:rPr>
                <w:rFonts w:ascii="Sylfaen" w:hAnsi="Sylfaen"/>
                <w:sz w:val="22"/>
                <w:szCs w:val="22"/>
              </w:rPr>
            </w:pPr>
          </w:p>
          <w:p w:rsidR="00B062E3" w:rsidRPr="004D64E0" w:rsidRDefault="00B062E3" w:rsidP="00086352">
            <w:pPr>
              <w:widowControl w:val="0"/>
              <w:jc w:val="right"/>
              <w:rPr>
                <w:rFonts w:ascii="Sylfaen" w:hAnsi="Sylfaen" w:cs="Tahoma"/>
                <w:sz w:val="22"/>
                <w:szCs w:val="22"/>
              </w:rPr>
            </w:pPr>
            <w:r w:rsidRPr="004D64E0">
              <w:rPr>
                <w:rFonts w:ascii="Sylfaen" w:hAnsi="Sylfaen"/>
                <w:sz w:val="22"/>
                <w:szCs w:val="22"/>
              </w:rPr>
              <w:t>/____________________/</w:t>
            </w:r>
          </w:p>
          <w:p w:rsidR="00B062E3" w:rsidRPr="004D64E0" w:rsidRDefault="00B062E3" w:rsidP="00086352">
            <w:pPr>
              <w:widowControl w:val="0"/>
              <w:spacing w:after="160"/>
              <w:ind w:left="3828" w:right="13"/>
              <w:jc w:val="both"/>
              <w:rPr>
                <w:rFonts w:ascii="Sylfaen" w:hAnsi="Sylfaen" w:cs="Sylfaen"/>
                <w:sz w:val="22"/>
                <w:szCs w:val="22"/>
                <w:vertAlign w:val="superscript"/>
              </w:rPr>
            </w:pPr>
            <w:r w:rsidRPr="004D64E0">
              <w:rPr>
                <w:rFonts w:ascii="Sylfaen" w:hAnsi="Sylfaen"/>
                <w:sz w:val="22"/>
                <w:szCs w:val="22"/>
                <w:vertAlign w:val="superscript"/>
              </w:rPr>
              <w:t>подпись/</w:t>
            </w:r>
          </w:p>
          <w:p w:rsidR="00B062E3" w:rsidRPr="004D64E0" w:rsidRDefault="00B062E3" w:rsidP="00086352">
            <w:pPr>
              <w:widowControl w:val="0"/>
              <w:spacing w:after="160"/>
              <w:rPr>
                <w:rFonts w:ascii="Sylfaen" w:hAnsi="Sylfaen" w:cs="Tahoma"/>
                <w:sz w:val="22"/>
                <w:szCs w:val="22"/>
              </w:rPr>
            </w:pPr>
          </w:p>
          <w:p w:rsidR="00B062E3" w:rsidRPr="004D64E0" w:rsidRDefault="00B062E3" w:rsidP="00086352">
            <w:pPr>
              <w:widowControl w:val="0"/>
              <w:spacing w:after="160"/>
              <w:rPr>
                <w:rFonts w:ascii="Sylfaen" w:hAnsi="Sylfaen" w:cs="Arial"/>
                <w:sz w:val="22"/>
                <w:szCs w:val="22"/>
              </w:rPr>
            </w:pPr>
          </w:p>
        </w:tc>
        <w:tc>
          <w:tcPr>
            <w:tcW w:w="5364" w:type="dxa"/>
            <w:tcBorders>
              <w:top w:val="single" w:sz="4" w:space="0" w:color="auto"/>
              <w:left w:val="nil"/>
              <w:right w:val="single" w:sz="4" w:space="0" w:color="auto"/>
            </w:tcBorders>
            <w:noWrap/>
          </w:tcPr>
          <w:p w:rsidR="00B062E3" w:rsidRPr="004D64E0" w:rsidRDefault="00B062E3" w:rsidP="00086352">
            <w:pPr>
              <w:widowControl w:val="0"/>
              <w:spacing w:after="160"/>
              <w:rPr>
                <w:rFonts w:ascii="Sylfaen" w:hAnsi="Sylfaen" w:cs="Tahoma"/>
                <w:sz w:val="22"/>
                <w:szCs w:val="22"/>
              </w:rPr>
            </w:pPr>
            <w:r w:rsidRPr="004D64E0">
              <w:rPr>
                <w:rFonts w:ascii="Sylfaen" w:hAnsi="Sylfaen"/>
                <w:sz w:val="22"/>
                <w:szCs w:val="22"/>
              </w:rPr>
              <w:t>23.а.</w:t>
            </w:r>
            <w:r w:rsidRPr="004D64E0">
              <w:rPr>
                <w:rFonts w:ascii="Sylfaen" w:hAnsi="Sylfaen"/>
                <w:sz w:val="22"/>
                <w:szCs w:val="22"/>
              </w:rPr>
              <w:tab/>
              <w:t xml:space="preserve"> Обслуживающая плательщика финансовая организация </w:t>
            </w:r>
          </w:p>
          <w:p w:rsidR="00B062E3" w:rsidRPr="004D64E0" w:rsidRDefault="00B062E3" w:rsidP="00086352">
            <w:pPr>
              <w:widowControl w:val="0"/>
              <w:spacing w:after="160"/>
              <w:rPr>
                <w:rFonts w:ascii="Sylfaen" w:hAnsi="Sylfaen" w:cs="Tahoma"/>
                <w:sz w:val="22"/>
                <w:szCs w:val="22"/>
              </w:rPr>
            </w:pPr>
          </w:p>
          <w:p w:rsidR="00B062E3" w:rsidRPr="004D64E0" w:rsidRDefault="00B062E3" w:rsidP="00086352">
            <w:pPr>
              <w:widowControl w:val="0"/>
              <w:jc w:val="right"/>
              <w:rPr>
                <w:rFonts w:ascii="Sylfaen" w:hAnsi="Sylfaen" w:cs="Tahoma"/>
                <w:sz w:val="22"/>
                <w:szCs w:val="22"/>
              </w:rPr>
            </w:pPr>
            <w:r w:rsidRPr="004D64E0">
              <w:rPr>
                <w:rFonts w:ascii="Sylfaen" w:hAnsi="Sylfaen"/>
                <w:sz w:val="22"/>
                <w:szCs w:val="22"/>
              </w:rPr>
              <w:t>/____________________/</w:t>
            </w:r>
          </w:p>
          <w:p w:rsidR="00B062E3" w:rsidRPr="004D64E0" w:rsidRDefault="00B062E3" w:rsidP="00086352">
            <w:pPr>
              <w:widowControl w:val="0"/>
              <w:spacing w:after="160"/>
              <w:ind w:right="983"/>
              <w:jc w:val="right"/>
              <w:rPr>
                <w:rFonts w:ascii="Sylfaen" w:hAnsi="Sylfaen" w:cs="Sylfaen"/>
                <w:sz w:val="22"/>
                <w:szCs w:val="22"/>
                <w:vertAlign w:val="superscript"/>
              </w:rPr>
            </w:pPr>
            <w:r w:rsidRPr="004D64E0">
              <w:rPr>
                <w:rFonts w:ascii="Sylfaen" w:hAnsi="Sylfaen"/>
                <w:sz w:val="22"/>
                <w:szCs w:val="22"/>
                <w:vertAlign w:val="superscript"/>
              </w:rPr>
              <w:t>/подпись/</w:t>
            </w:r>
          </w:p>
          <w:p w:rsidR="00B062E3" w:rsidRPr="004D64E0" w:rsidRDefault="00B062E3" w:rsidP="00086352">
            <w:pPr>
              <w:widowControl w:val="0"/>
              <w:spacing w:after="160"/>
              <w:rPr>
                <w:rFonts w:ascii="Sylfaen" w:hAnsi="Sylfaen" w:cs="Arial"/>
                <w:sz w:val="22"/>
                <w:szCs w:val="22"/>
              </w:rPr>
            </w:pPr>
          </w:p>
        </w:tc>
      </w:tr>
      <w:tr w:rsidR="00B062E3" w:rsidRPr="004D64E0" w:rsidTr="00086352">
        <w:trPr>
          <w:trHeight w:val="2194"/>
        </w:trPr>
        <w:tc>
          <w:tcPr>
            <w:tcW w:w="5616" w:type="dxa"/>
            <w:tcBorders>
              <w:top w:val="nil"/>
              <w:left w:val="single" w:sz="4" w:space="0" w:color="auto"/>
              <w:bottom w:val="single" w:sz="4" w:space="0" w:color="auto"/>
              <w:right w:val="single" w:sz="4" w:space="0" w:color="auto"/>
            </w:tcBorders>
            <w:noWrap/>
            <w:vAlign w:val="bottom"/>
          </w:tcPr>
          <w:p w:rsidR="00B062E3" w:rsidRPr="004D64E0" w:rsidRDefault="00B062E3" w:rsidP="00086352">
            <w:pPr>
              <w:widowControl w:val="0"/>
              <w:tabs>
                <w:tab w:val="left" w:pos="4678"/>
              </w:tabs>
              <w:spacing w:after="160"/>
              <w:rPr>
                <w:rFonts w:ascii="Sylfaen" w:hAnsi="Sylfaen" w:cs="Sylfaen"/>
                <w:sz w:val="22"/>
                <w:szCs w:val="22"/>
              </w:rPr>
            </w:pPr>
            <w:r w:rsidRPr="004D64E0">
              <w:rPr>
                <w:rFonts w:ascii="Sylfaen" w:hAnsi="Sylfaen"/>
                <w:sz w:val="22"/>
                <w:szCs w:val="22"/>
              </w:rPr>
              <w:t>24.б.</w:t>
            </w:r>
            <w:r w:rsidRPr="004D64E0">
              <w:rPr>
                <w:rFonts w:ascii="Sylfaen" w:hAnsi="Sylfaen"/>
                <w:sz w:val="22"/>
                <w:szCs w:val="22"/>
              </w:rPr>
              <w:tab/>
              <w:t>М. П.</w:t>
            </w:r>
          </w:p>
          <w:p w:rsidR="00B062E3" w:rsidRPr="004D64E0" w:rsidRDefault="00B062E3" w:rsidP="00086352">
            <w:pPr>
              <w:widowControl w:val="0"/>
              <w:spacing w:after="160"/>
              <w:rPr>
                <w:rFonts w:ascii="Sylfaen" w:hAnsi="Sylfaen" w:cs="Sylfaen"/>
                <w:sz w:val="22"/>
                <w:szCs w:val="22"/>
              </w:rPr>
            </w:pPr>
          </w:p>
          <w:p w:rsidR="00B062E3" w:rsidRPr="004D64E0" w:rsidRDefault="00B062E3" w:rsidP="00086352">
            <w:pPr>
              <w:widowControl w:val="0"/>
              <w:spacing w:after="160"/>
              <w:ind w:right="155"/>
              <w:jc w:val="right"/>
              <w:rPr>
                <w:rFonts w:ascii="Sylfaen" w:hAnsi="Sylfaen" w:cs="Sylfaen"/>
                <w:sz w:val="22"/>
                <w:szCs w:val="22"/>
                <w:lang w:val="en-US"/>
              </w:rPr>
            </w:pPr>
            <w:r w:rsidRPr="004D64E0">
              <w:rPr>
                <w:rFonts w:ascii="Sylfaen" w:hAnsi="Sylfaen"/>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B062E3" w:rsidRPr="004D64E0" w:rsidRDefault="00B062E3" w:rsidP="00086352">
            <w:pPr>
              <w:widowControl w:val="0"/>
              <w:tabs>
                <w:tab w:val="left" w:pos="4554"/>
              </w:tabs>
              <w:spacing w:after="160"/>
              <w:rPr>
                <w:rFonts w:ascii="Sylfaen" w:hAnsi="Sylfaen" w:cs="Sylfaen"/>
                <w:sz w:val="22"/>
                <w:szCs w:val="22"/>
              </w:rPr>
            </w:pPr>
            <w:r w:rsidRPr="004D64E0">
              <w:rPr>
                <w:rFonts w:ascii="Sylfaen" w:hAnsi="Sylfaen"/>
                <w:sz w:val="22"/>
                <w:szCs w:val="22"/>
              </w:rPr>
              <w:t>23.б.</w:t>
            </w:r>
            <w:r w:rsidRPr="004D64E0">
              <w:rPr>
                <w:rFonts w:ascii="Sylfaen" w:hAnsi="Sylfaen"/>
                <w:sz w:val="22"/>
                <w:szCs w:val="22"/>
              </w:rPr>
              <w:tab/>
              <w:t>М. П.</w:t>
            </w:r>
          </w:p>
          <w:p w:rsidR="00B062E3" w:rsidRPr="004D64E0" w:rsidRDefault="00B062E3" w:rsidP="00086352">
            <w:pPr>
              <w:widowControl w:val="0"/>
              <w:spacing w:after="160"/>
              <w:rPr>
                <w:rFonts w:ascii="Sylfaen" w:hAnsi="Sylfaen"/>
                <w:sz w:val="22"/>
                <w:szCs w:val="22"/>
              </w:rPr>
            </w:pPr>
          </w:p>
          <w:p w:rsidR="00B062E3" w:rsidRPr="004D64E0" w:rsidRDefault="00B062E3" w:rsidP="00086352">
            <w:pPr>
              <w:widowControl w:val="0"/>
              <w:spacing w:after="160"/>
              <w:jc w:val="right"/>
              <w:rPr>
                <w:rFonts w:ascii="Sylfaen" w:hAnsi="Sylfaen" w:cs="Sylfaen"/>
                <w:sz w:val="22"/>
                <w:szCs w:val="22"/>
              </w:rPr>
            </w:pPr>
            <w:r w:rsidRPr="004D64E0">
              <w:rPr>
                <w:rFonts w:ascii="Sylfaen" w:hAnsi="Sylfaen"/>
                <w:sz w:val="22"/>
                <w:szCs w:val="22"/>
              </w:rPr>
              <w:t>23.</w:t>
            </w:r>
            <w:proofErr w:type="gramStart"/>
            <w:r w:rsidRPr="004D64E0">
              <w:rPr>
                <w:rFonts w:ascii="Sylfaen" w:hAnsi="Sylfaen"/>
                <w:sz w:val="22"/>
                <w:szCs w:val="22"/>
              </w:rPr>
              <w:t>в</w:t>
            </w:r>
            <w:proofErr w:type="gramEnd"/>
            <w:r w:rsidRPr="004D64E0">
              <w:rPr>
                <w:rFonts w:ascii="Sylfaen" w:hAnsi="Sylfaen"/>
                <w:sz w:val="22"/>
                <w:szCs w:val="22"/>
              </w:rPr>
              <w:t xml:space="preserve"> </w:t>
            </w:r>
            <w:proofErr w:type="gramStart"/>
            <w:r w:rsidRPr="004D64E0">
              <w:rPr>
                <w:rFonts w:ascii="Sylfaen" w:hAnsi="Sylfaen"/>
                <w:sz w:val="22"/>
                <w:szCs w:val="22"/>
              </w:rPr>
              <w:t>Дата</w:t>
            </w:r>
            <w:proofErr w:type="gramEnd"/>
            <w:r w:rsidRPr="004D64E0">
              <w:rPr>
                <w:rFonts w:ascii="Sylfaen" w:hAnsi="Sylfaen"/>
                <w:sz w:val="22"/>
                <w:szCs w:val="22"/>
              </w:rPr>
              <w:t xml:space="preserve"> исполнения: "___" ___ 20___г.</w:t>
            </w:r>
          </w:p>
        </w:tc>
      </w:tr>
    </w:tbl>
    <w:p w:rsidR="00B062E3" w:rsidRPr="004D64E0" w:rsidRDefault="00B062E3" w:rsidP="00B062E3">
      <w:pPr>
        <w:widowControl w:val="0"/>
        <w:spacing w:after="160"/>
        <w:jc w:val="center"/>
        <w:rPr>
          <w:rFonts w:ascii="Sylfaen" w:hAnsi="Sylfaen" w:cs="Sylfaen"/>
          <w:sz w:val="22"/>
          <w:szCs w:val="22"/>
        </w:rPr>
      </w:pPr>
    </w:p>
    <w:p w:rsidR="00B062E3" w:rsidRPr="004D64E0" w:rsidRDefault="00B062E3" w:rsidP="00B062E3">
      <w:pPr>
        <w:rPr>
          <w:rFonts w:ascii="Sylfaen" w:hAnsi="Sylfaen" w:cs="Sylfaen"/>
          <w:sz w:val="22"/>
          <w:szCs w:val="22"/>
        </w:rPr>
      </w:pPr>
    </w:p>
    <w:p w:rsidR="00B062E3" w:rsidRPr="004D64E0" w:rsidRDefault="00B062E3" w:rsidP="00B062E3">
      <w:pPr>
        <w:rPr>
          <w:rFonts w:ascii="Sylfaen" w:hAnsi="Sylfaen" w:cs="Sylfaen"/>
          <w:sz w:val="22"/>
          <w:szCs w:val="22"/>
          <w:lang w:val="hy-AM"/>
        </w:rPr>
      </w:pPr>
    </w:p>
    <w:p w:rsidR="00B062E3" w:rsidRPr="004D64E0" w:rsidRDefault="00B062E3" w:rsidP="00B062E3">
      <w:pPr>
        <w:rPr>
          <w:rFonts w:ascii="Sylfaen" w:hAnsi="Sylfaen" w:cs="Sylfaen"/>
          <w:sz w:val="22"/>
          <w:szCs w:val="22"/>
          <w:lang w:val="hy-AM"/>
        </w:rPr>
      </w:pPr>
    </w:p>
    <w:p w:rsidR="00B062E3" w:rsidRPr="004D64E0" w:rsidRDefault="00B062E3" w:rsidP="00B062E3">
      <w:pPr>
        <w:rPr>
          <w:rFonts w:ascii="Sylfaen" w:hAnsi="Sylfaen" w:cs="Sylfaen"/>
          <w:sz w:val="22"/>
          <w:szCs w:val="22"/>
          <w:lang w:val="hy-AM"/>
        </w:rPr>
      </w:pPr>
    </w:p>
    <w:p w:rsidR="00B062E3" w:rsidRPr="004D64E0" w:rsidRDefault="00B062E3" w:rsidP="00B062E3">
      <w:pPr>
        <w:rPr>
          <w:rFonts w:ascii="Sylfaen" w:hAnsi="Sylfaen" w:cs="Sylfaen"/>
          <w:sz w:val="22"/>
          <w:szCs w:val="22"/>
          <w:lang w:val="hy-AM"/>
        </w:rPr>
      </w:pPr>
    </w:p>
    <w:p w:rsidR="00B062E3" w:rsidRPr="004D64E0" w:rsidRDefault="00B062E3" w:rsidP="00B062E3">
      <w:pPr>
        <w:rPr>
          <w:rFonts w:ascii="Sylfaen" w:hAnsi="Sylfaen" w:cs="Sylfaen"/>
          <w:sz w:val="22"/>
          <w:szCs w:val="22"/>
          <w:lang w:val="hy-AM"/>
        </w:rPr>
      </w:pPr>
    </w:p>
    <w:p w:rsidR="00B062E3" w:rsidRPr="004D64E0" w:rsidRDefault="00B062E3" w:rsidP="00B062E3">
      <w:pPr>
        <w:rPr>
          <w:rFonts w:ascii="Sylfaen" w:hAnsi="Sylfaen" w:cs="Sylfaen"/>
          <w:sz w:val="22"/>
          <w:szCs w:val="22"/>
          <w:lang w:val="hy-AM"/>
        </w:rPr>
      </w:pPr>
    </w:p>
    <w:p w:rsidR="00B062E3" w:rsidRPr="004D64E0" w:rsidRDefault="00B062E3" w:rsidP="00B062E3">
      <w:pPr>
        <w:rPr>
          <w:rFonts w:ascii="Sylfaen" w:hAnsi="Sylfaen" w:cs="Sylfaen"/>
          <w:sz w:val="22"/>
          <w:szCs w:val="22"/>
          <w:lang w:val="hy-AM"/>
        </w:rPr>
      </w:pPr>
    </w:p>
    <w:p w:rsidR="00B062E3" w:rsidRPr="004D64E0" w:rsidRDefault="00B062E3" w:rsidP="00B062E3">
      <w:pPr>
        <w:rPr>
          <w:rFonts w:ascii="Sylfaen" w:hAnsi="Sylfaen" w:cs="Sylfaen"/>
          <w:sz w:val="22"/>
          <w:szCs w:val="22"/>
          <w:lang w:val="hy-AM"/>
        </w:rPr>
      </w:pPr>
    </w:p>
    <w:p w:rsidR="00B062E3" w:rsidRPr="004D64E0" w:rsidRDefault="00B062E3" w:rsidP="00B062E3">
      <w:pPr>
        <w:rPr>
          <w:rFonts w:ascii="Sylfaen" w:hAnsi="Sylfaen" w:cs="Sylfaen"/>
          <w:sz w:val="22"/>
          <w:szCs w:val="22"/>
          <w:lang w:val="hy-AM"/>
        </w:rPr>
      </w:pPr>
    </w:p>
    <w:p w:rsidR="00B062E3" w:rsidRPr="004D64E0" w:rsidRDefault="00B062E3" w:rsidP="00B062E3">
      <w:pPr>
        <w:rPr>
          <w:rFonts w:ascii="Sylfaen" w:hAnsi="Sylfaen" w:cs="Sylfaen"/>
          <w:sz w:val="22"/>
          <w:szCs w:val="22"/>
          <w:lang w:val="hy-AM"/>
        </w:rPr>
      </w:pPr>
    </w:p>
    <w:p w:rsidR="00B062E3" w:rsidRPr="004D64E0" w:rsidRDefault="00B062E3" w:rsidP="00B062E3">
      <w:pPr>
        <w:rPr>
          <w:rFonts w:ascii="Sylfaen" w:hAnsi="Sylfaen" w:cs="Sylfaen"/>
          <w:sz w:val="22"/>
          <w:szCs w:val="22"/>
        </w:rPr>
      </w:pPr>
      <w:r w:rsidRPr="004D64E0">
        <w:rPr>
          <w:rFonts w:ascii="Sylfaen" w:hAnsi="Sylfaen" w:cs="Sylfaen"/>
          <w:sz w:val="22"/>
          <w:szCs w:val="22"/>
        </w:rPr>
        <w:t xml:space="preserve">*  </w:t>
      </w:r>
      <w:r w:rsidRPr="004D64E0">
        <w:rPr>
          <w:rFonts w:ascii="Sylfaen" w:hAnsi="Sylfaen"/>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062E3" w:rsidRPr="004D64E0" w:rsidRDefault="00B062E3" w:rsidP="00B062E3">
      <w:pPr>
        <w:rPr>
          <w:rFonts w:ascii="Sylfaen" w:hAnsi="Sylfaen" w:cs="Sylfaen"/>
          <w:sz w:val="22"/>
          <w:szCs w:val="22"/>
        </w:rPr>
      </w:pPr>
      <w:r w:rsidRPr="004D64E0">
        <w:rPr>
          <w:rFonts w:ascii="Sylfaen" w:hAnsi="Sylfaen" w:cs="Sylfaen"/>
          <w:sz w:val="22"/>
          <w:szCs w:val="22"/>
        </w:rPr>
        <w:br w:type="page"/>
      </w:r>
    </w:p>
    <w:p w:rsidR="00B062E3" w:rsidRPr="00592807" w:rsidRDefault="00B062E3" w:rsidP="00B062E3">
      <w:pPr>
        <w:widowControl w:val="0"/>
        <w:spacing w:after="160"/>
        <w:ind w:left="567" w:right="565"/>
        <w:jc w:val="center"/>
        <w:rPr>
          <w:rFonts w:ascii="Sylfaen" w:hAnsi="Sylfaen"/>
          <w:b/>
          <w:sz w:val="18"/>
          <w:szCs w:val="18"/>
        </w:rPr>
      </w:pPr>
      <w:r w:rsidRPr="00592807">
        <w:rPr>
          <w:rFonts w:ascii="Sylfaen" w:hAnsi="Sylfaen"/>
          <w:b/>
          <w:sz w:val="18"/>
          <w:szCs w:val="18"/>
        </w:rPr>
        <w:lastRenderedPageBreak/>
        <w:t xml:space="preserve">Обязательные реквизиты платежного требования </w:t>
      </w:r>
      <w:r w:rsidRPr="00592807">
        <w:rPr>
          <w:rFonts w:ascii="Sylfaen" w:hAnsi="Sylfaen"/>
          <w:b/>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062E3" w:rsidRPr="00592807" w:rsidTr="0008635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jc w:val="center"/>
              <w:rPr>
                <w:rFonts w:ascii="Sylfaen" w:hAnsi="Sylfaen"/>
                <w:sz w:val="18"/>
                <w:szCs w:val="18"/>
              </w:rPr>
            </w:pPr>
            <w:proofErr w:type="gramStart"/>
            <w:r w:rsidRPr="00592807">
              <w:rPr>
                <w:rFonts w:ascii="Sylfaen" w:hAnsi="Sylfaen"/>
                <w:sz w:val="18"/>
                <w:szCs w:val="18"/>
              </w:rPr>
              <w:t>П</w:t>
            </w:r>
            <w:proofErr w:type="gramEnd"/>
            <w:r w:rsidRPr="00592807">
              <w:rPr>
                <w:rFonts w:ascii="Sylfaen" w:hAnsi="Sylfaen"/>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jc w:val="center"/>
              <w:rPr>
                <w:rFonts w:ascii="Sylfaen" w:hAnsi="Sylfaen"/>
                <w:b/>
                <w:sz w:val="18"/>
                <w:szCs w:val="18"/>
              </w:rPr>
            </w:pPr>
            <w:r w:rsidRPr="00592807">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jc w:val="center"/>
              <w:rPr>
                <w:rFonts w:ascii="Sylfaen" w:hAnsi="Sylfaen"/>
                <w:b/>
                <w:sz w:val="18"/>
                <w:szCs w:val="18"/>
              </w:rPr>
            </w:pPr>
            <w:r w:rsidRPr="00592807">
              <w:rPr>
                <w:rFonts w:ascii="Sylfaen" w:hAnsi="Sylfaen"/>
                <w:b/>
                <w:sz w:val="18"/>
                <w:szCs w:val="18"/>
              </w:rPr>
              <w:t>Наличие указанного поля/</w:t>
            </w:r>
          </w:p>
          <w:p w:rsidR="00B062E3" w:rsidRPr="00592807" w:rsidRDefault="00B062E3" w:rsidP="00086352">
            <w:pPr>
              <w:widowControl w:val="0"/>
              <w:jc w:val="center"/>
              <w:rPr>
                <w:rFonts w:ascii="Sylfaen" w:hAnsi="Sylfaen"/>
                <w:b/>
                <w:sz w:val="18"/>
                <w:szCs w:val="18"/>
              </w:rPr>
            </w:pPr>
            <w:r w:rsidRPr="00592807">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jc w:val="center"/>
              <w:rPr>
                <w:rFonts w:ascii="Sylfaen" w:hAnsi="Sylfaen"/>
                <w:b/>
                <w:sz w:val="18"/>
                <w:szCs w:val="18"/>
              </w:rPr>
            </w:pPr>
            <w:r w:rsidRPr="00592807">
              <w:rPr>
                <w:rFonts w:ascii="Sylfaen" w:hAnsi="Sylfaen"/>
                <w:b/>
                <w:sz w:val="18"/>
                <w:szCs w:val="18"/>
              </w:rPr>
              <w:t xml:space="preserve">Требование о заполнении реквизита </w:t>
            </w:r>
          </w:p>
          <w:p w:rsidR="00B062E3" w:rsidRPr="00592807" w:rsidRDefault="00B062E3" w:rsidP="00086352">
            <w:pPr>
              <w:widowControl w:val="0"/>
              <w:jc w:val="center"/>
              <w:rPr>
                <w:rFonts w:ascii="Sylfaen" w:hAnsi="Sylfaen"/>
                <w:b/>
                <w:sz w:val="18"/>
                <w:szCs w:val="18"/>
              </w:rPr>
            </w:pPr>
            <w:r w:rsidRPr="00592807">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jc w:val="center"/>
              <w:rPr>
                <w:rFonts w:ascii="Sylfaen" w:hAnsi="Sylfaen"/>
                <w:b/>
                <w:sz w:val="18"/>
                <w:szCs w:val="18"/>
              </w:rPr>
            </w:pPr>
            <w:r w:rsidRPr="00592807">
              <w:rPr>
                <w:rFonts w:ascii="Sylfaen" w:hAnsi="Sylfaen"/>
                <w:b/>
                <w:sz w:val="18"/>
                <w:szCs w:val="18"/>
              </w:rPr>
              <w:t>Сторона,</w:t>
            </w:r>
          </w:p>
          <w:p w:rsidR="00B062E3" w:rsidRPr="00592807" w:rsidRDefault="00B062E3" w:rsidP="00086352">
            <w:pPr>
              <w:widowControl w:val="0"/>
              <w:jc w:val="center"/>
              <w:rPr>
                <w:rFonts w:ascii="Sylfaen" w:hAnsi="Sylfaen"/>
                <w:b/>
                <w:sz w:val="18"/>
                <w:szCs w:val="18"/>
              </w:rPr>
            </w:pPr>
            <w:proofErr w:type="gramStart"/>
            <w:r w:rsidRPr="00592807">
              <w:rPr>
                <w:rFonts w:ascii="Sylfaen" w:hAnsi="Sylfaen"/>
                <w:b/>
                <w:sz w:val="18"/>
                <w:szCs w:val="18"/>
              </w:rPr>
              <w:t>заполняющая</w:t>
            </w:r>
            <w:proofErr w:type="gramEnd"/>
            <w:r w:rsidRPr="00592807">
              <w:rPr>
                <w:rFonts w:ascii="Sylfaen" w:hAnsi="Sylfaen"/>
                <w:b/>
                <w:sz w:val="18"/>
                <w:szCs w:val="18"/>
              </w:rPr>
              <w:t xml:space="preserve"> реквизит </w:t>
            </w:r>
          </w:p>
          <w:p w:rsidR="00B062E3" w:rsidRPr="00592807" w:rsidRDefault="00B062E3" w:rsidP="00086352">
            <w:pPr>
              <w:widowControl w:val="0"/>
              <w:jc w:val="center"/>
              <w:rPr>
                <w:rFonts w:ascii="Sylfaen" w:hAnsi="Sylfaen"/>
                <w:b/>
                <w:sz w:val="18"/>
                <w:szCs w:val="18"/>
              </w:rPr>
            </w:pPr>
            <w:r w:rsidRPr="00592807">
              <w:rPr>
                <w:rFonts w:ascii="Sylfaen" w:hAnsi="Sylfaen"/>
                <w:b/>
                <w:sz w:val="18"/>
                <w:szCs w:val="18"/>
              </w:rPr>
              <w:t>бенефициар или плательщик</w:t>
            </w:r>
          </w:p>
          <w:p w:rsidR="00B062E3" w:rsidRPr="00592807" w:rsidRDefault="00B062E3" w:rsidP="00086352">
            <w:pPr>
              <w:widowControl w:val="0"/>
              <w:jc w:val="center"/>
              <w:rPr>
                <w:rFonts w:ascii="Sylfaen" w:hAnsi="Sylfaen"/>
                <w:b/>
                <w:sz w:val="18"/>
                <w:szCs w:val="18"/>
              </w:rPr>
            </w:pPr>
            <w:r w:rsidRPr="00592807">
              <w:rPr>
                <w:rFonts w:ascii="Sylfaen" w:hAnsi="Sylfaen"/>
                <w:b/>
                <w:sz w:val="18"/>
                <w:szCs w:val="18"/>
              </w:rPr>
              <w:t>(в связи с процессом закупки)</w:t>
            </w:r>
          </w:p>
        </w:tc>
      </w:tr>
      <w:tr w:rsidR="00B062E3" w:rsidRPr="00592807" w:rsidTr="0008635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b/>
                <w:sz w:val="18"/>
                <w:szCs w:val="18"/>
              </w:rPr>
            </w:pPr>
            <w:r w:rsidRPr="00592807">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b/>
                <w:sz w:val="18"/>
                <w:szCs w:val="18"/>
              </w:rPr>
            </w:pPr>
            <w:r w:rsidRPr="00592807">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b/>
                <w:sz w:val="18"/>
                <w:szCs w:val="18"/>
              </w:rPr>
            </w:pPr>
            <w:r w:rsidRPr="00592807">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b/>
                <w:sz w:val="18"/>
                <w:szCs w:val="18"/>
              </w:rPr>
            </w:pPr>
            <w:r w:rsidRPr="00592807">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b/>
                <w:sz w:val="18"/>
                <w:szCs w:val="18"/>
              </w:rPr>
            </w:pPr>
            <w:r w:rsidRPr="00592807">
              <w:rPr>
                <w:rFonts w:ascii="Sylfaen" w:hAnsi="Sylfaen"/>
                <w:b/>
                <w:sz w:val="18"/>
                <w:szCs w:val="18"/>
              </w:rPr>
              <w:t>5</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на документе заранее заполнено "Платежное требование"</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both"/>
              <w:rPr>
                <w:rFonts w:ascii="Sylfaen" w:hAnsi="Sylfaen"/>
                <w:sz w:val="18"/>
                <w:szCs w:val="18"/>
              </w:rPr>
            </w:pPr>
            <w:r w:rsidRPr="00592807">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бенефициаром при представлении платежного требования в банк плательщика</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both"/>
              <w:rPr>
                <w:rFonts w:ascii="Sylfaen" w:hAnsi="Sylfaen"/>
                <w:sz w:val="18"/>
                <w:szCs w:val="18"/>
              </w:rPr>
            </w:pPr>
            <w:r w:rsidRPr="00592807">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both"/>
              <w:rPr>
                <w:rFonts w:ascii="Sylfaen" w:hAnsi="Sylfaen"/>
                <w:sz w:val="18"/>
                <w:szCs w:val="18"/>
              </w:rPr>
            </w:pPr>
            <w:r w:rsidRPr="00592807">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плательщиком</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плательщиком</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плательщиком</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плательщиком</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плательщиком</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наименование, или имя, фамилия </w:t>
            </w:r>
            <w:r w:rsidRPr="00592807">
              <w:rPr>
                <w:rFonts w:ascii="Sylfaen" w:hAnsi="Sylfaen"/>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заполняется наименование лица, </w:t>
            </w:r>
            <w:r w:rsidRPr="00592807">
              <w:rPr>
                <w:rFonts w:ascii="Sylfaen" w:hAnsi="Sylfaen"/>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lastRenderedPageBreak/>
              <w:t xml:space="preserve">заранее заполняется бенефициаром — по </w:t>
            </w:r>
            <w:r w:rsidRPr="00592807">
              <w:rPr>
                <w:rFonts w:ascii="Sylfaen" w:hAnsi="Sylfaen"/>
                <w:sz w:val="18"/>
                <w:szCs w:val="18"/>
              </w:rPr>
              <w:lastRenderedPageBreak/>
              <w:t>приглашению</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 заполняется)</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заранее заполняется бенефициаром — по приглашению</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заранее заполняется бенефициаром — по приглашению</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заранее заполняется бенефициаром — по приглашению</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заполняется плательщиком </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w:t>
            </w:r>
            <w:proofErr w:type="gramStart"/>
            <w:r w:rsidRPr="00592807">
              <w:rPr>
                <w:rFonts w:ascii="Sylfaen" w:hAnsi="Sylfaen"/>
                <w:sz w:val="18"/>
                <w:szCs w:val="18"/>
              </w:rPr>
              <w:t>предусмотрена</w:t>
            </w:r>
            <w:proofErr w:type="gramEnd"/>
            <w:r w:rsidRPr="00592807">
              <w:rPr>
                <w:rFonts w:ascii="Sylfaen" w:hAnsi="Sylfaen"/>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 заполняется и не применяется)</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плательщиком</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заранее заполняется бенефициаром — по приглашению</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92807">
              <w:rPr>
                <w:rFonts w:ascii="Sylfaen" w:hAnsi="Sylfaen"/>
                <w:sz w:val="18"/>
                <w:szCs w:val="18"/>
              </w:rPr>
              <w:t>представляет Платежное требование в обслуживающий плательщика Банк заполняется</w:t>
            </w:r>
            <w:proofErr w:type="gramEnd"/>
            <w:r w:rsidRPr="00592807">
              <w:rPr>
                <w:rFonts w:ascii="Sylfaen" w:hAnsi="Sylfaen"/>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бенефициаром</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Del="0010680B" w:rsidRDefault="00B062E3" w:rsidP="00086352">
            <w:pPr>
              <w:widowControl w:val="0"/>
              <w:spacing w:after="120"/>
              <w:jc w:val="center"/>
              <w:rPr>
                <w:rFonts w:ascii="Sylfaen" w:hAnsi="Sylfaen"/>
                <w:sz w:val="18"/>
                <w:szCs w:val="18"/>
              </w:rPr>
            </w:pPr>
            <w:r w:rsidRPr="00592807">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cs="Sylfaen"/>
                <w:sz w:val="18"/>
                <w:szCs w:val="18"/>
              </w:rPr>
            </w:pPr>
            <w:r w:rsidRPr="00592807">
              <w:rPr>
                <w:rFonts w:ascii="Sylfaen" w:hAnsi="Sylfaen"/>
                <w:sz w:val="18"/>
                <w:szCs w:val="18"/>
              </w:rPr>
              <w:t xml:space="preserve">обязательно </w:t>
            </w:r>
          </w:p>
          <w:p w:rsidR="00B062E3" w:rsidRPr="00592807" w:rsidRDefault="00B062E3" w:rsidP="00086352">
            <w:pPr>
              <w:widowControl w:val="0"/>
              <w:spacing w:after="120"/>
              <w:jc w:val="center"/>
              <w:rPr>
                <w:rFonts w:ascii="Sylfaen" w:hAnsi="Sylfaen" w:cs="Sylfaen"/>
                <w:sz w:val="18"/>
                <w:szCs w:val="18"/>
              </w:rPr>
            </w:pPr>
            <w:r w:rsidRPr="00592807">
              <w:rPr>
                <w:rFonts w:ascii="Sylfaen" w:hAnsi="Sylfaen"/>
                <w:sz w:val="18"/>
                <w:szCs w:val="18"/>
              </w:rPr>
              <w:lastRenderedPageBreak/>
              <w:t xml:space="preserve">заполняются слова "акцептованный платеж", </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lastRenderedPageBreak/>
              <w:t xml:space="preserve">заранее заполняется </w:t>
            </w:r>
            <w:r w:rsidRPr="00592807">
              <w:rPr>
                <w:rFonts w:ascii="Sylfaen" w:hAnsi="Sylfaen"/>
                <w:sz w:val="18"/>
                <w:szCs w:val="18"/>
              </w:rPr>
              <w:lastRenderedPageBreak/>
              <w:t xml:space="preserve">бенефициаром </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бенефициаром</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подписывается плательщиком или </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проставляется электронная подпись плательщика</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обязательно: </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при наличии печати, когда плательщик представляет Требование в бумажной форме</w:t>
            </w:r>
          </w:p>
          <w:p w:rsidR="00B062E3" w:rsidRPr="00592807" w:rsidRDefault="00B062E3" w:rsidP="00086352">
            <w:pPr>
              <w:widowControl w:val="0"/>
              <w:spacing w:after="12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скрепляется печатью плательщика </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при представлении в бумажной форме</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обязательно: </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подписывается бенефициаром</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обязательно: </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скрепляется печатью бенефициара </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при представлении в банк в бумажной форме</w:t>
            </w: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p>
        </w:tc>
      </w:tr>
      <w:tr w:rsidR="00B062E3" w:rsidRPr="00592807" w:rsidTr="00086352">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необязательно</w:t>
            </w:r>
          </w:p>
          <w:p w:rsidR="00B062E3" w:rsidRPr="00592807" w:rsidRDefault="00B062E3" w:rsidP="00086352">
            <w:pPr>
              <w:widowControl w:val="0"/>
              <w:spacing w:after="120"/>
              <w:jc w:val="center"/>
              <w:rPr>
                <w:rFonts w:ascii="Sylfaen" w:hAnsi="Sylfaen"/>
                <w:sz w:val="18"/>
                <w:szCs w:val="18"/>
              </w:rPr>
            </w:pPr>
            <w:r w:rsidRPr="00592807">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062E3" w:rsidRPr="00592807" w:rsidRDefault="00B062E3" w:rsidP="00086352">
            <w:pPr>
              <w:widowControl w:val="0"/>
              <w:spacing w:after="120"/>
              <w:jc w:val="center"/>
              <w:rPr>
                <w:rFonts w:ascii="Sylfaen" w:hAnsi="Sylfaen"/>
                <w:sz w:val="18"/>
                <w:szCs w:val="18"/>
              </w:rPr>
            </w:pPr>
          </w:p>
        </w:tc>
      </w:tr>
    </w:tbl>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B062E3" w:rsidRPr="004D64E0" w:rsidRDefault="00B062E3" w:rsidP="00B062E3">
      <w:pPr>
        <w:widowControl w:val="0"/>
        <w:spacing w:after="160"/>
        <w:ind w:left="567" w:right="565"/>
        <w:jc w:val="center"/>
        <w:rPr>
          <w:rFonts w:ascii="Sylfaen" w:hAnsi="Sylfaen"/>
          <w:b/>
          <w:sz w:val="22"/>
          <w:szCs w:val="22"/>
        </w:rPr>
      </w:pPr>
    </w:p>
    <w:p w:rsidR="002F6831" w:rsidRPr="00985D4C" w:rsidRDefault="002F6831" w:rsidP="00592807">
      <w:pPr>
        <w:widowControl w:val="0"/>
        <w:jc w:val="right"/>
        <w:rPr>
          <w:rFonts w:ascii="Sylfaen" w:hAnsi="Sylfaen"/>
          <w:b/>
          <w:sz w:val="18"/>
          <w:szCs w:val="18"/>
        </w:rPr>
      </w:pPr>
    </w:p>
    <w:p w:rsidR="002F6831" w:rsidRPr="00985D4C" w:rsidRDefault="002F6831" w:rsidP="00592807">
      <w:pPr>
        <w:widowControl w:val="0"/>
        <w:jc w:val="right"/>
        <w:rPr>
          <w:rFonts w:ascii="Sylfaen" w:hAnsi="Sylfaen"/>
          <w:b/>
          <w:sz w:val="18"/>
          <w:szCs w:val="18"/>
        </w:rPr>
      </w:pPr>
    </w:p>
    <w:p w:rsidR="002F6831" w:rsidRPr="00985D4C" w:rsidRDefault="002F6831" w:rsidP="00592807">
      <w:pPr>
        <w:widowControl w:val="0"/>
        <w:jc w:val="right"/>
        <w:rPr>
          <w:rFonts w:ascii="Sylfaen" w:hAnsi="Sylfaen"/>
          <w:b/>
          <w:sz w:val="18"/>
          <w:szCs w:val="18"/>
        </w:rPr>
      </w:pPr>
    </w:p>
    <w:p w:rsidR="002F6831" w:rsidRPr="00985D4C" w:rsidRDefault="002F6831" w:rsidP="00592807">
      <w:pPr>
        <w:widowControl w:val="0"/>
        <w:jc w:val="right"/>
        <w:rPr>
          <w:rFonts w:ascii="Sylfaen" w:hAnsi="Sylfaen"/>
          <w:b/>
          <w:sz w:val="18"/>
          <w:szCs w:val="18"/>
        </w:rPr>
      </w:pPr>
    </w:p>
    <w:p w:rsidR="002F6831" w:rsidRPr="00985D4C" w:rsidRDefault="002F6831" w:rsidP="00592807">
      <w:pPr>
        <w:widowControl w:val="0"/>
        <w:jc w:val="right"/>
        <w:rPr>
          <w:rFonts w:ascii="Sylfaen" w:hAnsi="Sylfaen"/>
          <w:b/>
          <w:sz w:val="18"/>
          <w:szCs w:val="18"/>
        </w:rPr>
      </w:pPr>
    </w:p>
    <w:p w:rsidR="002F6831" w:rsidRPr="00985D4C" w:rsidRDefault="002F6831" w:rsidP="00592807">
      <w:pPr>
        <w:widowControl w:val="0"/>
        <w:jc w:val="right"/>
        <w:rPr>
          <w:rFonts w:ascii="Sylfaen" w:hAnsi="Sylfaen"/>
          <w:b/>
          <w:sz w:val="18"/>
          <w:szCs w:val="18"/>
        </w:rPr>
      </w:pPr>
    </w:p>
    <w:p w:rsidR="00B062E3" w:rsidRPr="00592807" w:rsidRDefault="00B062E3" w:rsidP="00592807">
      <w:pPr>
        <w:widowControl w:val="0"/>
        <w:jc w:val="right"/>
        <w:rPr>
          <w:rFonts w:ascii="Sylfaen" w:hAnsi="Sylfaen" w:cs="Sylfaen"/>
          <w:b/>
          <w:sz w:val="18"/>
          <w:szCs w:val="18"/>
        </w:rPr>
      </w:pPr>
      <w:r w:rsidRPr="00592807">
        <w:rPr>
          <w:rFonts w:ascii="Sylfaen" w:hAnsi="Sylfaen"/>
          <w:b/>
          <w:sz w:val="18"/>
          <w:szCs w:val="18"/>
        </w:rPr>
        <w:lastRenderedPageBreak/>
        <w:t>Приложение № 6</w:t>
      </w:r>
    </w:p>
    <w:p w:rsidR="00B062E3" w:rsidRPr="00592807" w:rsidRDefault="00B062E3" w:rsidP="00B062E3">
      <w:pPr>
        <w:pStyle w:val="31"/>
        <w:widowControl w:val="0"/>
        <w:spacing w:line="240" w:lineRule="auto"/>
        <w:jc w:val="right"/>
        <w:rPr>
          <w:rFonts w:ascii="Sylfaen" w:hAnsi="Sylfaen"/>
          <w:b/>
          <w:sz w:val="18"/>
          <w:szCs w:val="18"/>
        </w:rPr>
      </w:pPr>
      <w:r w:rsidRPr="00592807">
        <w:rPr>
          <w:rFonts w:ascii="Sylfaen" w:hAnsi="Sylfaen"/>
          <w:b/>
          <w:sz w:val="18"/>
          <w:szCs w:val="18"/>
        </w:rPr>
        <w:t>к Приглашению на запрос  котировок</w:t>
      </w:r>
      <w:r w:rsidRPr="00592807">
        <w:rPr>
          <w:rFonts w:ascii="Sylfaen" w:hAnsi="Sylfaen" w:cs="Sylfaen"/>
          <w:b/>
          <w:sz w:val="18"/>
          <w:szCs w:val="18"/>
        </w:rPr>
        <w:br/>
      </w:r>
      <w:r w:rsidRPr="00592807">
        <w:rPr>
          <w:rFonts w:ascii="Sylfaen" w:hAnsi="Sylfaen"/>
          <w:b/>
          <w:sz w:val="18"/>
          <w:szCs w:val="18"/>
        </w:rPr>
        <w:t xml:space="preserve">под кодом  </w:t>
      </w:r>
      <w:r w:rsidR="00BE7608" w:rsidRPr="00EE070F">
        <w:rPr>
          <w:rFonts w:ascii="GHEA Grapalat" w:hAnsi="GHEA Grapalat"/>
          <w:b/>
          <w:sz w:val="16"/>
          <w:szCs w:val="16"/>
          <w:lang w:val="af-ZA"/>
        </w:rPr>
        <w:t>ԱՄԱՀ-ՓՔ-ԳՀԾՁԲ-22/71</w:t>
      </w:r>
    </w:p>
    <w:p w:rsidR="00B062E3" w:rsidRPr="004D64E0" w:rsidRDefault="00B062E3" w:rsidP="00B062E3">
      <w:pPr>
        <w:pStyle w:val="31"/>
        <w:widowControl w:val="0"/>
        <w:spacing w:line="240" w:lineRule="auto"/>
        <w:jc w:val="right"/>
        <w:rPr>
          <w:rFonts w:ascii="Sylfaen" w:hAnsi="Sylfaen"/>
          <w:i/>
          <w:sz w:val="22"/>
          <w:szCs w:val="22"/>
        </w:rPr>
      </w:pPr>
    </w:p>
    <w:p w:rsidR="002F6831" w:rsidRPr="00301596" w:rsidRDefault="002F6831" w:rsidP="002F6831">
      <w:pPr>
        <w:pStyle w:val="HTML"/>
        <w:shd w:val="clear" w:color="auto" w:fill="F8F9FA"/>
        <w:jc w:val="center"/>
        <w:rPr>
          <w:rFonts w:ascii="Sylfaen" w:hAnsi="Sylfaen" w:cs="Sylfaen"/>
          <w:b/>
        </w:rPr>
      </w:pPr>
      <w:r w:rsidRPr="00301596">
        <w:rPr>
          <w:rFonts w:ascii="Sylfaen" w:hAnsi="Sylfaen"/>
          <w:b/>
        </w:rPr>
        <w:t>ДОГОВОР</w:t>
      </w:r>
      <w:proofErr w:type="gramStart"/>
      <w:r w:rsidRPr="00301596">
        <w:rPr>
          <w:rFonts w:ascii="Sylfaen" w:hAnsi="Sylfaen"/>
          <w:b/>
        </w:rPr>
        <w:t xml:space="preserve">  </w:t>
      </w:r>
      <w:r w:rsidRPr="00301596">
        <w:rPr>
          <w:rFonts w:ascii="Sylfaen" w:hAnsi="Sylfaen" w:cs="Sylfaen"/>
          <w:b/>
        </w:rPr>
        <w:t>,</w:t>
      </w:r>
      <w:proofErr w:type="gramEnd"/>
      <w:r w:rsidRPr="00301596">
        <w:rPr>
          <w:rFonts w:ascii="Sylfaen" w:hAnsi="Sylfaen" w:cs="Sylfaen"/>
          <w:b/>
        </w:rPr>
        <w:t xml:space="preserve">  ОБЪЯВЛЕННЫЙ  </w:t>
      </w:r>
      <w:r w:rsidRPr="00301596">
        <w:rPr>
          <w:rFonts w:ascii="Sylfaen" w:hAnsi="Sylfaen"/>
          <w:b/>
          <w:spacing w:val="6"/>
        </w:rPr>
        <w:t xml:space="preserve">НА </w:t>
      </w:r>
      <w:r w:rsidRPr="00301596">
        <w:rPr>
          <w:rFonts w:ascii="Sylfaen" w:hAnsi="Sylfaen"/>
          <w:b/>
        </w:rPr>
        <w:t xml:space="preserve"> </w:t>
      </w:r>
      <w:r w:rsidRPr="00301596">
        <w:rPr>
          <w:rFonts w:ascii="Sylfaen" w:hAnsi="Sylfaen" w:cs="Sylfaen"/>
          <w:b/>
        </w:rPr>
        <w:t xml:space="preserve">РАЗРАБОТКУ ПРОЕКТНО-СМЕТНОЙ ДОКУМЕНТАЦИИ И ОКАЗАНИЕ СМЕТНЫХ УСЛУГ  </w:t>
      </w:r>
      <w:r w:rsidR="00301596" w:rsidRPr="00301596">
        <w:rPr>
          <w:rFonts w:ascii="Sylfaen" w:hAnsi="Sylfaen" w:cs="Sylfaen"/>
          <w:b/>
        </w:rPr>
        <w:t>НА РЕМОНТНЫЕ РАБОТИ</w:t>
      </w:r>
      <w:r w:rsidRPr="00301596">
        <w:rPr>
          <w:rFonts w:ascii="Sylfaen" w:hAnsi="Sylfaen"/>
          <w:b/>
        </w:rPr>
        <w:t xml:space="preserve"> </w:t>
      </w:r>
      <w:r w:rsidR="00301596" w:rsidRPr="00301596">
        <w:rPr>
          <w:rFonts w:ascii="Sylfaen" w:hAnsi="Sylfaen"/>
          <w:b/>
        </w:rPr>
        <w:t xml:space="preserve"> </w:t>
      </w:r>
      <w:r w:rsidR="00301596" w:rsidRPr="00301596">
        <w:rPr>
          <w:rFonts w:ascii="Sylfaen" w:hAnsi="Sylfaen" w:cs="Sylfaen"/>
          <w:b/>
        </w:rPr>
        <w:t>ВТОРОГО ЭТАЖА ДОМА КУЛЬТУРЫ   СЕЛА АРАКС</w:t>
      </w:r>
      <w:r w:rsidR="00301596" w:rsidRPr="00301596">
        <w:rPr>
          <w:rFonts w:ascii="Sylfaen" w:hAnsi="Sylfaen"/>
          <w:b/>
        </w:rPr>
        <w:t xml:space="preserve">  </w:t>
      </w:r>
      <w:r w:rsidRPr="00301596">
        <w:rPr>
          <w:rFonts w:ascii="Sylfaen" w:hAnsi="Sylfaen" w:cs="Sylfaen"/>
          <w:b/>
        </w:rPr>
        <w:t>ОБЩИНЫ АРАКС  АРМАВИРСКОЙ   ОБЛАСТИ   РА</w:t>
      </w:r>
    </w:p>
    <w:p w:rsidR="00B062E3" w:rsidRPr="00301596" w:rsidRDefault="002F6831" w:rsidP="002F6831">
      <w:pPr>
        <w:pStyle w:val="HTML"/>
        <w:shd w:val="clear" w:color="auto" w:fill="F8F9FA"/>
        <w:jc w:val="center"/>
        <w:rPr>
          <w:rFonts w:ascii="Sylfaen" w:hAnsi="Sylfaen"/>
          <w:b/>
          <w:lang w:val="af-ZA"/>
        </w:rPr>
      </w:pPr>
      <w:r w:rsidRPr="00301596">
        <w:rPr>
          <w:rFonts w:ascii="inherit" w:hAnsi="inherit"/>
          <w:b/>
          <w:color w:val="202124"/>
        </w:rPr>
        <w:t xml:space="preserve"> </w:t>
      </w:r>
      <w:r w:rsidRPr="00301596">
        <w:rPr>
          <w:rFonts w:ascii="Sylfaen" w:hAnsi="Sylfaen"/>
          <w:b/>
        </w:rPr>
        <w:t xml:space="preserve">№  </w:t>
      </w:r>
      <w:r w:rsidR="00BE7608" w:rsidRPr="00BE7608">
        <w:rPr>
          <w:rFonts w:ascii="GHEA Grapalat" w:hAnsi="GHEA Grapalat"/>
          <w:b/>
          <w:lang w:val="af-ZA"/>
        </w:rPr>
        <w:t>ԱՄԱՀ-ՓՔ-ԳՀԾՁԲ-22/71</w:t>
      </w:r>
      <w:r w:rsidRPr="00301596">
        <w:rPr>
          <w:rFonts w:ascii="Sylfaen" w:hAnsi="Sylfaen"/>
          <w:b/>
          <w:lang w:val="af-ZA"/>
        </w:rPr>
        <w:t xml:space="preserve">  </w:t>
      </w:r>
    </w:p>
    <w:p w:rsidR="002F6831" w:rsidRPr="002F6831" w:rsidRDefault="002F6831" w:rsidP="002F6831">
      <w:pPr>
        <w:pStyle w:val="HTML"/>
        <w:shd w:val="clear" w:color="auto" w:fill="F8F9FA"/>
        <w:jc w:val="center"/>
        <w:rPr>
          <w:rFonts w:ascii="Sylfaen" w:hAnsi="Sylfaen" w:cs="Sylfaen"/>
          <w:sz w:val="22"/>
          <w:szCs w:val="22"/>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062E3" w:rsidRPr="004D64E0" w:rsidTr="00086352">
        <w:tc>
          <w:tcPr>
            <w:tcW w:w="4643" w:type="dxa"/>
          </w:tcPr>
          <w:p w:rsidR="00B062E3" w:rsidRPr="00FB1C44" w:rsidRDefault="00B062E3" w:rsidP="00086352">
            <w:pPr>
              <w:widowControl w:val="0"/>
              <w:spacing w:after="160"/>
              <w:ind w:left="567"/>
              <w:rPr>
                <w:rFonts w:ascii="Sylfaen" w:hAnsi="Sylfaen"/>
                <w:b/>
                <w:sz w:val="22"/>
                <w:szCs w:val="22"/>
                <w:u w:val="single"/>
                <w:lang w:val="en-US"/>
              </w:rPr>
            </w:pPr>
            <w:proofErr w:type="gramStart"/>
            <w:r w:rsidRPr="004D64E0">
              <w:rPr>
                <w:rFonts w:ascii="Sylfaen" w:hAnsi="Sylfaen"/>
                <w:sz w:val="22"/>
                <w:szCs w:val="22"/>
              </w:rPr>
              <w:t>г</w:t>
            </w:r>
            <w:proofErr w:type="gramEnd"/>
            <w:r w:rsidRPr="00FB1C44">
              <w:rPr>
                <w:rFonts w:ascii="Sylfaen" w:hAnsi="Sylfaen"/>
                <w:sz w:val="22"/>
                <w:szCs w:val="22"/>
              </w:rPr>
              <w:t xml:space="preserve">.  </w:t>
            </w:r>
          </w:p>
        </w:tc>
        <w:tc>
          <w:tcPr>
            <w:tcW w:w="4644" w:type="dxa"/>
          </w:tcPr>
          <w:p w:rsidR="00B062E3" w:rsidRPr="00FB1C44" w:rsidRDefault="00B062E3" w:rsidP="00086352">
            <w:pPr>
              <w:widowControl w:val="0"/>
              <w:tabs>
                <w:tab w:val="left" w:pos="1701"/>
                <w:tab w:val="left" w:pos="2552"/>
                <w:tab w:val="left" w:pos="8865"/>
              </w:tabs>
              <w:spacing w:after="160"/>
              <w:ind w:firstLine="567"/>
              <w:jc w:val="right"/>
              <w:rPr>
                <w:rFonts w:ascii="Sylfaen" w:hAnsi="Sylfaen" w:cs="Sylfaen"/>
                <w:sz w:val="22"/>
                <w:szCs w:val="22"/>
              </w:rPr>
            </w:pPr>
            <w:r>
              <w:rPr>
                <w:rFonts w:ascii="Sylfaen" w:hAnsi="Sylfaen"/>
                <w:sz w:val="22"/>
                <w:szCs w:val="22"/>
              </w:rPr>
              <w:t>"</w:t>
            </w:r>
            <w:r>
              <w:rPr>
                <w:rFonts w:ascii="Sylfaen" w:hAnsi="Sylfaen"/>
                <w:sz w:val="22"/>
                <w:szCs w:val="22"/>
              </w:rPr>
              <w:tab/>
              <w:t>" 20</w:t>
            </w:r>
            <w:r w:rsidRPr="00FB1C44">
              <w:rPr>
                <w:rFonts w:ascii="Sylfaen" w:hAnsi="Sylfaen"/>
                <w:sz w:val="22"/>
                <w:szCs w:val="22"/>
              </w:rPr>
              <w:t>22</w:t>
            </w:r>
            <w:r w:rsidRPr="004D64E0">
              <w:rPr>
                <w:rFonts w:ascii="Sylfaen" w:hAnsi="Sylfaen"/>
                <w:sz w:val="22"/>
                <w:szCs w:val="22"/>
              </w:rPr>
              <w:t>г.</w:t>
            </w:r>
          </w:p>
        </w:tc>
      </w:tr>
    </w:tbl>
    <w:p w:rsidR="00B062E3" w:rsidRPr="00FB1C44" w:rsidRDefault="00B062E3" w:rsidP="00B062E3">
      <w:pPr>
        <w:widowControl w:val="0"/>
        <w:spacing w:after="160"/>
        <w:jc w:val="center"/>
        <w:rPr>
          <w:rFonts w:ascii="Sylfaen" w:hAnsi="Sylfaen"/>
          <w:b/>
          <w:sz w:val="22"/>
          <w:szCs w:val="22"/>
          <w:u w:val="single"/>
        </w:rPr>
      </w:pPr>
    </w:p>
    <w:p w:rsidR="00B062E3" w:rsidRPr="004D64E0" w:rsidRDefault="00B062E3" w:rsidP="00B062E3">
      <w:pPr>
        <w:widowControl w:val="0"/>
        <w:spacing w:after="160"/>
        <w:jc w:val="both"/>
        <w:rPr>
          <w:rFonts w:ascii="Sylfaen" w:hAnsi="Sylfaen"/>
          <w:sz w:val="22"/>
          <w:szCs w:val="22"/>
        </w:rPr>
      </w:pPr>
      <w:r w:rsidRPr="00FB1C44">
        <w:rPr>
          <w:rFonts w:ascii="Sylfaen" w:hAnsi="Sylfaen"/>
          <w:sz w:val="22"/>
          <w:szCs w:val="22"/>
        </w:rPr>
        <w:t xml:space="preserve">             </w:t>
      </w:r>
      <w:r>
        <w:rPr>
          <w:rFonts w:ascii="Sylfaen" w:hAnsi="Sylfaen"/>
          <w:sz w:val="22"/>
          <w:szCs w:val="22"/>
        </w:rPr>
        <w:t>Муниципалитет</w:t>
      </w:r>
      <w:r w:rsidRPr="00463D66">
        <w:rPr>
          <w:rFonts w:ascii="Sylfaen" w:hAnsi="Sylfaen"/>
          <w:sz w:val="22"/>
          <w:szCs w:val="22"/>
        </w:rPr>
        <w:t xml:space="preserve"> </w:t>
      </w:r>
      <w:r>
        <w:rPr>
          <w:rFonts w:ascii="Sylfaen" w:hAnsi="Sylfaen"/>
          <w:sz w:val="22"/>
          <w:szCs w:val="22"/>
        </w:rPr>
        <w:t xml:space="preserve">Аракс </w:t>
      </w:r>
      <w:proofErr w:type="spellStart"/>
      <w:r>
        <w:rPr>
          <w:rFonts w:ascii="Sylfaen" w:hAnsi="Sylfaen"/>
          <w:sz w:val="22"/>
          <w:szCs w:val="22"/>
        </w:rPr>
        <w:t>Армавирский</w:t>
      </w:r>
      <w:proofErr w:type="spellEnd"/>
      <w:r>
        <w:rPr>
          <w:rFonts w:ascii="Sylfaen" w:hAnsi="Sylfaen"/>
          <w:sz w:val="22"/>
          <w:szCs w:val="22"/>
        </w:rPr>
        <w:t xml:space="preserve"> </w:t>
      </w:r>
      <w:r>
        <w:rPr>
          <w:rFonts w:ascii="Sylfaen" w:hAnsi="Sylfaen"/>
          <w:sz w:val="22"/>
          <w:szCs w:val="22"/>
          <w:lang w:val="en-US"/>
        </w:rPr>
        <w:t>օ</w:t>
      </w:r>
      <w:proofErr w:type="spellStart"/>
      <w:r>
        <w:rPr>
          <w:rFonts w:ascii="Sylfaen" w:hAnsi="Sylfaen"/>
          <w:sz w:val="22"/>
          <w:szCs w:val="22"/>
        </w:rPr>
        <w:t>бласти</w:t>
      </w:r>
      <w:proofErr w:type="spellEnd"/>
      <w:r w:rsidRPr="00463D66">
        <w:rPr>
          <w:rFonts w:ascii="Sylfaen" w:hAnsi="Sylfaen"/>
          <w:sz w:val="22"/>
          <w:szCs w:val="22"/>
        </w:rPr>
        <w:t xml:space="preserve"> Р</w:t>
      </w:r>
      <w:r w:rsidRPr="007B2092">
        <w:rPr>
          <w:rFonts w:ascii="Sylfaen" w:hAnsi="Sylfaen"/>
          <w:sz w:val="22"/>
          <w:szCs w:val="22"/>
        </w:rPr>
        <w:t>А</w:t>
      </w:r>
      <w:r w:rsidRPr="004D64E0">
        <w:rPr>
          <w:rFonts w:ascii="Sylfaen" w:hAnsi="Sylfaen"/>
          <w:sz w:val="22"/>
          <w:szCs w:val="22"/>
        </w:rPr>
        <w:t xml:space="preserve">, в лице </w:t>
      </w:r>
      <w:proofErr w:type="spellStart"/>
      <w:r w:rsidRPr="00F00815">
        <w:rPr>
          <w:rFonts w:ascii="Sylfaen" w:hAnsi="Sylfaen"/>
          <w:sz w:val="22"/>
          <w:szCs w:val="22"/>
        </w:rPr>
        <w:t>руководителья</w:t>
      </w:r>
      <w:proofErr w:type="spellEnd"/>
      <w:r>
        <w:rPr>
          <w:rFonts w:ascii="Sylfaen" w:hAnsi="Sylfaen"/>
          <w:sz w:val="22"/>
          <w:szCs w:val="22"/>
        </w:rPr>
        <w:t xml:space="preserve"> </w:t>
      </w:r>
      <w:r w:rsidRPr="00F00815">
        <w:rPr>
          <w:rFonts w:ascii="Sylfaen" w:hAnsi="Sylfaen"/>
          <w:sz w:val="22"/>
          <w:szCs w:val="22"/>
        </w:rPr>
        <w:t xml:space="preserve">общины  </w:t>
      </w:r>
      <w:proofErr w:type="spellStart"/>
      <w:r w:rsidRPr="00463D66">
        <w:rPr>
          <w:rFonts w:ascii="Sylfaen" w:hAnsi="Sylfaen"/>
          <w:sz w:val="22"/>
          <w:szCs w:val="22"/>
        </w:rPr>
        <w:t>Казара</w:t>
      </w:r>
      <w:proofErr w:type="spellEnd"/>
      <w:r w:rsidRPr="00463D66">
        <w:rPr>
          <w:rFonts w:ascii="Sylfaen" w:hAnsi="Sylfaen"/>
          <w:sz w:val="22"/>
          <w:szCs w:val="22"/>
        </w:rPr>
        <w:t xml:space="preserve"> </w:t>
      </w:r>
      <w:proofErr w:type="spellStart"/>
      <w:r w:rsidRPr="00463D66">
        <w:rPr>
          <w:rFonts w:ascii="Sylfaen" w:hAnsi="Sylfaen"/>
          <w:sz w:val="22"/>
          <w:szCs w:val="22"/>
        </w:rPr>
        <w:t>Казаряна</w:t>
      </w:r>
      <w:proofErr w:type="spellEnd"/>
      <w:r w:rsidRPr="004D64E0">
        <w:rPr>
          <w:rFonts w:ascii="Sylfaen" w:hAnsi="Sylfaen"/>
          <w:sz w:val="22"/>
          <w:szCs w:val="22"/>
        </w:rPr>
        <w:t xml:space="preserve">, </w:t>
      </w:r>
      <w:r w:rsidR="005417BD" w:rsidRPr="005417BD">
        <w:rPr>
          <w:rFonts w:ascii="Sylfaen" w:hAnsi="Sylfaen"/>
          <w:sz w:val="22"/>
          <w:szCs w:val="22"/>
        </w:rPr>
        <w:t xml:space="preserve"> </w:t>
      </w:r>
      <w:r w:rsidRPr="004D64E0">
        <w:rPr>
          <w:rFonts w:ascii="Sylfaen" w:hAnsi="Sylfaen"/>
          <w:sz w:val="22"/>
          <w:szCs w:val="22"/>
        </w:rPr>
        <w:t xml:space="preserve">действующего на основании устава </w:t>
      </w:r>
      <w:r w:rsidRPr="007B2092">
        <w:rPr>
          <w:rFonts w:ascii="Sylfaen" w:hAnsi="Sylfaen"/>
          <w:sz w:val="22"/>
          <w:szCs w:val="22"/>
        </w:rPr>
        <w:t>м</w:t>
      </w:r>
      <w:r>
        <w:rPr>
          <w:rFonts w:ascii="Sylfaen" w:hAnsi="Sylfaen"/>
          <w:sz w:val="22"/>
          <w:szCs w:val="22"/>
        </w:rPr>
        <w:t>униципалитет</w:t>
      </w:r>
      <w:r w:rsidRPr="00463D66">
        <w:rPr>
          <w:rFonts w:ascii="Sylfaen" w:hAnsi="Sylfaen"/>
          <w:sz w:val="22"/>
          <w:szCs w:val="22"/>
        </w:rPr>
        <w:t xml:space="preserve"> </w:t>
      </w:r>
      <w:r>
        <w:rPr>
          <w:rFonts w:ascii="Sylfaen" w:hAnsi="Sylfaen"/>
          <w:sz w:val="22"/>
          <w:szCs w:val="22"/>
        </w:rPr>
        <w:t>Аракс</w:t>
      </w:r>
      <w:r w:rsidRPr="004D64E0">
        <w:rPr>
          <w:rFonts w:ascii="Sylfaen" w:hAnsi="Sylfaen"/>
          <w:sz w:val="22"/>
          <w:szCs w:val="22"/>
        </w:rPr>
        <w:t xml:space="preserve">, </w:t>
      </w:r>
      <w:r>
        <w:rPr>
          <w:rFonts w:ascii="Sylfaen" w:hAnsi="Sylfaen"/>
          <w:sz w:val="22"/>
          <w:szCs w:val="22"/>
        </w:rPr>
        <w:t>(далее—</w:t>
      </w:r>
      <w:proofErr w:type="gramStart"/>
      <w:r w:rsidRPr="004D64E0">
        <w:rPr>
          <w:rFonts w:ascii="Sylfaen" w:hAnsi="Sylfaen"/>
          <w:sz w:val="22"/>
          <w:szCs w:val="22"/>
        </w:rPr>
        <w:t>"З</w:t>
      </w:r>
      <w:proofErr w:type="gramEnd"/>
      <w:r w:rsidRPr="004D64E0">
        <w:rPr>
          <w:rFonts w:ascii="Sylfaen" w:hAnsi="Sylfaen"/>
          <w:sz w:val="22"/>
          <w:szCs w:val="22"/>
        </w:rPr>
        <w:t>аказчик), с одной стороны, и</w:t>
      </w:r>
      <w:r w:rsidRPr="004D64E0">
        <w:rPr>
          <w:rFonts w:ascii="Sylfaen" w:hAnsi="Sylfaen" w:cs="Courier New"/>
          <w:sz w:val="22"/>
          <w:szCs w:val="22"/>
          <w:lang w:val="en-US"/>
        </w:rPr>
        <w:t> </w:t>
      </w:r>
      <w:r w:rsidRPr="004D64E0">
        <w:rPr>
          <w:rFonts w:ascii="Sylfaen" w:hAnsi="Sylfaen"/>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B062E3" w:rsidRPr="004D64E0" w:rsidRDefault="00B062E3" w:rsidP="00B062E3">
      <w:pPr>
        <w:widowControl w:val="0"/>
        <w:spacing w:after="120"/>
        <w:jc w:val="both"/>
        <w:rPr>
          <w:rFonts w:ascii="Sylfaen" w:hAnsi="Sylfaen"/>
          <w:i/>
          <w:sz w:val="22"/>
          <w:szCs w:val="22"/>
        </w:rPr>
      </w:pPr>
    </w:p>
    <w:p w:rsidR="00B062E3" w:rsidRPr="004D64E0" w:rsidRDefault="00B062E3" w:rsidP="00B062E3">
      <w:pPr>
        <w:spacing w:after="160"/>
        <w:jc w:val="center"/>
        <w:rPr>
          <w:rFonts w:ascii="Sylfaen" w:hAnsi="Sylfaen"/>
          <w:b/>
          <w:sz w:val="22"/>
          <w:szCs w:val="22"/>
        </w:rPr>
      </w:pPr>
      <w:r w:rsidRPr="004D64E0">
        <w:rPr>
          <w:rFonts w:ascii="Sylfaen" w:hAnsi="Sylfaen"/>
          <w:b/>
          <w:sz w:val="22"/>
          <w:szCs w:val="22"/>
        </w:rPr>
        <w:t>1. ПРЕДМЕТ ДОГОВОРА</w:t>
      </w:r>
    </w:p>
    <w:p w:rsidR="00B062E3" w:rsidRPr="005417BD" w:rsidRDefault="00FA1A08" w:rsidP="005C3C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Sylfaen"/>
          <w:sz w:val="22"/>
          <w:szCs w:val="22"/>
        </w:rPr>
      </w:pPr>
      <w:r>
        <w:rPr>
          <w:rFonts w:ascii="Sylfaen" w:hAnsi="Sylfaen"/>
          <w:sz w:val="22"/>
          <w:szCs w:val="22"/>
        </w:rPr>
        <w:t>1.1.</w:t>
      </w:r>
      <w:r w:rsidR="00B062E3" w:rsidRPr="004D64E0">
        <w:rPr>
          <w:rFonts w:ascii="Sylfaen" w:hAnsi="Sylfaen"/>
          <w:sz w:val="22"/>
          <w:szCs w:val="22"/>
        </w:rPr>
        <w:t xml:space="preserve">Заказчик поручает, а </w:t>
      </w:r>
      <w:r w:rsidR="005417BD" w:rsidRPr="005417BD">
        <w:rPr>
          <w:rFonts w:ascii="Sylfaen" w:hAnsi="Sylfaen"/>
          <w:sz w:val="22"/>
          <w:szCs w:val="22"/>
        </w:rPr>
        <w:t xml:space="preserve"> </w:t>
      </w:r>
      <w:r w:rsidR="00B062E3" w:rsidRPr="004D64E0">
        <w:rPr>
          <w:rFonts w:ascii="Sylfaen" w:hAnsi="Sylfaen"/>
          <w:sz w:val="22"/>
          <w:szCs w:val="22"/>
        </w:rPr>
        <w:t xml:space="preserve">Исполнитель </w:t>
      </w:r>
      <w:r w:rsidR="005417BD" w:rsidRPr="005417BD">
        <w:rPr>
          <w:rFonts w:ascii="Sylfaen" w:hAnsi="Sylfaen"/>
          <w:sz w:val="22"/>
          <w:szCs w:val="22"/>
        </w:rPr>
        <w:t xml:space="preserve"> </w:t>
      </w:r>
      <w:r w:rsidR="00B062E3" w:rsidRPr="004D64E0">
        <w:rPr>
          <w:rFonts w:ascii="Sylfaen" w:hAnsi="Sylfaen"/>
          <w:sz w:val="22"/>
          <w:szCs w:val="22"/>
        </w:rPr>
        <w:t xml:space="preserve">принимает обязательство </w:t>
      </w:r>
      <w:r w:rsidR="00015AAA" w:rsidRPr="00015AAA">
        <w:rPr>
          <w:rFonts w:ascii="Sylfaen" w:hAnsi="Sylfaen"/>
          <w:sz w:val="22"/>
          <w:szCs w:val="22"/>
        </w:rPr>
        <w:t xml:space="preserve"> </w:t>
      </w:r>
      <w:r w:rsidRPr="00FA1A08">
        <w:rPr>
          <w:rFonts w:ascii="Sylfaen" w:hAnsi="Sylfaen"/>
          <w:sz w:val="22"/>
          <w:szCs w:val="22"/>
        </w:rPr>
        <w:t xml:space="preserve">на </w:t>
      </w:r>
      <w:r w:rsidRPr="00FA1A08">
        <w:rPr>
          <w:rFonts w:ascii="Sylfaen" w:hAnsi="Sylfaen"/>
          <w:spacing w:val="6"/>
          <w:sz w:val="22"/>
          <w:szCs w:val="22"/>
        </w:rPr>
        <w:t xml:space="preserve"> </w:t>
      </w:r>
      <w:r w:rsidRPr="00FA1A08">
        <w:rPr>
          <w:rFonts w:ascii="Sylfaen" w:hAnsi="Sylfaen"/>
          <w:sz w:val="22"/>
          <w:szCs w:val="22"/>
        </w:rPr>
        <w:t xml:space="preserve"> </w:t>
      </w:r>
      <w:r w:rsidR="00015AAA" w:rsidRPr="00015AAA">
        <w:rPr>
          <w:rFonts w:ascii="Sylfaen" w:hAnsi="Sylfaen"/>
          <w:sz w:val="22"/>
          <w:szCs w:val="22"/>
        </w:rPr>
        <w:t>у</w:t>
      </w:r>
      <w:r w:rsidR="0017794E" w:rsidRPr="000728AD">
        <w:rPr>
          <w:rFonts w:ascii="Sylfaen" w:hAnsi="Sylfaen"/>
          <w:sz w:val="22"/>
          <w:szCs w:val="22"/>
          <w:u w:val="single"/>
        </w:rPr>
        <w:t xml:space="preserve">слуги  по  разработке   </w:t>
      </w:r>
      <w:r w:rsidR="005C3CFB" w:rsidRPr="005C3CFB">
        <w:rPr>
          <w:rFonts w:ascii="inherit" w:hAnsi="inherit" w:cs="Courier New"/>
          <w:color w:val="202124"/>
          <w:sz w:val="22"/>
          <w:szCs w:val="22"/>
          <w:lang w:bidi="ar-SA"/>
        </w:rPr>
        <w:t>проектно-сметной документации и оказание сметных услуг</w:t>
      </w:r>
      <w:r w:rsidR="00301596" w:rsidRPr="00301596">
        <w:rPr>
          <w:rFonts w:ascii="inherit" w:hAnsi="inherit" w:cs="Courier New"/>
          <w:color w:val="202124"/>
          <w:sz w:val="22"/>
          <w:szCs w:val="22"/>
          <w:lang w:bidi="ar-SA"/>
        </w:rPr>
        <w:t xml:space="preserve">  на ремонтные </w:t>
      </w:r>
      <w:proofErr w:type="spellStart"/>
      <w:r w:rsidR="00301596" w:rsidRPr="00301596">
        <w:rPr>
          <w:rFonts w:ascii="inherit" w:hAnsi="inherit" w:cs="Courier New"/>
          <w:color w:val="202124"/>
          <w:sz w:val="22"/>
          <w:szCs w:val="22"/>
          <w:lang w:bidi="ar-SA"/>
        </w:rPr>
        <w:t>работи</w:t>
      </w:r>
      <w:proofErr w:type="spellEnd"/>
      <w:r w:rsidR="00301596" w:rsidRPr="00301596">
        <w:rPr>
          <w:rFonts w:ascii="inherit" w:hAnsi="inherit" w:cs="Courier New"/>
          <w:color w:val="202124"/>
          <w:sz w:val="22"/>
          <w:szCs w:val="22"/>
          <w:lang w:bidi="ar-SA"/>
        </w:rPr>
        <w:t xml:space="preserve"> второго этажа дома культуры   села Аракс,  общины Аракс </w:t>
      </w:r>
      <w:proofErr w:type="spellStart"/>
      <w:r w:rsidR="00301596" w:rsidRPr="00301596">
        <w:rPr>
          <w:rFonts w:ascii="inherit" w:hAnsi="inherit" w:cs="Courier New"/>
          <w:color w:val="202124"/>
          <w:sz w:val="22"/>
          <w:szCs w:val="22"/>
          <w:lang w:bidi="ar-SA"/>
        </w:rPr>
        <w:t>Армавирской</w:t>
      </w:r>
      <w:proofErr w:type="spellEnd"/>
      <w:r w:rsidR="00301596" w:rsidRPr="00301596">
        <w:rPr>
          <w:rFonts w:ascii="inherit" w:hAnsi="inherit" w:cs="Courier New"/>
          <w:color w:val="202124"/>
          <w:sz w:val="22"/>
          <w:szCs w:val="22"/>
          <w:lang w:bidi="ar-SA"/>
        </w:rPr>
        <w:t xml:space="preserve"> области РА</w:t>
      </w:r>
      <w:r w:rsidR="005C3CFB" w:rsidRPr="005C3CFB">
        <w:rPr>
          <w:rFonts w:ascii="inherit" w:hAnsi="inherit" w:cs="Courier New"/>
          <w:color w:val="202124"/>
          <w:sz w:val="22"/>
          <w:szCs w:val="22"/>
          <w:lang w:bidi="ar-SA"/>
        </w:rPr>
        <w:t xml:space="preserve"> </w:t>
      </w:r>
      <w:r w:rsidR="00B062E3" w:rsidRPr="005417BD">
        <w:rPr>
          <w:rFonts w:ascii="Sylfaen" w:hAnsi="Sylfaen"/>
          <w:sz w:val="22"/>
          <w:szCs w:val="22"/>
        </w:rPr>
        <w:t>договора (далее — договор).</w:t>
      </w:r>
    </w:p>
    <w:p w:rsidR="00B062E3" w:rsidRPr="004D64E0" w:rsidRDefault="00B062E3" w:rsidP="00B062E3">
      <w:pPr>
        <w:widowControl w:val="0"/>
        <w:tabs>
          <w:tab w:val="left" w:pos="1134"/>
        </w:tabs>
        <w:ind w:firstLine="567"/>
        <w:jc w:val="both"/>
        <w:rPr>
          <w:rFonts w:ascii="Sylfaen" w:hAnsi="Sylfaen" w:cs="Sylfaen"/>
          <w:sz w:val="22"/>
          <w:szCs w:val="22"/>
        </w:rPr>
      </w:pPr>
      <w:r w:rsidRPr="005417BD">
        <w:rPr>
          <w:rFonts w:ascii="Sylfaen" w:hAnsi="Sylfaen"/>
          <w:sz w:val="22"/>
          <w:szCs w:val="22"/>
        </w:rPr>
        <w:t>1.2.</w:t>
      </w:r>
      <w:r w:rsidRPr="005417BD">
        <w:rPr>
          <w:rFonts w:ascii="Sylfaen" w:hAnsi="Sylfaen"/>
          <w:sz w:val="22"/>
          <w:szCs w:val="22"/>
        </w:rPr>
        <w:tab/>
        <w:t xml:space="preserve">Услуга </w:t>
      </w:r>
      <w:r w:rsidR="00015AAA" w:rsidRPr="00015AAA">
        <w:rPr>
          <w:rFonts w:ascii="Sylfaen" w:hAnsi="Sylfaen"/>
          <w:sz w:val="22"/>
          <w:szCs w:val="22"/>
        </w:rPr>
        <w:t xml:space="preserve">  </w:t>
      </w:r>
      <w:r w:rsidRPr="005417BD">
        <w:rPr>
          <w:rFonts w:ascii="Sylfaen" w:hAnsi="Sylfaen"/>
          <w:sz w:val="22"/>
          <w:szCs w:val="22"/>
        </w:rPr>
        <w:t>предоставляется в соответствии с установленной Приложением № 1 к договору Технической характеристикой-графиком закупки и в установленные</w:t>
      </w:r>
      <w:r w:rsidRPr="004D64E0">
        <w:rPr>
          <w:rFonts w:ascii="Sylfaen" w:hAnsi="Sylfaen"/>
          <w:sz w:val="22"/>
          <w:szCs w:val="22"/>
        </w:rPr>
        <w:t xml:space="preserve"> сроки.</w:t>
      </w:r>
    </w:p>
    <w:p w:rsidR="00B062E3" w:rsidRPr="004D64E0" w:rsidRDefault="00B062E3" w:rsidP="00B062E3">
      <w:pPr>
        <w:widowControl w:val="0"/>
        <w:spacing w:after="160"/>
        <w:jc w:val="center"/>
        <w:rPr>
          <w:rFonts w:ascii="Sylfaen" w:hAnsi="Sylfaen" w:cs="Sylfaen"/>
          <w:b/>
          <w:smallCaps/>
          <w:sz w:val="22"/>
          <w:szCs w:val="22"/>
        </w:rPr>
      </w:pPr>
      <w:r w:rsidRPr="004D64E0">
        <w:rPr>
          <w:rFonts w:ascii="Sylfaen" w:hAnsi="Sylfaen"/>
          <w:b/>
          <w:smallCaps/>
          <w:sz w:val="22"/>
          <w:szCs w:val="22"/>
        </w:rPr>
        <w:t>2. ПРАВА И ОБЯЗАННОСТИ СТОРОН</w:t>
      </w:r>
    </w:p>
    <w:p w:rsidR="00B062E3" w:rsidRPr="004D64E0" w:rsidRDefault="00B062E3" w:rsidP="00594958">
      <w:pPr>
        <w:widowControl w:val="0"/>
        <w:tabs>
          <w:tab w:val="left" w:pos="1134"/>
        </w:tabs>
        <w:ind w:firstLine="567"/>
        <w:jc w:val="both"/>
        <w:rPr>
          <w:rFonts w:ascii="Sylfaen" w:hAnsi="Sylfaen" w:cs="Sylfaen"/>
          <w:sz w:val="22"/>
          <w:szCs w:val="22"/>
        </w:rPr>
      </w:pPr>
      <w:r w:rsidRPr="004D64E0">
        <w:rPr>
          <w:rFonts w:ascii="Sylfaen" w:hAnsi="Sylfaen"/>
          <w:sz w:val="22"/>
          <w:szCs w:val="22"/>
        </w:rPr>
        <w:t>2.1.</w:t>
      </w:r>
      <w:r w:rsidRPr="004D64E0">
        <w:rPr>
          <w:rFonts w:ascii="Sylfaen" w:hAnsi="Sylfaen"/>
          <w:sz w:val="22"/>
          <w:szCs w:val="22"/>
        </w:rPr>
        <w:tab/>
        <w:t>Заказчик имеет право:</w:t>
      </w:r>
    </w:p>
    <w:p w:rsidR="00B062E3" w:rsidRPr="004D64E0" w:rsidRDefault="00B062E3" w:rsidP="00594958">
      <w:pPr>
        <w:widowControl w:val="0"/>
        <w:tabs>
          <w:tab w:val="left" w:pos="1276"/>
        </w:tabs>
        <w:ind w:firstLine="567"/>
        <w:jc w:val="both"/>
        <w:rPr>
          <w:rFonts w:ascii="Sylfaen" w:hAnsi="Sylfaen" w:cs="Sylfaen"/>
          <w:sz w:val="22"/>
          <w:szCs w:val="22"/>
        </w:rPr>
      </w:pPr>
      <w:r w:rsidRPr="004D64E0">
        <w:rPr>
          <w:rFonts w:ascii="Sylfaen" w:hAnsi="Sylfaen"/>
          <w:sz w:val="22"/>
          <w:szCs w:val="22"/>
        </w:rPr>
        <w:t>2.1.1.</w:t>
      </w:r>
      <w:r w:rsidRPr="004D64E0">
        <w:rPr>
          <w:rFonts w:ascii="Sylfaen" w:hAnsi="Sylfaen"/>
          <w:sz w:val="22"/>
          <w:szCs w:val="22"/>
        </w:rPr>
        <w:tab/>
        <w:t>В любое время проверять ход и качество предоставляемой Исполнителем услуги, без вмешательства в деятельность Исполнителя.</w:t>
      </w:r>
    </w:p>
    <w:p w:rsidR="00B062E3" w:rsidRPr="004D64E0" w:rsidRDefault="00B062E3" w:rsidP="00594958">
      <w:pPr>
        <w:widowControl w:val="0"/>
        <w:tabs>
          <w:tab w:val="left" w:pos="1276"/>
        </w:tabs>
        <w:ind w:firstLine="567"/>
        <w:jc w:val="both"/>
        <w:rPr>
          <w:rFonts w:ascii="Sylfaen" w:hAnsi="Sylfaen"/>
          <w:sz w:val="22"/>
          <w:szCs w:val="22"/>
        </w:rPr>
      </w:pPr>
      <w:r w:rsidRPr="004D64E0">
        <w:rPr>
          <w:rFonts w:ascii="Sylfaen" w:hAnsi="Sylfaen"/>
          <w:sz w:val="22"/>
          <w:szCs w:val="22"/>
        </w:rPr>
        <w:t>2.1.2.</w:t>
      </w:r>
      <w:r w:rsidRPr="004D64E0">
        <w:rPr>
          <w:rFonts w:ascii="Sylfaen" w:hAnsi="Sylfaen"/>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B062E3" w:rsidRPr="004D64E0" w:rsidRDefault="00B062E3" w:rsidP="00594958">
      <w:pPr>
        <w:widowControl w:val="0"/>
        <w:tabs>
          <w:tab w:val="left" w:pos="1134"/>
        </w:tabs>
        <w:ind w:firstLine="567"/>
        <w:jc w:val="both"/>
        <w:rPr>
          <w:rFonts w:ascii="Sylfaen" w:hAnsi="Sylfaen"/>
          <w:sz w:val="22"/>
          <w:szCs w:val="22"/>
        </w:rPr>
      </w:pPr>
      <w:r w:rsidRPr="004D64E0">
        <w:rPr>
          <w:rFonts w:ascii="Sylfaen" w:hAnsi="Sylfaen"/>
          <w:sz w:val="22"/>
          <w:szCs w:val="22"/>
        </w:rPr>
        <w:t>а)</w:t>
      </w:r>
      <w:r w:rsidRPr="004D64E0">
        <w:rPr>
          <w:rFonts w:ascii="Sylfaen" w:hAnsi="Sylfaen"/>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B062E3" w:rsidRPr="004D64E0" w:rsidRDefault="00B062E3" w:rsidP="00B062E3">
      <w:pPr>
        <w:widowControl w:val="0"/>
        <w:tabs>
          <w:tab w:val="left" w:pos="1080"/>
          <w:tab w:val="left" w:pos="1134"/>
        </w:tabs>
        <w:ind w:firstLine="567"/>
        <w:jc w:val="both"/>
        <w:rPr>
          <w:rFonts w:ascii="Sylfaen" w:hAnsi="Sylfaen"/>
          <w:sz w:val="22"/>
          <w:szCs w:val="22"/>
        </w:rPr>
      </w:pPr>
      <w:r w:rsidRPr="004D64E0">
        <w:rPr>
          <w:rFonts w:ascii="Sylfaen" w:hAnsi="Sylfaen"/>
          <w:sz w:val="22"/>
          <w:szCs w:val="22"/>
        </w:rPr>
        <w:t>б)</w:t>
      </w:r>
      <w:r w:rsidRPr="004D64E0">
        <w:rPr>
          <w:rFonts w:ascii="Sylfaen" w:hAnsi="Sylfaen"/>
          <w:sz w:val="22"/>
          <w:szCs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2.1.3.</w:t>
      </w:r>
      <w:r w:rsidRPr="004D64E0">
        <w:rPr>
          <w:rFonts w:ascii="Sylfaen" w:hAnsi="Sylfaen"/>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а)</w:t>
      </w:r>
      <w:r w:rsidRPr="004D64E0">
        <w:rPr>
          <w:rFonts w:ascii="Sylfaen" w:hAnsi="Sylfaen"/>
          <w:sz w:val="22"/>
          <w:szCs w:val="22"/>
        </w:rPr>
        <w:tab/>
        <w:t>предоставленная услуга не соответствует требованиям, установленным Приложением № 1 к договору;</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б)</w:t>
      </w:r>
      <w:r w:rsidRPr="004D64E0">
        <w:rPr>
          <w:rFonts w:ascii="Sylfaen" w:hAnsi="Sylfaen"/>
          <w:sz w:val="22"/>
          <w:szCs w:val="22"/>
        </w:rPr>
        <w:tab/>
        <w:t>нарушен срок предоставления услуги.</w:t>
      </w:r>
    </w:p>
    <w:p w:rsidR="00B062E3" w:rsidRPr="004D64E0" w:rsidRDefault="00B062E3" w:rsidP="00B062E3">
      <w:pPr>
        <w:widowControl w:val="0"/>
        <w:tabs>
          <w:tab w:val="left" w:pos="1134"/>
        </w:tabs>
        <w:ind w:firstLine="567"/>
        <w:jc w:val="both"/>
        <w:rPr>
          <w:rFonts w:ascii="Sylfaen" w:hAnsi="Sylfaen" w:cs="Sylfaen"/>
          <w:b/>
          <w:sz w:val="22"/>
          <w:szCs w:val="22"/>
        </w:rPr>
      </w:pPr>
      <w:r w:rsidRPr="004D64E0">
        <w:rPr>
          <w:rFonts w:ascii="Sylfaen" w:hAnsi="Sylfaen"/>
          <w:b/>
          <w:sz w:val="22"/>
          <w:szCs w:val="22"/>
        </w:rPr>
        <w:t>2.2.</w:t>
      </w:r>
      <w:r w:rsidRPr="004D64E0">
        <w:rPr>
          <w:rFonts w:ascii="Sylfaen" w:hAnsi="Sylfaen"/>
          <w:b/>
          <w:sz w:val="22"/>
          <w:szCs w:val="22"/>
        </w:rPr>
        <w:tab/>
        <w:t>Заказчик обязан:</w:t>
      </w:r>
    </w:p>
    <w:p w:rsidR="00B062E3" w:rsidRPr="004D64E0" w:rsidRDefault="00B062E3" w:rsidP="00B062E3">
      <w:pPr>
        <w:widowControl w:val="0"/>
        <w:tabs>
          <w:tab w:val="left" w:pos="1276"/>
        </w:tabs>
        <w:ind w:firstLine="567"/>
        <w:jc w:val="both"/>
        <w:rPr>
          <w:rFonts w:ascii="Sylfaen" w:hAnsi="Sylfaen" w:cs="Sylfaen"/>
          <w:sz w:val="22"/>
          <w:szCs w:val="22"/>
        </w:rPr>
      </w:pPr>
      <w:r w:rsidRPr="004D64E0">
        <w:rPr>
          <w:rFonts w:ascii="Sylfaen" w:hAnsi="Sylfaen"/>
          <w:sz w:val="22"/>
          <w:szCs w:val="22"/>
        </w:rPr>
        <w:t>2.2.1.</w:t>
      </w:r>
      <w:r w:rsidRPr="004D64E0">
        <w:rPr>
          <w:rFonts w:ascii="Sylfaen" w:hAnsi="Sylfaen"/>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B062E3" w:rsidRPr="004D64E0" w:rsidRDefault="00B062E3" w:rsidP="007D3652">
      <w:pPr>
        <w:widowControl w:val="0"/>
        <w:tabs>
          <w:tab w:val="left" w:pos="1276"/>
        </w:tabs>
        <w:ind w:firstLine="567"/>
        <w:jc w:val="both"/>
        <w:rPr>
          <w:rFonts w:ascii="Sylfaen" w:hAnsi="Sylfaen" w:cs="Sylfaen"/>
          <w:sz w:val="22"/>
          <w:szCs w:val="22"/>
        </w:rPr>
      </w:pPr>
      <w:r w:rsidRPr="004D64E0">
        <w:rPr>
          <w:rFonts w:ascii="Sylfaen" w:hAnsi="Sylfaen"/>
          <w:sz w:val="22"/>
          <w:szCs w:val="22"/>
        </w:rPr>
        <w:t>2.2.2.</w:t>
      </w:r>
      <w:r w:rsidRPr="004D64E0">
        <w:rPr>
          <w:rFonts w:ascii="Sylfaen" w:hAnsi="Sylfaen"/>
          <w:sz w:val="22"/>
          <w:szCs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B062E3" w:rsidRPr="004D64E0" w:rsidRDefault="00B062E3" w:rsidP="007D3652">
      <w:pPr>
        <w:widowControl w:val="0"/>
        <w:tabs>
          <w:tab w:val="left" w:pos="1134"/>
        </w:tabs>
        <w:ind w:firstLine="567"/>
        <w:jc w:val="both"/>
        <w:rPr>
          <w:rFonts w:ascii="Sylfaen" w:hAnsi="Sylfaen" w:cs="Sylfaen"/>
          <w:b/>
          <w:sz w:val="22"/>
          <w:szCs w:val="22"/>
        </w:rPr>
      </w:pPr>
      <w:r w:rsidRPr="004D64E0">
        <w:rPr>
          <w:rFonts w:ascii="Sylfaen" w:hAnsi="Sylfaen"/>
          <w:b/>
          <w:sz w:val="22"/>
          <w:szCs w:val="22"/>
        </w:rPr>
        <w:t>2.3.</w:t>
      </w:r>
      <w:r w:rsidRPr="004D64E0">
        <w:rPr>
          <w:rFonts w:ascii="Sylfaen" w:hAnsi="Sylfaen"/>
          <w:b/>
          <w:sz w:val="22"/>
          <w:szCs w:val="22"/>
        </w:rPr>
        <w:tab/>
        <w:t>Исполнитель имеет право:</w:t>
      </w:r>
    </w:p>
    <w:p w:rsidR="00B062E3" w:rsidRPr="004D64E0" w:rsidRDefault="00B062E3" w:rsidP="007D3652">
      <w:pPr>
        <w:widowControl w:val="0"/>
        <w:tabs>
          <w:tab w:val="left" w:pos="1276"/>
        </w:tabs>
        <w:ind w:firstLine="567"/>
        <w:jc w:val="both"/>
        <w:rPr>
          <w:rFonts w:ascii="Sylfaen" w:hAnsi="Sylfaen" w:cs="Sylfaen"/>
          <w:sz w:val="22"/>
          <w:szCs w:val="22"/>
        </w:rPr>
      </w:pPr>
      <w:r w:rsidRPr="004D64E0">
        <w:rPr>
          <w:rFonts w:ascii="Sylfaen" w:hAnsi="Sylfaen"/>
          <w:sz w:val="22"/>
          <w:szCs w:val="22"/>
        </w:rPr>
        <w:t>2.3.1.</w:t>
      </w:r>
      <w:r w:rsidRPr="004D64E0">
        <w:rPr>
          <w:rFonts w:ascii="Sylfaen" w:hAnsi="Sylfaen"/>
          <w:sz w:val="22"/>
          <w:szCs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062E3" w:rsidRPr="004D64E0" w:rsidRDefault="00B062E3" w:rsidP="007D3652">
      <w:pPr>
        <w:widowControl w:val="0"/>
        <w:tabs>
          <w:tab w:val="left" w:pos="1134"/>
        </w:tabs>
        <w:ind w:firstLine="567"/>
        <w:jc w:val="both"/>
        <w:rPr>
          <w:rFonts w:ascii="Sylfaen" w:hAnsi="Sylfaen" w:cs="Sylfaen"/>
          <w:b/>
          <w:sz w:val="22"/>
          <w:szCs w:val="22"/>
        </w:rPr>
      </w:pPr>
      <w:r w:rsidRPr="004D64E0">
        <w:rPr>
          <w:rFonts w:ascii="Sylfaen" w:hAnsi="Sylfaen"/>
          <w:b/>
          <w:sz w:val="22"/>
          <w:szCs w:val="22"/>
        </w:rPr>
        <w:lastRenderedPageBreak/>
        <w:t>2.4.</w:t>
      </w:r>
      <w:r w:rsidRPr="004D64E0">
        <w:rPr>
          <w:rFonts w:ascii="Sylfaen" w:hAnsi="Sylfaen"/>
          <w:b/>
          <w:sz w:val="22"/>
          <w:szCs w:val="22"/>
        </w:rPr>
        <w:tab/>
        <w:t>Исполнитель обязан:</w:t>
      </w:r>
    </w:p>
    <w:p w:rsidR="00B062E3" w:rsidRPr="004D64E0" w:rsidRDefault="00B062E3" w:rsidP="007D3652">
      <w:pPr>
        <w:widowControl w:val="0"/>
        <w:tabs>
          <w:tab w:val="left" w:pos="1276"/>
        </w:tabs>
        <w:ind w:firstLine="567"/>
        <w:jc w:val="both"/>
        <w:rPr>
          <w:rFonts w:ascii="Sylfaen" w:hAnsi="Sylfaen" w:cs="Sylfaen"/>
          <w:sz w:val="22"/>
          <w:szCs w:val="22"/>
        </w:rPr>
      </w:pPr>
      <w:r w:rsidRPr="004D64E0">
        <w:rPr>
          <w:rFonts w:ascii="Sylfaen" w:hAnsi="Sylfaen"/>
          <w:sz w:val="22"/>
          <w:szCs w:val="22"/>
        </w:rPr>
        <w:t>2.4.1.</w:t>
      </w:r>
      <w:r w:rsidRPr="004D64E0">
        <w:rPr>
          <w:rFonts w:ascii="Sylfaen" w:hAnsi="Sylfaen"/>
          <w:sz w:val="22"/>
          <w:szCs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B062E3" w:rsidRPr="004D64E0" w:rsidRDefault="00B062E3" w:rsidP="007D3652">
      <w:pPr>
        <w:widowControl w:val="0"/>
        <w:tabs>
          <w:tab w:val="left" w:pos="1276"/>
        </w:tabs>
        <w:ind w:firstLine="567"/>
        <w:jc w:val="both"/>
        <w:rPr>
          <w:rFonts w:ascii="Sylfaen" w:hAnsi="Sylfaen" w:cs="Sylfaen"/>
          <w:sz w:val="22"/>
          <w:szCs w:val="22"/>
        </w:rPr>
      </w:pPr>
      <w:r w:rsidRPr="004D64E0">
        <w:rPr>
          <w:rFonts w:ascii="Sylfaen" w:hAnsi="Sylfaen"/>
          <w:sz w:val="22"/>
          <w:szCs w:val="22"/>
        </w:rPr>
        <w:t>2.4.2.</w:t>
      </w:r>
      <w:r w:rsidRPr="004D64E0">
        <w:rPr>
          <w:rFonts w:ascii="Sylfaen" w:hAnsi="Sylfaen"/>
          <w:sz w:val="22"/>
          <w:szCs w:val="22"/>
        </w:rPr>
        <w:tab/>
        <w:t>В предусмотренных договором случаях уплачивать предусмотренные пунктами 5.2 и 5.3 договора пеню и штраф.</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2.4.3.</w:t>
      </w:r>
      <w:r w:rsidRPr="004D64E0">
        <w:rPr>
          <w:rFonts w:ascii="Sylfaen" w:hAnsi="Sylfaen"/>
          <w:sz w:val="22"/>
          <w:szCs w:val="22"/>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B062E3" w:rsidRPr="004D64E0" w:rsidRDefault="00B062E3" w:rsidP="00B062E3">
      <w:pPr>
        <w:widowControl w:val="0"/>
        <w:ind w:firstLine="567"/>
        <w:jc w:val="both"/>
        <w:rPr>
          <w:rFonts w:ascii="Sylfaen" w:hAnsi="Sylfaen"/>
          <w:sz w:val="22"/>
          <w:szCs w:val="22"/>
        </w:rPr>
      </w:pPr>
      <w:r w:rsidRPr="004D64E0">
        <w:rPr>
          <w:rFonts w:ascii="Sylfaen" w:hAnsi="Sylfaen"/>
          <w:sz w:val="22"/>
          <w:szCs w:val="22"/>
        </w:rPr>
        <w:t xml:space="preserve">2.4.4. При возникновении проектных отклонений в ходе выполнения строительных работ Исполнитель выплачивает Заказчику штраф в размере потерь, возникших </w:t>
      </w:r>
      <w:proofErr w:type="gramStart"/>
      <w:r w:rsidRPr="004D64E0">
        <w:rPr>
          <w:rFonts w:ascii="Sylfaen" w:hAnsi="Sylfaen"/>
          <w:sz w:val="22"/>
          <w:szCs w:val="22"/>
        </w:rPr>
        <w:t>в</w:t>
      </w:r>
      <w:proofErr w:type="gramEnd"/>
      <w:r w:rsidRPr="004D64E0">
        <w:rPr>
          <w:rFonts w:ascii="Sylfaen" w:hAnsi="Sylfaen"/>
          <w:sz w:val="22"/>
          <w:szCs w:val="22"/>
        </w:rPr>
        <w:t xml:space="preserve"> </w:t>
      </w:r>
      <w:proofErr w:type="gramStart"/>
      <w:r w:rsidRPr="004D64E0">
        <w:rPr>
          <w:rFonts w:ascii="Sylfaen" w:hAnsi="Sylfaen"/>
          <w:sz w:val="22"/>
          <w:szCs w:val="22"/>
        </w:rPr>
        <w:t>вследствие</w:t>
      </w:r>
      <w:proofErr w:type="gramEnd"/>
      <w:r w:rsidRPr="004D64E0">
        <w:rPr>
          <w:rFonts w:ascii="Sylfaen" w:hAnsi="Sylfaen"/>
          <w:sz w:val="22"/>
          <w:szCs w:val="22"/>
        </w:rPr>
        <w:t xml:space="preserve"> каждого зафиксированного отклонения. При этом:</w:t>
      </w:r>
    </w:p>
    <w:p w:rsidR="00B062E3" w:rsidRPr="004D64E0" w:rsidRDefault="00B062E3" w:rsidP="00B062E3">
      <w:pPr>
        <w:widowControl w:val="0"/>
        <w:ind w:firstLine="708"/>
        <w:jc w:val="both"/>
        <w:rPr>
          <w:rFonts w:ascii="Sylfaen" w:hAnsi="Sylfaen"/>
          <w:sz w:val="22"/>
          <w:szCs w:val="22"/>
        </w:rPr>
      </w:pPr>
      <w:r w:rsidRPr="004D64E0">
        <w:rPr>
          <w:rFonts w:ascii="Sylfaen" w:hAnsi="Sylfaen"/>
          <w:sz w:val="22"/>
          <w:szCs w:val="22"/>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062E3" w:rsidRPr="004D64E0" w:rsidRDefault="00B062E3" w:rsidP="00B062E3">
      <w:pPr>
        <w:widowControl w:val="0"/>
        <w:ind w:firstLine="708"/>
        <w:jc w:val="both"/>
        <w:rPr>
          <w:rFonts w:ascii="Sylfaen" w:hAnsi="Sylfaen"/>
          <w:b/>
          <w:sz w:val="22"/>
          <w:szCs w:val="22"/>
        </w:rPr>
      </w:pPr>
      <w:proofErr w:type="gramStart"/>
      <w:r w:rsidRPr="004D64E0">
        <w:rPr>
          <w:rFonts w:ascii="Sylfaen" w:hAnsi="Sylfaen"/>
          <w:sz w:val="22"/>
          <w:szCs w:val="22"/>
        </w:rPr>
        <w:t>б</w:t>
      </w:r>
      <w:proofErr w:type="gramEnd"/>
      <w:r w:rsidRPr="004D64E0">
        <w:rPr>
          <w:rFonts w:ascii="Sylfaen" w:hAnsi="Sylfaen"/>
          <w:sz w:val="22"/>
          <w:szCs w:val="22"/>
        </w:rPr>
        <w:t>.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sidRPr="004D64E0">
        <w:rPr>
          <w:rStyle w:val="af6"/>
          <w:rFonts w:ascii="Sylfaen" w:hAnsi="Sylfaen"/>
          <w:sz w:val="22"/>
          <w:szCs w:val="22"/>
        </w:rPr>
        <w:footnoteReference w:customMarkFollows="1" w:id="16"/>
        <w:t>16</w:t>
      </w:r>
      <w:r w:rsidRPr="004D64E0">
        <w:rPr>
          <w:rFonts w:ascii="Sylfaen" w:hAnsi="Sylfaen"/>
          <w:sz w:val="22"/>
          <w:szCs w:val="22"/>
        </w:rPr>
        <w:t>.</w:t>
      </w:r>
      <w:r w:rsidRPr="004D64E0">
        <w:rPr>
          <w:rFonts w:ascii="Sylfaen" w:hAnsi="Sylfaen"/>
          <w:sz w:val="22"/>
          <w:szCs w:val="22"/>
          <w:lang w:val="hy-AM"/>
        </w:rPr>
        <w:t xml:space="preserve"> </w:t>
      </w:r>
      <w:r w:rsidRPr="004D64E0">
        <w:rPr>
          <w:rFonts w:ascii="Sylfaen" w:hAnsi="Sylfaen"/>
          <w:sz w:val="22"/>
          <w:szCs w:val="22"/>
        </w:rPr>
        <w:t xml:space="preserve"> </w:t>
      </w:r>
    </w:p>
    <w:p w:rsidR="00B062E3" w:rsidRPr="004D64E0" w:rsidRDefault="00B062E3" w:rsidP="00B062E3">
      <w:pPr>
        <w:widowControl w:val="0"/>
        <w:jc w:val="center"/>
        <w:rPr>
          <w:rFonts w:ascii="Sylfaen" w:hAnsi="Sylfaen" w:cs="Sylfaen"/>
          <w:b/>
          <w:sz w:val="22"/>
          <w:szCs w:val="22"/>
        </w:rPr>
      </w:pPr>
      <w:r w:rsidRPr="004D64E0">
        <w:rPr>
          <w:rFonts w:ascii="Sylfaen" w:hAnsi="Sylfaen"/>
          <w:b/>
          <w:sz w:val="22"/>
          <w:szCs w:val="22"/>
        </w:rPr>
        <w:t>3. ПОРЯДОК СДАЧИ И ПРИЕМКИ УСЛУГИ</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3.1.</w:t>
      </w:r>
      <w:r w:rsidRPr="004D64E0">
        <w:rPr>
          <w:rFonts w:ascii="Sylfaen" w:hAnsi="Sylfaen"/>
          <w:sz w:val="22"/>
          <w:szCs w:val="22"/>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w:t>
      </w:r>
      <w:r w:rsidRPr="00BF25AF">
        <w:rPr>
          <w:rFonts w:ascii="Sylfaen" w:hAnsi="Sylfaen"/>
          <w:sz w:val="22"/>
          <w:szCs w:val="22"/>
        </w:rPr>
        <w:t>3</w:t>
      </w:r>
      <w:r w:rsidRPr="004D64E0">
        <w:rPr>
          <w:rFonts w:ascii="Sylfaen" w:hAnsi="Sylfaen"/>
          <w:sz w:val="22"/>
          <w:szCs w:val="22"/>
        </w:rPr>
        <w:t xml:space="preserve">_ экземпляр акта сдачи-приемки (Приложение № 3). </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3.2.</w:t>
      </w:r>
      <w:r w:rsidRPr="004D64E0">
        <w:rPr>
          <w:rFonts w:ascii="Sylfaen" w:hAnsi="Sylfaen"/>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а)</w:t>
      </w:r>
      <w:r w:rsidRPr="004D64E0">
        <w:rPr>
          <w:rFonts w:ascii="Sylfaen" w:hAnsi="Sylfaen"/>
          <w:sz w:val="22"/>
          <w:szCs w:val="22"/>
        </w:rPr>
        <w:tab/>
        <w:t>для урегулирования вопроса предпринимает меры, предусмотренные договором для подобной ситуации;</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б)</w:t>
      </w:r>
      <w:r w:rsidRPr="004D64E0">
        <w:rPr>
          <w:rFonts w:ascii="Sylfaen" w:hAnsi="Sylfaen"/>
          <w:sz w:val="22"/>
          <w:szCs w:val="22"/>
        </w:rPr>
        <w:tab/>
        <w:t>в отношении Исполнителя применяет меры ответственности, предусмотренные договором.</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3.3.</w:t>
      </w:r>
      <w:r w:rsidRPr="004D64E0">
        <w:rPr>
          <w:rFonts w:ascii="Sylfaen" w:hAnsi="Sylfaen"/>
          <w:sz w:val="22"/>
          <w:szCs w:val="22"/>
        </w:rPr>
        <w:tab/>
        <w:t>Заказчик в течение __</w:t>
      </w:r>
      <w:r w:rsidRPr="00BF25AF">
        <w:rPr>
          <w:rFonts w:ascii="Sylfaen" w:hAnsi="Sylfaen"/>
          <w:sz w:val="22"/>
          <w:szCs w:val="22"/>
        </w:rPr>
        <w:t>5</w:t>
      </w:r>
      <w:r w:rsidRPr="004D64E0">
        <w:rPr>
          <w:rFonts w:ascii="Sylfaen" w:hAnsi="Sylfaen"/>
          <w:sz w:val="22"/>
          <w:szCs w:val="22"/>
        </w:rPr>
        <w:t xml:space="preserve">___ рабочих дней с </w:t>
      </w:r>
      <w:proofErr w:type="gramStart"/>
      <w:r w:rsidRPr="004D64E0">
        <w:rPr>
          <w:rFonts w:ascii="Sylfaen" w:hAnsi="Sylfaen"/>
          <w:sz w:val="22"/>
          <w:szCs w:val="22"/>
        </w:rPr>
        <w:t>рабочего дня, следующего за днем получения акта сдачи-приемки представляет</w:t>
      </w:r>
      <w:proofErr w:type="gramEnd"/>
      <w:r w:rsidRPr="004D64E0">
        <w:rPr>
          <w:rFonts w:ascii="Sylfaen" w:hAnsi="Sylfaen"/>
          <w:sz w:val="22"/>
          <w:szCs w:val="22"/>
        </w:rPr>
        <w:t xml:space="preserve"> Исполнителю один экземпляр подписанного им акта сдачи-приемки либо мотивированное отклонение непринятия услуги.</w:t>
      </w:r>
    </w:p>
    <w:p w:rsidR="00B062E3" w:rsidRPr="004D64E0" w:rsidRDefault="00B062E3" w:rsidP="00B062E3">
      <w:pPr>
        <w:widowControl w:val="0"/>
        <w:ind w:firstLine="720"/>
        <w:jc w:val="both"/>
        <w:rPr>
          <w:rFonts w:ascii="Sylfaen" w:hAnsi="Sylfaen"/>
          <w:b/>
          <w:sz w:val="22"/>
          <w:szCs w:val="22"/>
        </w:rPr>
      </w:pPr>
      <w:r w:rsidRPr="004D64E0">
        <w:rPr>
          <w:rFonts w:ascii="Sylfaen" w:hAnsi="Sylfaen"/>
          <w:sz w:val="22"/>
          <w:szCs w:val="22"/>
        </w:rPr>
        <w:t>3.4.</w:t>
      </w:r>
      <w:r w:rsidRPr="004D64E0">
        <w:rPr>
          <w:rFonts w:ascii="Sylfaen" w:hAnsi="Sylfaen"/>
          <w:sz w:val="22"/>
          <w:szCs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B062E3" w:rsidRPr="004D64E0" w:rsidRDefault="00B062E3" w:rsidP="00B062E3">
      <w:pPr>
        <w:widowControl w:val="0"/>
        <w:spacing w:after="160"/>
        <w:jc w:val="center"/>
        <w:rPr>
          <w:rFonts w:ascii="Sylfaen" w:hAnsi="Sylfaen" w:cs="Sylfaen"/>
          <w:b/>
          <w:sz w:val="22"/>
          <w:szCs w:val="22"/>
        </w:rPr>
      </w:pPr>
      <w:r w:rsidRPr="004D64E0">
        <w:rPr>
          <w:rFonts w:ascii="Sylfaen" w:hAnsi="Sylfaen"/>
          <w:b/>
          <w:sz w:val="22"/>
          <w:szCs w:val="22"/>
        </w:rPr>
        <w:t>4. ЦЕНА ДОГОВОРА</w:t>
      </w:r>
    </w:p>
    <w:p w:rsidR="00B062E3" w:rsidRPr="00E84CB9" w:rsidRDefault="00B062E3" w:rsidP="00E602C6">
      <w:pPr>
        <w:widowControl w:val="0"/>
        <w:tabs>
          <w:tab w:val="left" w:pos="1134"/>
        </w:tabs>
        <w:ind w:firstLine="567"/>
        <w:jc w:val="both"/>
        <w:rPr>
          <w:rFonts w:ascii="Sylfaen" w:hAnsi="Sylfaen"/>
          <w:sz w:val="22"/>
          <w:szCs w:val="22"/>
        </w:rPr>
      </w:pPr>
      <w:r w:rsidRPr="004D64E0">
        <w:rPr>
          <w:rFonts w:ascii="Sylfaen" w:hAnsi="Sylfaen"/>
          <w:sz w:val="22"/>
          <w:szCs w:val="22"/>
        </w:rPr>
        <w:t>4.1.</w:t>
      </w:r>
      <w:r w:rsidRPr="004D64E0">
        <w:rPr>
          <w:rFonts w:ascii="Sylfaen" w:hAnsi="Sylfaen"/>
          <w:sz w:val="22"/>
          <w:szCs w:val="22"/>
        </w:rPr>
        <w:tab/>
        <w:t xml:space="preserve">Цена подлежащей предоставлению Исполнителем услуги по настоящему договору составляет ____ (____прописью_________________________) </w:t>
      </w:r>
      <w:proofErr w:type="spellStart"/>
      <w:r w:rsidRPr="004D64E0">
        <w:rPr>
          <w:rFonts w:ascii="Sylfaen" w:hAnsi="Sylfaen"/>
          <w:sz w:val="22"/>
          <w:szCs w:val="22"/>
        </w:rPr>
        <w:t>драмов</w:t>
      </w:r>
      <w:proofErr w:type="spellEnd"/>
      <w:r w:rsidRPr="004D64E0">
        <w:rPr>
          <w:rFonts w:ascii="Sylfaen" w:hAnsi="Sylfaen"/>
          <w:sz w:val="22"/>
          <w:szCs w:val="22"/>
        </w:rPr>
        <w:t xml:space="preserve"> РА, включая НДС</w:t>
      </w:r>
      <w:r w:rsidRPr="004D64E0">
        <w:rPr>
          <w:rStyle w:val="af6"/>
          <w:rFonts w:ascii="Sylfaen" w:hAnsi="Sylfaen"/>
          <w:sz w:val="22"/>
          <w:szCs w:val="22"/>
        </w:rPr>
        <w:footnoteReference w:customMarkFollows="1" w:id="17"/>
        <w:t>17</w:t>
      </w:r>
      <w:r w:rsidRPr="004D64E0">
        <w:rPr>
          <w:rFonts w:ascii="Sylfaen" w:hAnsi="Sylfaen"/>
          <w:sz w:val="22"/>
          <w:szCs w:val="22"/>
        </w:rPr>
        <w:t>.</w:t>
      </w:r>
    </w:p>
    <w:p w:rsidR="00B062E3" w:rsidRPr="004D64E0" w:rsidRDefault="00B062E3" w:rsidP="00E602C6">
      <w:pPr>
        <w:widowControl w:val="0"/>
        <w:tabs>
          <w:tab w:val="left" w:pos="1134"/>
        </w:tabs>
        <w:ind w:firstLine="567"/>
        <w:jc w:val="both"/>
        <w:rPr>
          <w:rFonts w:ascii="Sylfaen" w:hAnsi="Sylfaen" w:cs="Sylfaen"/>
          <w:sz w:val="22"/>
          <w:szCs w:val="22"/>
        </w:rPr>
      </w:pPr>
      <w:r w:rsidRPr="004D64E0">
        <w:rPr>
          <w:rFonts w:ascii="Sylfaen" w:hAnsi="Sylfaen"/>
          <w:sz w:val="22"/>
          <w:szCs w:val="22"/>
        </w:rPr>
        <w:t xml:space="preserve"> 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062E3" w:rsidRPr="004D64E0" w:rsidRDefault="00B062E3" w:rsidP="00E602C6">
      <w:pPr>
        <w:widowControl w:val="0"/>
        <w:ind w:firstLine="567"/>
        <w:jc w:val="both"/>
        <w:rPr>
          <w:rFonts w:ascii="Sylfaen" w:hAnsi="Sylfaen" w:cs="Sylfaen"/>
          <w:sz w:val="22"/>
          <w:szCs w:val="22"/>
        </w:rPr>
      </w:pPr>
      <w:r w:rsidRPr="004D64E0">
        <w:rPr>
          <w:rFonts w:ascii="Sylfaen" w:hAnsi="Sylfaen"/>
          <w:sz w:val="22"/>
          <w:szCs w:val="22"/>
        </w:rPr>
        <w:t>Цена предоставления услуги стабильна, и Исполнитель не вправе требовать увеличения, а Заказчик — снижения этой цены.</w:t>
      </w:r>
    </w:p>
    <w:p w:rsidR="00B062E3" w:rsidRPr="004D64E0" w:rsidRDefault="00B062E3" w:rsidP="00E602C6">
      <w:pPr>
        <w:widowControl w:val="0"/>
        <w:tabs>
          <w:tab w:val="left" w:pos="1134"/>
        </w:tabs>
        <w:ind w:firstLine="567"/>
        <w:jc w:val="both"/>
        <w:rPr>
          <w:rFonts w:ascii="Sylfaen" w:hAnsi="Sylfaen"/>
          <w:sz w:val="22"/>
          <w:szCs w:val="22"/>
        </w:rPr>
      </w:pPr>
      <w:r w:rsidRPr="004D64E0">
        <w:rPr>
          <w:rFonts w:ascii="Sylfaen" w:hAnsi="Sylfaen"/>
          <w:sz w:val="22"/>
          <w:szCs w:val="22"/>
        </w:rPr>
        <w:t>4.2.</w:t>
      </w:r>
      <w:r w:rsidRPr="004D64E0">
        <w:rPr>
          <w:rFonts w:ascii="Sylfaen" w:hAnsi="Sylfaen"/>
          <w:sz w:val="22"/>
          <w:szCs w:val="22"/>
        </w:rPr>
        <w:tab/>
        <w:t xml:space="preserve">Заказчик платит за предоставленную ему услугу в драмах Республики Армения, в </w:t>
      </w:r>
      <w:r w:rsidRPr="004D64E0">
        <w:rPr>
          <w:rFonts w:ascii="Sylfaen" w:hAnsi="Sylfaen"/>
          <w:sz w:val="22"/>
          <w:szCs w:val="22"/>
        </w:rPr>
        <w:lastRenderedPageBreak/>
        <w:t xml:space="preserve">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w:t>
      </w:r>
      <w:proofErr w:type="gramStart"/>
      <w:r w:rsidRPr="004D64E0">
        <w:rPr>
          <w:rFonts w:ascii="Sylfaen" w:hAnsi="Sylfaen"/>
          <w:sz w:val="22"/>
          <w:szCs w:val="22"/>
        </w:rPr>
        <w:t>позднее</w:t>
      </w:r>
      <w:proofErr w:type="gramEnd"/>
      <w:r w:rsidRPr="004D64E0">
        <w:rPr>
          <w:rFonts w:ascii="Sylfaen" w:hAnsi="Sylfaen"/>
          <w:sz w:val="22"/>
          <w:szCs w:val="22"/>
        </w:rPr>
        <w:t xml:space="preserve"> чем до -25-ого  декабря данного года. </w:t>
      </w:r>
    </w:p>
    <w:p w:rsidR="00B062E3" w:rsidRPr="004D64E0" w:rsidRDefault="00B062E3" w:rsidP="00E602C6">
      <w:pPr>
        <w:widowControl w:val="0"/>
        <w:tabs>
          <w:tab w:val="left" w:pos="1134"/>
        </w:tabs>
        <w:ind w:firstLine="567"/>
        <w:jc w:val="both"/>
        <w:rPr>
          <w:rFonts w:ascii="Sylfaen" w:hAnsi="Sylfaen"/>
          <w:sz w:val="22"/>
          <w:szCs w:val="22"/>
        </w:rPr>
      </w:pPr>
      <w:r w:rsidRPr="004D64E0">
        <w:rPr>
          <w:rFonts w:ascii="Sylfaen" w:hAnsi="Sylfaen"/>
          <w:sz w:val="22"/>
          <w:szCs w:val="22"/>
          <w:lang w:val="hy-AM"/>
        </w:rPr>
        <w:t xml:space="preserve">При этом, с целью совершения платежа, </w:t>
      </w:r>
      <w:r w:rsidRPr="004D64E0">
        <w:rPr>
          <w:rFonts w:ascii="Sylfaen" w:hAnsi="Sylfaen"/>
          <w:sz w:val="22"/>
          <w:szCs w:val="22"/>
        </w:rPr>
        <w:t>заказчик</w:t>
      </w:r>
      <w:r w:rsidRPr="004D64E0">
        <w:rPr>
          <w:rFonts w:ascii="Sylfaen" w:hAnsi="Sylfaen"/>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4D64E0">
        <w:rPr>
          <w:rFonts w:ascii="Sylfaen" w:hAnsi="Sylfaen"/>
          <w:sz w:val="22"/>
          <w:szCs w:val="22"/>
          <w:vertAlign w:val="superscript"/>
        </w:rPr>
        <w:t xml:space="preserve">18.1 </w:t>
      </w:r>
      <w:r w:rsidRPr="004D64E0">
        <w:rPr>
          <w:rFonts w:ascii="Sylfaen" w:hAnsi="Sylfaen"/>
          <w:sz w:val="22"/>
          <w:szCs w:val="22"/>
        </w:rPr>
        <w:t>.</w:t>
      </w:r>
    </w:p>
    <w:p w:rsidR="00B062E3" w:rsidRPr="004D64E0" w:rsidRDefault="00B062E3" w:rsidP="00B062E3">
      <w:pPr>
        <w:pStyle w:val="norm"/>
        <w:widowControl w:val="0"/>
        <w:spacing w:line="240" w:lineRule="auto"/>
        <w:ind w:firstLine="567"/>
        <w:rPr>
          <w:rFonts w:ascii="Sylfaen" w:hAnsi="Sylfaen"/>
          <w:szCs w:val="22"/>
        </w:rPr>
      </w:pPr>
      <w:r w:rsidRPr="004D64E0">
        <w:rPr>
          <w:rFonts w:ascii="Sylfaen" w:hAnsi="Sylfaen"/>
          <w:szCs w:val="22"/>
        </w:rPr>
        <w:t>4.3</w:t>
      </w:r>
      <w:proofErr w:type="gramStart"/>
      <w:r w:rsidRPr="004D64E0">
        <w:rPr>
          <w:rFonts w:ascii="Sylfaen" w:hAnsi="Sylfaen"/>
          <w:szCs w:val="22"/>
        </w:rPr>
        <w:t xml:space="preserve"> В</w:t>
      </w:r>
      <w:proofErr w:type="gramEnd"/>
      <w:r w:rsidRPr="004D64E0">
        <w:rPr>
          <w:rFonts w:ascii="Sylfaen" w:hAnsi="Sylfaen"/>
          <w:szCs w:val="22"/>
        </w:rPr>
        <w:t xml:space="preserve">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Pr="004D64E0">
        <w:rPr>
          <w:rFonts w:ascii="Sylfaen" w:hAnsi="Sylfaen"/>
          <w:szCs w:val="22"/>
        </w:rPr>
        <w:t>СЦxУxК</w:t>
      </w:r>
      <w:proofErr w:type="spellEnd"/>
    </w:p>
    <w:p w:rsidR="00B062E3" w:rsidRPr="004D64E0" w:rsidRDefault="00B062E3" w:rsidP="00B062E3">
      <w:pPr>
        <w:pStyle w:val="norm"/>
        <w:widowControl w:val="0"/>
        <w:spacing w:line="240" w:lineRule="auto"/>
        <w:ind w:firstLine="567"/>
        <w:rPr>
          <w:rFonts w:ascii="Sylfaen" w:hAnsi="Sylfaen"/>
          <w:szCs w:val="22"/>
        </w:rPr>
      </w:pPr>
      <w:r w:rsidRPr="004D64E0">
        <w:rPr>
          <w:rFonts w:ascii="Sylfaen" w:hAnsi="Sylfaen"/>
          <w:szCs w:val="22"/>
        </w:rPr>
        <w:t xml:space="preserve">ВС-сумма, </w:t>
      </w:r>
      <w:proofErr w:type="gramStart"/>
      <w:r w:rsidRPr="004D64E0">
        <w:rPr>
          <w:rFonts w:ascii="Sylfaen" w:hAnsi="Sylfaen"/>
          <w:szCs w:val="22"/>
        </w:rPr>
        <w:t>выплачиваемая</w:t>
      </w:r>
      <w:proofErr w:type="gramEnd"/>
      <w:r w:rsidRPr="004D64E0">
        <w:rPr>
          <w:rFonts w:ascii="Sylfaen" w:hAnsi="Sylfaen"/>
          <w:szCs w:val="22"/>
        </w:rPr>
        <w:t xml:space="preserve"> за оказание отдельных видов услуг, установленных договором;</w:t>
      </w:r>
    </w:p>
    <w:p w:rsidR="00B062E3" w:rsidRPr="004D64E0" w:rsidRDefault="00B062E3" w:rsidP="00B062E3">
      <w:pPr>
        <w:pStyle w:val="norm"/>
        <w:widowControl w:val="0"/>
        <w:spacing w:line="240" w:lineRule="auto"/>
        <w:ind w:firstLine="567"/>
        <w:rPr>
          <w:rFonts w:ascii="Sylfaen" w:hAnsi="Sylfaen"/>
          <w:szCs w:val="22"/>
        </w:rPr>
      </w:pPr>
      <w:r w:rsidRPr="004D64E0">
        <w:rPr>
          <w:rFonts w:ascii="Sylfaen" w:hAnsi="Sylfaen"/>
          <w:szCs w:val="22"/>
        </w:rPr>
        <w:t xml:space="preserve">ЦУ </w:t>
      </w:r>
      <w:proofErr w:type="gramStart"/>
      <w:r w:rsidRPr="004D64E0">
        <w:rPr>
          <w:rFonts w:ascii="Sylfaen" w:hAnsi="Sylfaen"/>
          <w:szCs w:val="22"/>
        </w:rPr>
        <w:t>-и</w:t>
      </w:r>
      <w:proofErr w:type="gramEnd"/>
      <w:r w:rsidRPr="004D64E0">
        <w:rPr>
          <w:rFonts w:ascii="Sylfaen" w:hAnsi="Sylfaen"/>
          <w:szCs w:val="22"/>
        </w:rPr>
        <w:t>тоговая цена, предложенная отобранным участником:</w:t>
      </w:r>
    </w:p>
    <w:p w:rsidR="00B062E3" w:rsidRPr="004D64E0" w:rsidRDefault="00B062E3" w:rsidP="00B062E3">
      <w:pPr>
        <w:pStyle w:val="norm"/>
        <w:widowControl w:val="0"/>
        <w:spacing w:line="240" w:lineRule="auto"/>
        <w:ind w:firstLine="567"/>
        <w:rPr>
          <w:rFonts w:ascii="Sylfaen" w:hAnsi="Sylfaen"/>
          <w:szCs w:val="22"/>
        </w:rPr>
      </w:pPr>
      <w:r w:rsidRPr="004D64E0">
        <w:rPr>
          <w:rFonts w:ascii="Sylfaen" w:hAnsi="Sylfaen"/>
          <w:szCs w:val="22"/>
        </w:rPr>
        <w:t>С</w:t>
      </w:r>
      <w:proofErr w:type="gramStart"/>
      <w:r w:rsidRPr="004D64E0">
        <w:rPr>
          <w:rFonts w:ascii="Sylfaen" w:hAnsi="Sylfaen"/>
          <w:szCs w:val="22"/>
        </w:rPr>
        <w:t>Ц-</w:t>
      </w:r>
      <w:proofErr w:type="gramEnd"/>
      <w:r w:rsidRPr="004D64E0">
        <w:rPr>
          <w:rFonts w:ascii="Sylfaen" w:hAnsi="Sylfaen"/>
          <w:szCs w:val="22"/>
        </w:rPr>
        <w:t xml:space="preserve"> совокупность максимальных единиц цен, установленных для оказания услуги:</w:t>
      </w:r>
    </w:p>
    <w:p w:rsidR="00B062E3" w:rsidRPr="004D64E0" w:rsidRDefault="00B062E3" w:rsidP="00B062E3">
      <w:pPr>
        <w:pStyle w:val="norm"/>
        <w:widowControl w:val="0"/>
        <w:spacing w:line="240" w:lineRule="auto"/>
        <w:ind w:firstLine="567"/>
        <w:rPr>
          <w:rFonts w:ascii="Sylfaen" w:hAnsi="Sylfaen"/>
          <w:szCs w:val="22"/>
        </w:rPr>
      </w:pPr>
      <w:proofErr w:type="gramStart"/>
      <w:r w:rsidRPr="004D64E0">
        <w:rPr>
          <w:rFonts w:ascii="Sylfaen" w:hAnsi="Sylfaen"/>
          <w:szCs w:val="22"/>
        </w:rPr>
        <w:t>У-цена</w:t>
      </w:r>
      <w:proofErr w:type="gramEnd"/>
      <w:r w:rsidRPr="004D64E0">
        <w:rPr>
          <w:rFonts w:ascii="Sylfaen" w:hAnsi="Sylfaen"/>
          <w:szCs w:val="22"/>
        </w:rPr>
        <w:t xml:space="preserve"> на максимальную единицу предоставленной услуги</w:t>
      </w:r>
    </w:p>
    <w:p w:rsidR="00B062E3" w:rsidRPr="004D64E0" w:rsidRDefault="00B062E3" w:rsidP="00B062E3">
      <w:pPr>
        <w:widowControl w:val="0"/>
        <w:ind w:firstLine="720"/>
        <w:jc w:val="both"/>
        <w:rPr>
          <w:rFonts w:ascii="Sylfaen" w:hAnsi="Sylfaen"/>
          <w:b/>
          <w:sz w:val="22"/>
          <w:szCs w:val="22"/>
        </w:rPr>
      </w:pPr>
      <w:r w:rsidRPr="004D64E0">
        <w:rPr>
          <w:rFonts w:ascii="Sylfaen" w:hAnsi="Sylfaen"/>
          <w:sz w:val="22"/>
          <w:szCs w:val="22"/>
        </w:rPr>
        <w:t>К-количество предоставленных услуг.</w:t>
      </w:r>
      <w:r w:rsidRPr="004D64E0">
        <w:rPr>
          <w:rStyle w:val="af6"/>
          <w:rFonts w:ascii="Sylfaen" w:hAnsi="Sylfaen" w:cs="Sylfaen"/>
          <w:sz w:val="22"/>
          <w:szCs w:val="22"/>
        </w:rPr>
        <w:footnoteReference w:customMarkFollows="1" w:id="18"/>
        <w:t>19</w:t>
      </w:r>
    </w:p>
    <w:p w:rsidR="00B062E3" w:rsidRPr="004D64E0" w:rsidRDefault="00B062E3" w:rsidP="00B062E3">
      <w:pPr>
        <w:widowControl w:val="0"/>
        <w:spacing w:after="160"/>
        <w:jc w:val="center"/>
        <w:rPr>
          <w:rFonts w:ascii="Sylfaen" w:hAnsi="Sylfaen" w:cs="Sylfaen"/>
          <w:b/>
          <w:sz w:val="22"/>
          <w:szCs w:val="22"/>
        </w:rPr>
      </w:pPr>
      <w:r w:rsidRPr="004D64E0">
        <w:rPr>
          <w:rFonts w:ascii="Sylfaen" w:hAnsi="Sylfaen"/>
          <w:b/>
          <w:sz w:val="22"/>
          <w:szCs w:val="22"/>
        </w:rPr>
        <w:t>5. ОТВЕТСТВЕННОСТЬ СТОРОН</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5.1.</w:t>
      </w:r>
      <w:r w:rsidRPr="004D64E0">
        <w:rPr>
          <w:rFonts w:ascii="Sylfaen" w:hAnsi="Sylfaen"/>
          <w:sz w:val="22"/>
          <w:szCs w:val="22"/>
        </w:rPr>
        <w:tab/>
        <w:t>Исполнитель несет ответственность за соблюдение требований договора к предоставлению услуги.</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5.2.</w:t>
      </w:r>
      <w:r w:rsidRPr="004D64E0">
        <w:rPr>
          <w:rFonts w:ascii="Sylfaen" w:hAnsi="Sylfaen"/>
          <w:sz w:val="22"/>
          <w:szCs w:val="22"/>
        </w:rPr>
        <w:tab/>
      </w:r>
      <w:proofErr w:type="gramStart"/>
      <w:r w:rsidRPr="004D64E0">
        <w:rPr>
          <w:rFonts w:ascii="Sylfaen" w:hAnsi="Sylfaen"/>
          <w:sz w:val="22"/>
          <w:szCs w:val="22"/>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4D64E0">
        <w:rPr>
          <w:rStyle w:val="af6"/>
          <w:rFonts w:ascii="Sylfaen" w:hAnsi="Sylfaen"/>
          <w:sz w:val="22"/>
          <w:szCs w:val="22"/>
        </w:rPr>
        <w:footnoteReference w:customMarkFollows="1" w:id="19"/>
        <w:t>20</w:t>
      </w:r>
      <w:r w:rsidRPr="004D64E0">
        <w:rPr>
          <w:rFonts w:ascii="Sylfaen" w:hAnsi="Sylfaen"/>
          <w:sz w:val="22"/>
          <w:szCs w:val="22"/>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5.3.</w:t>
      </w:r>
      <w:r w:rsidRPr="004D64E0">
        <w:rPr>
          <w:rFonts w:ascii="Sylfaen" w:hAnsi="Sylfaen"/>
          <w:sz w:val="22"/>
          <w:szCs w:val="22"/>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4D64E0">
        <w:rPr>
          <w:rFonts w:ascii="Sylfaen" w:hAnsi="Sylfaen"/>
          <w:sz w:val="22"/>
          <w:szCs w:val="22"/>
        </w:rPr>
        <w:t>непредоставленной</w:t>
      </w:r>
      <w:proofErr w:type="spellEnd"/>
      <w:r w:rsidRPr="004D64E0">
        <w:rPr>
          <w:rFonts w:ascii="Sylfaen" w:hAnsi="Sylfaen"/>
          <w:sz w:val="22"/>
          <w:szCs w:val="22"/>
        </w:rPr>
        <w:t xml:space="preserve"> услуги.</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5.4.</w:t>
      </w:r>
      <w:r w:rsidRPr="004D64E0">
        <w:rPr>
          <w:rFonts w:ascii="Sylfaen" w:hAnsi="Sylfaen"/>
          <w:sz w:val="22"/>
          <w:szCs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5.5.</w:t>
      </w:r>
      <w:r w:rsidRPr="004D64E0">
        <w:rPr>
          <w:rFonts w:ascii="Sylfaen" w:hAnsi="Sylfaen"/>
          <w:sz w:val="22"/>
          <w:szCs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5.6.</w:t>
      </w:r>
      <w:r w:rsidRPr="004D64E0">
        <w:rPr>
          <w:rFonts w:ascii="Sylfaen" w:hAnsi="Sylfaen"/>
          <w:sz w:val="22"/>
          <w:szCs w:val="22"/>
        </w:rPr>
        <w:tab/>
        <w:t>В непредусмотренных договором случаях за неисполнение или ненадлежащее исполнение своих обязатель</w:t>
      </w:r>
      <w:proofErr w:type="gramStart"/>
      <w:r w:rsidRPr="004D64E0">
        <w:rPr>
          <w:rFonts w:ascii="Sylfaen" w:hAnsi="Sylfaen"/>
          <w:sz w:val="22"/>
          <w:szCs w:val="22"/>
        </w:rPr>
        <w:t>ств ст</w:t>
      </w:r>
      <w:proofErr w:type="gramEnd"/>
      <w:r w:rsidRPr="004D64E0">
        <w:rPr>
          <w:rFonts w:ascii="Sylfaen" w:hAnsi="Sylfaen"/>
          <w:sz w:val="22"/>
          <w:szCs w:val="22"/>
        </w:rPr>
        <w:t>ороны несут ответственность в порядке, установленном законодательством Республики Армения.</w:t>
      </w:r>
    </w:p>
    <w:p w:rsidR="00B062E3" w:rsidRPr="004D64E0" w:rsidRDefault="00B062E3" w:rsidP="00B062E3">
      <w:pPr>
        <w:widowControl w:val="0"/>
        <w:tabs>
          <w:tab w:val="left" w:pos="1134"/>
        </w:tabs>
        <w:ind w:firstLine="567"/>
        <w:jc w:val="both"/>
        <w:rPr>
          <w:rFonts w:ascii="Sylfaen" w:hAnsi="Sylfaen" w:cs="Sylfaen"/>
          <w:sz w:val="22"/>
          <w:szCs w:val="22"/>
        </w:rPr>
      </w:pPr>
      <w:r w:rsidRPr="004D64E0">
        <w:rPr>
          <w:rFonts w:ascii="Sylfaen" w:hAnsi="Sylfaen"/>
          <w:sz w:val="22"/>
          <w:szCs w:val="22"/>
        </w:rPr>
        <w:t>5.7.</w:t>
      </w:r>
      <w:r w:rsidRPr="004D64E0">
        <w:rPr>
          <w:rFonts w:ascii="Sylfaen" w:hAnsi="Sylfaen"/>
          <w:sz w:val="22"/>
          <w:szCs w:val="22"/>
        </w:rPr>
        <w:tab/>
        <w:t xml:space="preserve">Уплата пеней и (или) штрафов не освобождает стороны от полного исполнения своих </w:t>
      </w:r>
      <w:r w:rsidRPr="004D64E0">
        <w:rPr>
          <w:rFonts w:ascii="Sylfaen" w:hAnsi="Sylfaen"/>
          <w:sz w:val="22"/>
          <w:szCs w:val="22"/>
        </w:rPr>
        <w:lastRenderedPageBreak/>
        <w:t>договорных обязательств.</w:t>
      </w:r>
    </w:p>
    <w:p w:rsidR="00B062E3" w:rsidRPr="004D64E0" w:rsidRDefault="00B062E3" w:rsidP="00B062E3">
      <w:pPr>
        <w:widowControl w:val="0"/>
        <w:spacing w:after="160"/>
        <w:jc w:val="center"/>
        <w:rPr>
          <w:rFonts w:ascii="Sylfaen" w:hAnsi="Sylfaen" w:cs="Sylfaen"/>
          <w:sz w:val="22"/>
          <w:szCs w:val="22"/>
        </w:rPr>
      </w:pPr>
      <w:r w:rsidRPr="004D64E0">
        <w:rPr>
          <w:rFonts w:ascii="Sylfaen" w:hAnsi="Sylfaen"/>
          <w:b/>
          <w:sz w:val="22"/>
          <w:szCs w:val="22"/>
        </w:rPr>
        <w:t>6. ДЕЙСТВИЕ НЕПРЕОДОЛИМОЙ СИЛЫ (ФОРС-МАЖОР)</w:t>
      </w:r>
    </w:p>
    <w:p w:rsidR="00B062E3" w:rsidRPr="004D64E0" w:rsidRDefault="00B062E3" w:rsidP="00B062E3">
      <w:pPr>
        <w:widowControl w:val="0"/>
        <w:spacing w:after="160"/>
        <w:ind w:firstLine="567"/>
        <w:jc w:val="both"/>
        <w:rPr>
          <w:rFonts w:ascii="Sylfaen" w:hAnsi="Sylfaen"/>
          <w:b/>
          <w:sz w:val="22"/>
          <w:szCs w:val="22"/>
        </w:rPr>
      </w:pPr>
      <w:r w:rsidRPr="004D64E0">
        <w:rPr>
          <w:rFonts w:ascii="Sylfaen" w:hAnsi="Sylfaen"/>
          <w:sz w:val="22"/>
          <w:szCs w:val="22"/>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4D64E0">
        <w:rPr>
          <w:rFonts w:ascii="Sylfaen" w:hAnsi="Sylfaen"/>
          <w:sz w:val="22"/>
          <w:szCs w:val="22"/>
        </w:rPr>
        <w:t>которую</w:t>
      </w:r>
      <w:proofErr w:type="gramEnd"/>
      <w:r w:rsidRPr="004D64E0">
        <w:rPr>
          <w:rFonts w:ascii="Sylfaen" w:hAnsi="Sylfaen"/>
          <w:sz w:val="22"/>
          <w:szCs w:val="22"/>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062E3" w:rsidRPr="004D64E0" w:rsidRDefault="00B062E3" w:rsidP="00B062E3">
      <w:pPr>
        <w:jc w:val="center"/>
        <w:rPr>
          <w:rFonts w:ascii="Sylfaen" w:hAnsi="Sylfaen"/>
          <w:b/>
          <w:sz w:val="22"/>
          <w:szCs w:val="22"/>
        </w:rPr>
      </w:pPr>
      <w:r w:rsidRPr="004D64E0">
        <w:rPr>
          <w:rFonts w:ascii="Sylfaen" w:hAnsi="Sylfaen"/>
          <w:b/>
          <w:sz w:val="22"/>
          <w:szCs w:val="22"/>
        </w:rPr>
        <w:t>7. ИНЫЕ УСЛОВИЯ</w:t>
      </w:r>
    </w:p>
    <w:p w:rsidR="00B062E3" w:rsidRPr="004D64E0" w:rsidRDefault="00B062E3" w:rsidP="00B062E3">
      <w:pPr>
        <w:jc w:val="center"/>
        <w:rPr>
          <w:rFonts w:ascii="Sylfaen" w:hAnsi="Sylfaen" w:cs="Sylfaen"/>
          <w:b/>
          <w:sz w:val="22"/>
          <w:szCs w:val="22"/>
        </w:rPr>
      </w:pP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7.1.</w:t>
      </w:r>
      <w:r w:rsidRPr="004D64E0">
        <w:rPr>
          <w:rFonts w:ascii="Sylfaen" w:hAnsi="Sylfaen"/>
          <w:sz w:val="22"/>
          <w:szCs w:val="22"/>
        </w:rPr>
        <w:tab/>
      </w:r>
      <w:r w:rsidRPr="004D64E0">
        <w:rPr>
          <w:rFonts w:ascii="Sylfaen" w:hAnsi="Sylfaen"/>
          <w:spacing w:val="-6"/>
          <w:sz w:val="22"/>
          <w:szCs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4D64E0">
        <w:rPr>
          <w:rFonts w:ascii="Sylfaen" w:hAnsi="Sylfaen"/>
          <w:sz w:val="22"/>
          <w:szCs w:val="22"/>
        </w:rPr>
        <w:t xml:space="preserve"> </w:t>
      </w:r>
    </w:p>
    <w:p w:rsidR="00B062E3" w:rsidRPr="004D64E0" w:rsidRDefault="00B062E3" w:rsidP="00B062E3">
      <w:pPr>
        <w:widowControl w:val="0"/>
        <w:ind w:firstLine="709"/>
        <w:jc w:val="both"/>
        <w:rPr>
          <w:rFonts w:ascii="Sylfaen" w:hAnsi="Sylfaen" w:cs="Sylfaen"/>
          <w:sz w:val="22"/>
          <w:szCs w:val="22"/>
        </w:rPr>
      </w:pPr>
      <w:r w:rsidRPr="004D64E0">
        <w:rPr>
          <w:rFonts w:ascii="Sylfaen" w:hAnsi="Sylfaen"/>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4D64E0">
        <w:rPr>
          <w:rStyle w:val="af6"/>
          <w:rFonts w:ascii="Sylfaen" w:hAnsi="Sylfaen" w:cs="Sylfaen"/>
          <w:sz w:val="22"/>
          <w:szCs w:val="22"/>
        </w:rPr>
        <w:footnoteReference w:customMarkFollows="1" w:id="20"/>
        <w:t>21</w:t>
      </w:r>
    </w:p>
    <w:p w:rsidR="00B062E3" w:rsidRPr="004D64E0" w:rsidRDefault="00B062E3" w:rsidP="00B062E3">
      <w:pPr>
        <w:widowControl w:val="0"/>
        <w:tabs>
          <w:tab w:val="left" w:pos="1134"/>
        </w:tabs>
        <w:ind w:firstLine="567"/>
        <w:jc w:val="both"/>
        <w:rPr>
          <w:rFonts w:ascii="Sylfaen" w:hAnsi="Sylfaen"/>
          <w:sz w:val="22"/>
          <w:szCs w:val="22"/>
        </w:rPr>
      </w:pPr>
      <w:r w:rsidRPr="004D64E0">
        <w:rPr>
          <w:rFonts w:ascii="Sylfaen" w:hAnsi="Sylfaen"/>
          <w:sz w:val="22"/>
          <w:szCs w:val="22"/>
        </w:rPr>
        <w:t>7.2.</w:t>
      </w:r>
      <w:r w:rsidRPr="004D64E0">
        <w:rPr>
          <w:rFonts w:ascii="Sylfaen" w:hAnsi="Sylfaen"/>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062E3" w:rsidRPr="004D64E0" w:rsidRDefault="00B062E3" w:rsidP="00B062E3">
      <w:pPr>
        <w:widowControl w:val="0"/>
        <w:tabs>
          <w:tab w:val="left" w:pos="1134"/>
        </w:tabs>
        <w:ind w:firstLine="567"/>
        <w:jc w:val="both"/>
        <w:rPr>
          <w:rFonts w:ascii="Sylfaen" w:hAnsi="Sylfaen"/>
          <w:spacing w:val="-4"/>
          <w:sz w:val="22"/>
          <w:szCs w:val="22"/>
        </w:rPr>
      </w:pPr>
      <w:r w:rsidRPr="004D64E0">
        <w:rPr>
          <w:rFonts w:ascii="Sylfaen" w:hAnsi="Sylfaen"/>
          <w:sz w:val="22"/>
          <w:szCs w:val="22"/>
        </w:rPr>
        <w:t>7.3.</w:t>
      </w:r>
      <w:r w:rsidRPr="004D64E0">
        <w:rPr>
          <w:rFonts w:ascii="Sylfaen" w:hAnsi="Sylfaen"/>
          <w:sz w:val="22"/>
          <w:szCs w:val="22"/>
        </w:rPr>
        <w:tab/>
      </w:r>
      <w:proofErr w:type="gramStart"/>
      <w:r w:rsidRPr="004D64E0">
        <w:rPr>
          <w:rFonts w:ascii="Sylfaen" w:hAnsi="Sylfaen"/>
          <w:spacing w:val="-4"/>
          <w:sz w:val="22"/>
          <w:szCs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4D64E0">
        <w:rPr>
          <w:rFonts w:ascii="Sylfaen" w:hAnsi="Sylfaen"/>
          <w:spacing w:val="-4"/>
          <w:sz w:val="22"/>
          <w:szCs w:val="22"/>
        </w:rPr>
        <w:t xml:space="preserve"> </w:t>
      </w:r>
      <w:proofErr w:type="gramStart"/>
      <w:r w:rsidRPr="004D64E0">
        <w:rPr>
          <w:rFonts w:ascii="Sylfaen" w:hAnsi="Sylfaen"/>
          <w:spacing w:val="-4"/>
          <w:sz w:val="22"/>
          <w:szCs w:val="22"/>
        </w:rPr>
        <w:t>порядке</w:t>
      </w:r>
      <w:proofErr w:type="gramEnd"/>
      <w:r w:rsidRPr="004D64E0">
        <w:rPr>
          <w:rFonts w:ascii="Sylfaen" w:hAnsi="Sylfaen"/>
          <w:spacing w:val="-4"/>
          <w:sz w:val="22"/>
          <w:szCs w:val="22"/>
        </w:rPr>
        <w:t xml:space="preserve">, если выявленные нарушения, в случае если бы о них стало известно до заключения договора, послужили бы снованием для </w:t>
      </w:r>
      <w:proofErr w:type="spellStart"/>
      <w:r w:rsidRPr="004D64E0">
        <w:rPr>
          <w:rFonts w:ascii="Sylfaen" w:hAnsi="Sylfaen"/>
          <w:spacing w:val="-4"/>
          <w:sz w:val="22"/>
          <w:szCs w:val="22"/>
        </w:rPr>
        <w:t>незаключения</w:t>
      </w:r>
      <w:proofErr w:type="spellEnd"/>
      <w:r w:rsidRPr="004D64E0">
        <w:rPr>
          <w:rFonts w:ascii="Sylfaen" w:hAnsi="Sylfaen"/>
          <w:spacing w:val="-4"/>
          <w:sz w:val="22"/>
          <w:szCs w:val="22"/>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4D64E0">
        <w:rPr>
          <w:rFonts w:ascii="Sylfaen" w:hAnsi="Sylfaen"/>
          <w:spacing w:val="-4"/>
          <w:sz w:val="22"/>
          <w:szCs w:val="22"/>
        </w:rPr>
        <w:t>был</w:t>
      </w:r>
      <w:proofErr w:type="gramEnd"/>
      <w:r w:rsidRPr="004D64E0">
        <w:rPr>
          <w:rFonts w:ascii="Sylfaen" w:hAnsi="Sylfaen"/>
          <w:spacing w:val="-4"/>
          <w:sz w:val="22"/>
          <w:szCs w:val="22"/>
        </w:rPr>
        <w:t xml:space="preserve"> расторгнут договор.</w:t>
      </w:r>
    </w:p>
    <w:p w:rsidR="00B062E3" w:rsidRPr="004D64E0" w:rsidRDefault="00B062E3" w:rsidP="00B062E3">
      <w:pPr>
        <w:widowControl w:val="0"/>
        <w:tabs>
          <w:tab w:val="left" w:pos="1134"/>
        </w:tabs>
        <w:spacing w:after="160"/>
        <w:ind w:firstLine="567"/>
        <w:jc w:val="both"/>
        <w:rPr>
          <w:rFonts w:ascii="Sylfaen" w:hAnsi="Sylfaen" w:cs="Sylfaen"/>
          <w:sz w:val="22"/>
          <w:szCs w:val="22"/>
        </w:rPr>
      </w:pPr>
      <w:r w:rsidRPr="004D64E0">
        <w:rPr>
          <w:rFonts w:ascii="Sylfaen" w:hAnsi="Sylfaen"/>
          <w:spacing w:val="-6"/>
          <w:sz w:val="22"/>
          <w:szCs w:val="22"/>
        </w:rPr>
        <w:t>7.</w:t>
      </w:r>
      <w:r w:rsidRPr="004D64E0">
        <w:rPr>
          <w:rFonts w:ascii="Sylfaen" w:hAnsi="Sylfaen"/>
          <w:sz w:val="22"/>
          <w:szCs w:val="22"/>
        </w:rPr>
        <w:t>4.</w:t>
      </w:r>
      <w:r w:rsidRPr="004D64E0">
        <w:rPr>
          <w:rFonts w:ascii="Sylfaen" w:hAnsi="Sylfaen"/>
          <w:sz w:val="22"/>
          <w:szCs w:val="22"/>
        </w:rPr>
        <w:tab/>
        <w:t>Споры в связи с договором подлежат рассмотрению в судах Республики Армения.</w:t>
      </w:r>
    </w:p>
    <w:p w:rsidR="00B062E3" w:rsidRPr="004D64E0" w:rsidRDefault="00B062E3" w:rsidP="00594958">
      <w:pPr>
        <w:widowControl w:val="0"/>
        <w:tabs>
          <w:tab w:val="left" w:pos="1134"/>
        </w:tabs>
        <w:ind w:firstLine="567"/>
        <w:jc w:val="both"/>
        <w:rPr>
          <w:rFonts w:ascii="Sylfaen" w:hAnsi="Sylfaen"/>
          <w:sz w:val="22"/>
          <w:szCs w:val="22"/>
        </w:rPr>
      </w:pPr>
      <w:r w:rsidRPr="004D64E0">
        <w:rPr>
          <w:rFonts w:ascii="Sylfaen" w:hAnsi="Sylfaen"/>
          <w:sz w:val="22"/>
          <w:szCs w:val="22"/>
        </w:rPr>
        <w:t>7.5.</w:t>
      </w:r>
      <w:r w:rsidRPr="004D64E0">
        <w:rPr>
          <w:rFonts w:ascii="Sylfaen" w:hAnsi="Sylfaen"/>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B062E3" w:rsidRPr="004D64E0" w:rsidRDefault="00B062E3" w:rsidP="00594958">
      <w:pPr>
        <w:widowControl w:val="0"/>
        <w:tabs>
          <w:tab w:val="left" w:pos="1134"/>
        </w:tabs>
        <w:ind w:firstLine="567"/>
        <w:jc w:val="both"/>
        <w:rPr>
          <w:rFonts w:ascii="Sylfaen" w:hAnsi="Sylfaen"/>
          <w:sz w:val="22"/>
          <w:szCs w:val="22"/>
        </w:rPr>
      </w:pPr>
      <w:r w:rsidRPr="004D64E0">
        <w:rPr>
          <w:rFonts w:ascii="Sylfaen" w:hAnsi="Sylfaen"/>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B062E3" w:rsidRPr="004D64E0" w:rsidRDefault="00B062E3" w:rsidP="00594958">
      <w:pPr>
        <w:widowControl w:val="0"/>
        <w:tabs>
          <w:tab w:val="left" w:pos="1134"/>
        </w:tabs>
        <w:ind w:firstLine="567"/>
        <w:jc w:val="both"/>
        <w:rPr>
          <w:rFonts w:ascii="Sylfaen" w:hAnsi="Sylfaen" w:cs="Times Armenian"/>
          <w:sz w:val="22"/>
          <w:szCs w:val="22"/>
        </w:rPr>
      </w:pPr>
      <w:r w:rsidRPr="004D64E0">
        <w:rPr>
          <w:rFonts w:ascii="Sylfaen" w:hAnsi="Sylfaen"/>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062E3" w:rsidRPr="004D64E0" w:rsidRDefault="00B062E3" w:rsidP="00594958">
      <w:pPr>
        <w:widowControl w:val="0"/>
        <w:tabs>
          <w:tab w:val="left" w:pos="1134"/>
        </w:tabs>
        <w:ind w:firstLine="567"/>
        <w:jc w:val="both"/>
        <w:rPr>
          <w:rFonts w:ascii="Sylfaen" w:hAnsi="Sylfaen"/>
          <w:sz w:val="22"/>
          <w:szCs w:val="22"/>
        </w:rPr>
      </w:pPr>
      <w:r w:rsidRPr="004D64E0">
        <w:rPr>
          <w:rFonts w:ascii="Sylfaen" w:hAnsi="Sylfaen"/>
          <w:sz w:val="22"/>
          <w:szCs w:val="22"/>
        </w:rPr>
        <w:t>7.6.</w:t>
      </w:r>
      <w:r w:rsidRPr="004D64E0">
        <w:rPr>
          <w:rFonts w:ascii="Sylfaen" w:hAnsi="Sylfaen"/>
          <w:sz w:val="22"/>
          <w:szCs w:val="22"/>
        </w:rPr>
        <w:tab/>
        <w:t>Если договор осуществляется посредством заключения агентского договора:</w:t>
      </w:r>
    </w:p>
    <w:p w:rsidR="00B062E3" w:rsidRPr="004D64E0" w:rsidRDefault="00B062E3" w:rsidP="00594958">
      <w:pPr>
        <w:widowControl w:val="0"/>
        <w:tabs>
          <w:tab w:val="left" w:pos="1134"/>
        </w:tabs>
        <w:ind w:firstLine="567"/>
        <w:jc w:val="both"/>
        <w:rPr>
          <w:rFonts w:ascii="Sylfaen" w:hAnsi="Sylfaen"/>
          <w:sz w:val="22"/>
          <w:szCs w:val="22"/>
        </w:rPr>
      </w:pPr>
      <w:r w:rsidRPr="004D64E0">
        <w:rPr>
          <w:rFonts w:ascii="Sylfaen" w:hAnsi="Sylfaen"/>
          <w:sz w:val="22"/>
          <w:szCs w:val="22"/>
        </w:rPr>
        <w:t>1)</w:t>
      </w:r>
      <w:r w:rsidRPr="004D64E0">
        <w:rPr>
          <w:rFonts w:ascii="Sylfaen" w:hAnsi="Sylfaen"/>
          <w:sz w:val="22"/>
          <w:szCs w:val="22"/>
        </w:rPr>
        <w:tab/>
        <w:t>Исполнитель несет ответственность за неисполнение или ненадлежащее исполнение обязательств агента;</w:t>
      </w:r>
    </w:p>
    <w:p w:rsidR="00B062E3" w:rsidRPr="004D64E0" w:rsidRDefault="00B062E3" w:rsidP="00594958">
      <w:pPr>
        <w:widowControl w:val="0"/>
        <w:tabs>
          <w:tab w:val="left" w:pos="1134"/>
        </w:tabs>
        <w:ind w:firstLine="567"/>
        <w:jc w:val="both"/>
        <w:rPr>
          <w:rFonts w:ascii="Sylfaen" w:hAnsi="Sylfaen"/>
          <w:sz w:val="22"/>
          <w:szCs w:val="22"/>
        </w:rPr>
      </w:pPr>
      <w:r w:rsidRPr="004D64E0">
        <w:rPr>
          <w:rFonts w:ascii="Sylfaen" w:hAnsi="Sylfaen"/>
          <w:sz w:val="22"/>
          <w:szCs w:val="22"/>
        </w:rPr>
        <w:t>2)</w:t>
      </w:r>
      <w:r w:rsidRPr="004D64E0">
        <w:rPr>
          <w:rFonts w:ascii="Sylfaen" w:hAnsi="Sylfaen"/>
          <w:sz w:val="22"/>
          <w:szCs w:val="22"/>
        </w:rPr>
        <w:tab/>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w:t>
      </w:r>
      <w:r w:rsidRPr="004D64E0">
        <w:rPr>
          <w:rFonts w:ascii="Sylfaen" w:hAnsi="Sylfaen"/>
          <w:sz w:val="22"/>
          <w:szCs w:val="22"/>
        </w:rPr>
        <w:lastRenderedPageBreak/>
        <w:t>являющегося его стороной лица в течение пяти рабочих дней со дня внесения изменения</w:t>
      </w:r>
      <w:r w:rsidRPr="004D64E0">
        <w:rPr>
          <w:rStyle w:val="af6"/>
          <w:rFonts w:ascii="Sylfaen" w:hAnsi="Sylfaen"/>
          <w:sz w:val="22"/>
          <w:szCs w:val="22"/>
        </w:rPr>
        <w:footnoteReference w:customMarkFollows="1" w:id="21"/>
        <w:t>22</w:t>
      </w:r>
      <w:r w:rsidRPr="004D64E0">
        <w:rPr>
          <w:rFonts w:ascii="Sylfaen" w:hAnsi="Sylfaen"/>
          <w:sz w:val="22"/>
          <w:szCs w:val="22"/>
        </w:rPr>
        <w:t>.</w:t>
      </w:r>
    </w:p>
    <w:p w:rsidR="00B062E3" w:rsidRPr="004D64E0" w:rsidRDefault="00B062E3" w:rsidP="00594958">
      <w:pPr>
        <w:widowControl w:val="0"/>
        <w:tabs>
          <w:tab w:val="left" w:pos="1134"/>
        </w:tabs>
        <w:ind w:firstLine="567"/>
        <w:jc w:val="both"/>
        <w:rPr>
          <w:rFonts w:ascii="Sylfaen" w:hAnsi="Sylfaen"/>
          <w:sz w:val="22"/>
          <w:szCs w:val="22"/>
        </w:rPr>
      </w:pPr>
      <w:r w:rsidRPr="004D64E0">
        <w:rPr>
          <w:rFonts w:ascii="Sylfaen" w:hAnsi="Sylfaen"/>
          <w:sz w:val="22"/>
          <w:szCs w:val="22"/>
        </w:rPr>
        <w:t>7.7.</w:t>
      </w:r>
      <w:r w:rsidRPr="004D64E0">
        <w:rPr>
          <w:rFonts w:ascii="Sylfaen" w:hAnsi="Sylfaen"/>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4D64E0">
        <w:rPr>
          <w:rStyle w:val="af6"/>
          <w:rFonts w:ascii="Sylfaen" w:hAnsi="Sylfaen"/>
          <w:sz w:val="22"/>
          <w:szCs w:val="22"/>
        </w:rPr>
        <w:footnoteReference w:customMarkFollows="1" w:id="22"/>
        <w:t>23</w:t>
      </w:r>
      <w:r w:rsidRPr="004D64E0">
        <w:rPr>
          <w:rFonts w:ascii="Sylfaen" w:hAnsi="Sylfaen"/>
          <w:sz w:val="22"/>
          <w:szCs w:val="22"/>
        </w:rPr>
        <w:t>.</w:t>
      </w:r>
    </w:p>
    <w:p w:rsidR="00B062E3" w:rsidRPr="004D64E0" w:rsidRDefault="00B062E3" w:rsidP="00594958">
      <w:pPr>
        <w:widowControl w:val="0"/>
        <w:tabs>
          <w:tab w:val="left" w:pos="1134"/>
        </w:tabs>
        <w:ind w:firstLine="567"/>
        <w:jc w:val="both"/>
        <w:rPr>
          <w:rFonts w:ascii="Sylfaen" w:hAnsi="Sylfaen"/>
          <w:sz w:val="22"/>
          <w:szCs w:val="22"/>
        </w:rPr>
      </w:pPr>
      <w:r w:rsidRPr="004D64E0">
        <w:rPr>
          <w:rFonts w:ascii="Sylfaen" w:hAnsi="Sylfaen"/>
          <w:sz w:val="22"/>
          <w:szCs w:val="22"/>
        </w:rPr>
        <w:t>7.8.</w:t>
      </w:r>
      <w:r w:rsidRPr="004D64E0">
        <w:rPr>
          <w:rFonts w:ascii="Sylfaen" w:hAnsi="Sylfaen"/>
          <w:sz w:val="22"/>
          <w:szCs w:val="22"/>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B062E3" w:rsidRPr="004D64E0" w:rsidRDefault="00B062E3" w:rsidP="00B062E3">
      <w:pPr>
        <w:widowControl w:val="0"/>
        <w:tabs>
          <w:tab w:val="left" w:pos="720"/>
          <w:tab w:val="left" w:pos="1134"/>
        </w:tabs>
        <w:ind w:firstLine="567"/>
        <w:jc w:val="both"/>
        <w:rPr>
          <w:rFonts w:ascii="Sylfaen" w:hAnsi="Sylfaen"/>
          <w:sz w:val="22"/>
          <w:szCs w:val="22"/>
        </w:rPr>
      </w:pPr>
      <w:r w:rsidRPr="004D64E0">
        <w:rPr>
          <w:rFonts w:ascii="Sylfaen" w:hAnsi="Sylfaen"/>
          <w:sz w:val="22"/>
          <w:szCs w:val="22"/>
        </w:rPr>
        <w:t>7.9.</w:t>
      </w:r>
      <w:r w:rsidRPr="004D64E0">
        <w:rPr>
          <w:rFonts w:ascii="Sylfaen" w:hAnsi="Sylfaen"/>
          <w:sz w:val="22"/>
          <w:szCs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062E3" w:rsidRPr="004D64E0" w:rsidRDefault="00B062E3" w:rsidP="00B062E3">
      <w:pPr>
        <w:widowControl w:val="0"/>
        <w:ind w:firstLine="567"/>
        <w:jc w:val="both"/>
        <w:rPr>
          <w:rFonts w:ascii="Sylfaen" w:hAnsi="Sylfaen"/>
          <w:sz w:val="22"/>
          <w:szCs w:val="22"/>
        </w:rPr>
      </w:pPr>
      <w:r w:rsidRPr="004D64E0">
        <w:rPr>
          <w:rFonts w:ascii="Sylfaen" w:hAnsi="Sylfaen"/>
          <w:sz w:val="22"/>
          <w:szCs w:val="22"/>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7.10.</w:t>
      </w:r>
      <w:r w:rsidRPr="004D64E0">
        <w:rPr>
          <w:rFonts w:ascii="Sylfaen" w:hAnsi="Sylfaen"/>
          <w:sz w:val="22"/>
          <w:szCs w:val="22"/>
        </w:rPr>
        <w:tab/>
        <w:t>Договор не может быть изменен вследствие частичного неисполнения обязатель</w:t>
      </w:r>
      <w:proofErr w:type="gramStart"/>
      <w:r w:rsidRPr="004D64E0">
        <w:rPr>
          <w:rFonts w:ascii="Sylfaen" w:hAnsi="Sylfaen"/>
          <w:sz w:val="22"/>
          <w:szCs w:val="22"/>
        </w:rPr>
        <w:t>ств ст</w:t>
      </w:r>
      <w:proofErr w:type="gramEnd"/>
      <w:r w:rsidRPr="004D64E0">
        <w:rPr>
          <w:rFonts w:ascii="Sylfaen" w:hAnsi="Sylfaen"/>
          <w:sz w:val="22"/>
          <w:szCs w:val="22"/>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7.11.</w:t>
      </w:r>
      <w:r w:rsidRPr="004D64E0">
        <w:rPr>
          <w:rFonts w:ascii="Sylfaen" w:hAnsi="Sylfaen"/>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4D64E0">
        <w:rPr>
          <w:rFonts w:ascii="Sylfaen" w:hAnsi="Sylfaen"/>
          <w:sz w:val="22"/>
          <w:szCs w:val="22"/>
        </w:rPr>
        <w:t>образом</w:t>
      </w:r>
      <w:proofErr w:type="gramEnd"/>
      <w:r w:rsidRPr="004D64E0">
        <w:rPr>
          <w:rFonts w:ascii="Sylfaen" w:hAnsi="Sylfaen"/>
          <w:sz w:val="22"/>
          <w:szCs w:val="22"/>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7.12.</w:t>
      </w:r>
      <w:r w:rsidRPr="004D64E0">
        <w:rPr>
          <w:rFonts w:ascii="Sylfaen" w:hAnsi="Sylfaen"/>
          <w:sz w:val="22"/>
          <w:szCs w:val="22"/>
        </w:rPr>
        <w:tab/>
        <w:t xml:space="preserve">Споры, возникшие в связи с настоящим Договором, разрешаются путем переговоров. В случае </w:t>
      </w:r>
      <w:proofErr w:type="spellStart"/>
      <w:r w:rsidRPr="004D64E0">
        <w:rPr>
          <w:rFonts w:ascii="Sylfaen" w:hAnsi="Sylfaen"/>
          <w:sz w:val="22"/>
          <w:szCs w:val="22"/>
        </w:rPr>
        <w:t>недостижения</w:t>
      </w:r>
      <w:proofErr w:type="spellEnd"/>
      <w:r w:rsidRPr="004D64E0">
        <w:rPr>
          <w:rFonts w:ascii="Sylfaen" w:hAnsi="Sylfaen"/>
          <w:sz w:val="22"/>
          <w:szCs w:val="22"/>
        </w:rPr>
        <w:t xml:space="preserve"> согласия споры разрешаются в судах Республики Армения.</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7.13.</w:t>
      </w:r>
      <w:r w:rsidRPr="004D64E0">
        <w:rPr>
          <w:rFonts w:ascii="Sylfaen" w:hAnsi="Sylfaen"/>
          <w:sz w:val="22"/>
          <w:szCs w:val="22"/>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062E3" w:rsidRPr="004D64E0" w:rsidRDefault="00B062E3" w:rsidP="00B062E3">
      <w:pPr>
        <w:widowControl w:val="0"/>
        <w:tabs>
          <w:tab w:val="left" w:pos="1276"/>
        </w:tabs>
        <w:ind w:firstLine="567"/>
        <w:jc w:val="both"/>
        <w:rPr>
          <w:rFonts w:ascii="Sylfaen" w:hAnsi="Sylfaen"/>
          <w:bCs/>
          <w:sz w:val="22"/>
          <w:szCs w:val="22"/>
        </w:rPr>
      </w:pPr>
      <w:r w:rsidRPr="004D64E0">
        <w:rPr>
          <w:rFonts w:ascii="Sylfaen" w:hAnsi="Sylfaen"/>
          <w:sz w:val="22"/>
          <w:szCs w:val="22"/>
        </w:rPr>
        <w:t>7.14.</w:t>
      </w:r>
      <w:r w:rsidRPr="004D64E0">
        <w:rPr>
          <w:rFonts w:ascii="Sylfaen" w:hAnsi="Sylfaen"/>
          <w:sz w:val="22"/>
          <w:szCs w:val="22"/>
        </w:rPr>
        <w:tab/>
        <w:t>В отношении настоящего Договора применяется право Республики Армения.</w:t>
      </w:r>
    </w:p>
    <w:p w:rsidR="00B062E3" w:rsidRPr="004D64E0" w:rsidRDefault="00B062E3" w:rsidP="00B062E3">
      <w:pPr>
        <w:widowControl w:val="0"/>
        <w:tabs>
          <w:tab w:val="left" w:pos="1276"/>
        </w:tabs>
        <w:ind w:firstLine="567"/>
        <w:jc w:val="both"/>
        <w:rPr>
          <w:rFonts w:ascii="Sylfaen" w:hAnsi="Sylfaen"/>
          <w:sz w:val="22"/>
          <w:szCs w:val="22"/>
        </w:rPr>
      </w:pPr>
      <w:r w:rsidRPr="004D64E0">
        <w:rPr>
          <w:rFonts w:ascii="Sylfaen" w:hAnsi="Sylfaen"/>
          <w:sz w:val="22"/>
          <w:szCs w:val="22"/>
        </w:rPr>
        <w:t>7.15.</w:t>
      </w:r>
      <w:r w:rsidRPr="004D64E0">
        <w:rPr>
          <w:rFonts w:ascii="Sylfaen" w:hAnsi="Sylfaen"/>
          <w:sz w:val="22"/>
          <w:szCs w:val="22"/>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w:t>
      </w:r>
      <w:r w:rsidRPr="004D64E0">
        <w:rPr>
          <w:rFonts w:ascii="Sylfaen" w:hAnsi="Sylfaen"/>
          <w:sz w:val="22"/>
          <w:szCs w:val="22"/>
        </w:rPr>
        <w:lastRenderedPageBreak/>
        <w:t xml:space="preserve">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Pr="004D64E0">
        <w:rPr>
          <w:rFonts w:ascii="Sylfaen" w:hAnsi="Sylfaen"/>
          <w:sz w:val="22"/>
          <w:szCs w:val="22"/>
        </w:rPr>
        <w:t>двадцатипятикратный</w:t>
      </w:r>
      <w:proofErr w:type="spellEnd"/>
      <w:r w:rsidRPr="004D64E0">
        <w:rPr>
          <w:rFonts w:ascii="Sylfaen" w:hAnsi="Sylfaen"/>
          <w:sz w:val="22"/>
          <w:szCs w:val="22"/>
        </w:rPr>
        <w:t xml:space="preserve"> размер базовой единицы закупок, то Заказчиком будет </w:t>
      </w:r>
      <w:proofErr w:type="spellStart"/>
      <w:r w:rsidRPr="004D64E0">
        <w:rPr>
          <w:rFonts w:ascii="Sylfaen" w:hAnsi="Sylfaen"/>
          <w:sz w:val="22"/>
          <w:szCs w:val="22"/>
        </w:rPr>
        <w:t>заключен</w:t>
      </w:r>
      <w:proofErr w:type="gramStart"/>
      <w:r w:rsidRPr="004D64E0">
        <w:rPr>
          <w:rFonts w:ascii="Sylfaen" w:hAnsi="Sylfaen"/>
          <w:sz w:val="22"/>
          <w:szCs w:val="22"/>
        </w:rPr>
        <w:t>o</w:t>
      </w:r>
      <w:proofErr w:type="spellEnd"/>
      <w:proofErr w:type="gramEnd"/>
      <w:r w:rsidRPr="004D64E0">
        <w:rPr>
          <w:rFonts w:ascii="Sylfaen" w:hAnsi="Sylfaen"/>
          <w:sz w:val="22"/>
          <w:szCs w:val="22"/>
        </w:rPr>
        <w:t xml:space="preserve">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w:t>
      </w:r>
      <w:proofErr w:type="gramStart"/>
      <w:r w:rsidRPr="004D64E0">
        <w:rPr>
          <w:rFonts w:ascii="Sylfaen" w:hAnsi="Sylfaen"/>
          <w:sz w:val="22"/>
          <w:szCs w:val="22"/>
        </w:rPr>
        <w:t>договора</w:t>
      </w:r>
      <w:proofErr w:type="gramEnd"/>
      <w:r w:rsidRPr="004D64E0">
        <w:rPr>
          <w:rFonts w:ascii="Sylfaen" w:hAnsi="Sylfaen"/>
          <w:sz w:val="22"/>
          <w:szCs w:val="22"/>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4D64E0">
        <w:rPr>
          <w:rStyle w:val="af6"/>
          <w:rFonts w:ascii="Sylfaen" w:hAnsi="Sylfaen"/>
          <w:sz w:val="22"/>
          <w:szCs w:val="22"/>
        </w:rPr>
        <w:footnoteReference w:customMarkFollows="1" w:id="23"/>
        <w:t>24</w:t>
      </w:r>
    </w:p>
    <w:p w:rsidR="00B062E3" w:rsidRPr="004D64E0" w:rsidRDefault="00B062E3" w:rsidP="00B062E3">
      <w:pPr>
        <w:widowControl w:val="0"/>
        <w:spacing w:after="160"/>
        <w:jc w:val="center"/>
        <w:rPr>
          <w:rFonts w:ascii="Sylfaen" w:hAnsi="Sylfaen" w:cs="Sylfaen"/>
          <w:sz w:val="22"/>
          <w:szCs w:val="22"/>
        </w:rPr>
      </w:pPr>
      <w:r w:rsidRPr="004D64E0">
        <w:rPr>
          <w:rFonts w:ascii="Sylfaen" w:hAnsi="Sylfaen"/>
          <w:b/>
          <w:sz w:val="22"/>
          <w:szCs w:val="22"/>
        </w:rPr>
        <w:t>8.</w:t>
      </w:r>
      <w:r w:rsidRPr="004D64E0">
        <w:rPr>
          <w:rFonts w:ascii="Sylfaen" w:hAnsi="Sylfaen"/>
          <w:sz w:val="22"/>
          <w:szCs w:val="22"/>
        </w:rPr>
        <w:t xml:space="preserve"> </w:t>
      </w:r>
      <w:r w:rsidRPr="004D64E0">
        <w:rPr>
          <w:rFonts w:ascii="Sylfaen" w:hAnsi="Sylfaen"/>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B062E3" w:rsidRPr="004D64E0" w:rsidTr="00086352">
        <w:trPr>
          <w:jc w:val="center"/>
        </w:trPr>
        <w:tc>
          <w:tcPr>
            <w:tcW w:w="4536" w:type="dxa"/>
          </w:tcPr>
          <w:p w:rsidR="00B062E3" w:rsidRPr="006B4482" w:rsidRDefault="00B062E3" w:rsidP="00086352">
            <w:pPr>
              <w:widowControl w:val="0"/>
              <w:spacing w:after="160"/>
              <w:jc w:val="center"/>
              <w:rPr>
                <w:rFonts w:ascii="Sylfaen" w:hAnsi="Sylfaen"/>
                <w:b/>
                <w:sz w:val="22"/>
                <w:szCs w:val="22"/>
              </w:rPr>
            </w:pPr>
            <w:r w:rsidRPr="004D64E0">
              <w:rPr>
                <w:rFonts w:ascii="Sylfaen" w:hAnsi="Sylfaen"/>
                <w:b/>
                <w:sz w:val="22"/>
                <w:szCs w:val="22"/>
              </w:rPr>
              <w:t>ЗАКАЗЧИК</w:t>
            </w:r>
          </w:p>
          <w:p w:rsidR="00B062E3" w:rsidRPr="00932E1B" w:rsidRDefault="00B062E3" w:rsidP="00086352">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w:t>
            </w:r>
            <w:proofErr w:type="spellStart"/>
            <w:r w:rsidRPr="00932E1B">
              <w:rPr>
                <w:rFonts w:ascii="Calibri" w:hAnsi="Calibri"/>
                <w:b/>
                <w:color w:val="000000" w:themeColor="text1"/>
                <w:sz w:val="20"/>
                <w:szCs w:val="20"/>
              </w:rPr>
              <w:t>Армавирской</w:t>
            </w:r>
            <w:proofErr w:type="spellEnd"/>
            <w:r w:rsidRPr="00932E1B">
              <w:rPr>
                <w:rFonts w:ascii="Calibri" w:hAnsi="Calibri"/>
                <w:b/>
                <w:color w:val="000000" w:themeColor="text1"/>
                <w:sz w:val="20"/>
                <w:szCs w:val="20"/>
              </w:rPr>
              <w:t xml:space="preserve"> области РА</w:t>
            </w:r>
          </w:p>
          <w:p w:rsidR="00CE5091" w:rsidRPr="00985D4C" w:rsidRDefault="00B062E3" w:rsidP="00086352">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w:t>
            </w:r>
            <w:proofErr w:type="spellStart"/>
            <w:r w:rsidRPr="00932E1B">
              <w:rPr>
                <w:rFonts w:ascii="Calibri" w:hAnsi="Calibri"/>
                <w:b/>
                <w:color w:val="000000" w:themeColor="text1"/>
                <w:sz w:val="20"/>
                <w:szCs w:val="20"/>
              </w:rPr>
              <w:t>Армавирска</w:t>
            </w:r>
            <w:r>
              <w:rPr>
                <w:rFonts w:ascii="Calibri" w:hAnsi="Calibri"/>
                <w:b/>
                <w:color w:val="000000" w:themeColor="text1"/>
                <w:sz w:val="20"/>
                <w:szCs w:val="20"/>
              </w:rPr>
              <w:t>я</w:t>
            </w:r>
            <w:proofErr w:type="spellEnd"/>
            <w:r>
              <w:rPr>
                <w:rFonts w:ascii="Calibri" w:hAnsi="Calibri"/>
                <w:b/>
                <w:color w:val="000000" w:themeColor="text1"/>
                <w:sz w:val="20"/>
                <w:szCs w:val="20"/>
              </w:rPr>
              <w:t xml:space="preserve"> область, община Аракс, село </w:t>
            </w:r>
            <w:r w:rsidR="00CE5091" w:rsidRPr="00CE5091">
              <w:rPr>
                <w:rFonts w:ascii="Calibri" w:hAnsi="Calibri"/>
                <w:b/>
                <w:color w:val="000000" w:themeColor="text1"/>
                <w:sz w:val="20"/>
                <w:szCs w:val="20"/>
              </w:rPr>
              <w:t>Гай</w:t>
            </w:r>
            <w:r w:rsidR="00CE5091">
              <w:rPr>
                <w:rFonts w:ascii="Calibri" w:hAnsi="Calibri"/>
                <w:b/>
                <w:color w:val="000000" w:themeColor="text1"/>
                <w:sz w:val="20"/>
                <w:szCs w:val="20"/>
              </w:rPr>
              <w:t xml:space="preserve">, ул. </w:t>
            </w:r>
            <w:r w:rsidR="00CE5091" w:rsidRPr="00CE5091">
              <w:rPr>
                <w:rFonts w:ascii="Calibri" w:hAnsi="Calibri"/>
                <w:b/>
                <w:color w:val="000000" w:themeColor="text1"/>
                <w:sz w:val="20"/>
                <w:szCs w:val="20"/>
              </w:rPr>
              <w:t>А.</w:t>
            </w:r>
            <w:r w:rsidR="00CE5091">
              <w:rPr>
                <w:rFonts w:ascii="Calibri" w:hAnsi="Calibri"/>
                <w:b/>
                <w:color w:val="000000" w:themeColor="text1"/>
                <w:sz w:val="20"/>
                <w:szCs w:val="20"/>
              </w:rPr>
              <w:t xml:space="preserve"> </w:t>
            </w:r>
            <w:r w:rsidR="00CE5091" w:rsidRPr="00985D4C">
              <w:rPr>
                <w:rFonts w:ascii="Calibri" w:hAnsi="Calibri"/>
                <w:b/>
                <w:color w:val="000000" w:themeColor="text1"/>
                <w:sz w:val="20"/>
                <w:szCs w:val="20"/>
              </w:rPr>
              <w:t>Хачатрян</w:t>
            </w:r>
            <w:r w:rsidR="00CE5091" w:rsidRPr="002304F8">
              <w:rPr>
                <w:rFonts w:ascii="Calibri" w:hAnsi="Calibri"/>
                <w:b/>
                <w:color w:val="000000" w:themeColor="text1"/>
                <w:sz w:val="20"/>
                <w:szCs w:val="20"/>
              </w:rPr>
              <w:t>-</w:t>
            </w:r>
            <w:r w:rsidR="00CE5091" w:rsidRPr="00985D4C">
              <w:rPr>
                <w:rFonts w:ascii="Calibri" w:hAnsi="Calibri"/>
                <w:b/>
                <w:color w:val="000000" w:themeColor="text1"/>
                <w:sz w:val="20"/>
                <w:szCs w:val="20"/>
              </w:rPr>
              <w:t>1</w:t>
            </w:r>
            <w:r w:rsidR="00CE5091" w:rsidRPr="00932E1B">
              <w:rPr>
                <w:rFonts w:ascii="Calibri" w:hAnsi="Calibri"/>
                <w:b/>
                <w:color w:val="000000" w:themeColor="text1"/>
                <w:sz w:val="20"/>
                <w:szCs w:val="20"/>
              </w:rPr>
              <w:t>:</w:t>
            </w:r>
          </w:p>
          <w:p w:rsidR="00B062E3" w:rsidRPr="00840F67" w:rsidRDefault="00B062E3" w:rsidP="00086352">
            <w:pPr>
              <w:widowControl w:val="0"/>
              <w:jc w:val="center"/>
              <w:rPr>
                <w:rFonts w:ascii="Calibri" w:hAnsi="Calibri"/>
                <w:b/>
                <w:color w:val="000000" w:themeColor="text1"/>
                <w:sz w:val="20"/>
                <w:szCs w:val="20"/>
              </w:rPr>
            </w:pPr>
            <w:r w:rsidRPr="00CE5091">
              <w:rPr>
                <w:rFonts w:ascii="Calibri" w:hAnsi="Calibri"/>
                <w:b/>
                <w:color w:val="000000" w:themeColor="text1"/>
                <w:sz w:val="20"/>
                <w:szCs w:val="20"/>
                <w:highlight w:val="cyan"/>
              </w:rPr>
              <w:t xml:space="preserve">Н/Д </w:t>
            </w:r>
            <w:r w:rsidR="005C3CFB" w:rsidRPr="00B5629B">
              <w:rPr>
                <w:rFonts w:ascii="Sylfaen" w:hAnsi="Sylfaen"/>
                <w:sz w:val="20"/>
                <w:szCs w:val="20"/>
                <w:lang w:val="hy-AM"/>
              </w:rPr>
              <w:t>90032200</w:t>
            </w:r>
            <w:r w:rsidR="005C3CFB" w:rsidRPr="00B5629B">
              <w:rPr>
                <w:rFonts w:ascii="Sylfaen" w:hAnsi="Sylfaen"/>
                <w:sz w:val="20"/>
                <w:szCs w:val="20"/>
              </w:rPr>
              <w:t>2834</w:t>
            </w:r>
          </w:p>
          <w:p w:rsidR="00B062E3" w:rsidRPr="00932E1B" w:rsidRDefault="00B062E3" w:rsidP="00086352">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B062E3" w:rsidRPr="00932E1B" w:rsidRDefault="00B062E3" w:rsidP="00086352">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B062E3" w:rsidRPr="00932E1B" w:rsidRDefault="00B062E3" w:rsidP="00086352">
            <w:pPr>
              <w:widowControl w:val="0"/>
              <w:jc w:val="center"/>
              <w:rPr>
                <w:rFonts w:ascii="Calibri" w:hAnsi="Calibri"/>
                <w:b/>
                <w:color w:val="000000" w:themeColor="text1"/>
                <w:sz w:val="20"/>
                <w:szCs w:val="20"/>
              </w:rPr>
            </w:pPr>
          </w:p>
          <w:p w:rsidR="00B062E3" w:rsidRPr="00932E1B" w:rsidRDefault="00B062E3" w:rsidP="00086352">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B062E3" w:rsidRPr="00784E34" w:rsidRDefault="00B062E3" w:rsidP="00086352">
            <w:pPr>
              <w:widowControl w:val="0"/>
              <w:jc w:val="center"/>
              <w:rPr>
                <w:rFonts w:ascii="Sylfaen" w:hAnsi="Sylfaen"/>
              </w:rPr>
            </w:pPr>
            <w:r w:rsidRPr="005704A1">
              <w:rPr>
                <w:rFonts w:ascii="Calibri" w:hAnsi="Calibri"/>
                <w:color w:val="000000" w:themeColor="text1"/>
                <w:sz w:val="20"/>
                <w:szCs w:val="20"/>
              </w:rPr>
              <w:t>/подпись</w:t>
            </w:r>
            <w:r w:rsidRPr="00784E34">
              <w:rPr>
                <w:rFonts w:ascii="Sylfaen" w:hAnsi="Sylfaen"/>
              </w:rPr>
              <w:t>/</w:t>
            </w:r>
          </w:p>
          <w:p w:rsidR="00B062E3" w:rsidRPr="002B3006" w:rsidRDefault="00B062E3" w:rsidP="00086352">
            <w:pPr>
              <w:widowControl w:val="0"/>
              <w:spacing w:after="160"/>
              <w:jc w:val="center"/>
              <w:rPr>
                <w:rFonts w:ascii="Sylfaen" w:hAnsi="Sylfaen"/>
                <w:b/>
                <w:sz w:val="22"/>
                <w:szCs w:val="22"/>
              </w:rPr>
            </w:pPr>
            <w:r w:rsidRPr="0075762C">
              <w:rPr>
                <w:rFonts w:ascii="Sylfaen" w:hAnsi="Sylfaen"/>
                <w:sz w:val="20"/>
                <w:szCs w:val="20"/>
              </w:rPr>
              <w:t>М. П.</w:t>
            </w:r>
          </w:p>
          <w:p w:rsidR="00B062E3" w:rsidRPr="002B3006" w:rsidRDefault="00B062E3" w:rsidP="00086352">
            <w:pPr>
              <w:widowControl w:val="0"/>
              <w:spacing w:after="160"/>
              <w:jc w:val="center"/>
              <w:rPr>
                <w:rFonts w:ascii="Sylfaen" w:hAnsi="Sylfaen"/>
                <w:sz w:val="22"/>
                <w:szCs w:val="22"/>
              </w:rPr>
            </w:pPr>
          </w:p>
          <w:p w:rsidR="00B062E3" w:rsidRPr="002B3006" w:rsidRDefault="00B062E3" w:rsidP="00086352">
            <w:pPr>
              <w:widowControl w:val="0"/>
              <w:spacing w:after="160"/>
              <w:jc w:val="center"/>
              <w:rPr>
                <w:rFonts w:ascii="Sylfaen" w:hAnsi="Sylfaen"/>
                <w:sz w:val="22"/>
                <w:szCs w:val="22"/>
              </w:rPr>
            </w:pPr>
          </w:p>
        </w:tc>
        <w:tc>
          <w:tcPr>
            <w:tcW w:w="4111" w:type="dxa"/>
          </w:tcPr>
          <w:p w:rsidR="00B062E3" w:rsidRPr="004D64E0" w:rsidRDefault="00B062E3" w:rsidP="00086352">
            <w:pPr>
              <w:widowControl w:val="0"/>
              <w:spacing w:after="160"/>
              <w:jc w:val="center"/>
              <w:rPr>
                <w:rFonts w:ascii="Sylfaen" w:hAnsi="Sylfaen"/>
                <w:b/>
                <w:sz w:val="22"/>
                <w:szCs w:val="22"/>
              </w:rPr>
            </w:pPr>
            <w:r w:rsidRPr="004D64E0">
              <w:rPr>
                <w:rFonts w:ascii="Sylfaen" w:hAnsi="Sylfaen"/>
                <w:b/>
                <w:sz w:val="22"/>
                <w:szCs w:val="22"/>
              </w:rPr>
              <w:t>ИСПОЛНИТЕЛЬ</w:t>
            </w:r>
          </w:p>
          <w:p w:rsidR="00B062E3" w:rsidRPr="004D64E0" w:rsidRDefault="00B062E3" w:rsidP="00086352">
            <w:pPr>
              <w:widowControl w:val="0"/>
              <w:jc w:val="center"/>
              <w:rPr>
                <w:rFonts w:ascii="Sylfaen" w:hAnsi="Sylfaen"/>
                <w:sz w:val="22"/>
                <w:szCs w:val="22"/>
                <w:lang w:val="en-US"/>
              </w:rPr>
            </w:pPr>
            <w:r w:rsidRPr="004D64E0">
              <w:rPr>
                <w:rFonts w:ascii="Sylfaen" w:hAnsi="Sylfaen"/>
                <w:sz w:val="22"/>
                <w:szCs w:val="22"/>
                <w:lang w:val="en-US"/>
              </w:rPr>
              <w:t>____________________________</w:t>
            </w:r>
          </w:p>
          <w:p w:rsidR="00B062E3" w:rsidRPr="004D64E0" w:rsidRDefault="00B062E3" w:rsidP="00086352">
            <w:pPr>
              <w:widowControl w:val="0"/>
              <w:spacing w:after="160"/>
              <w:jc w:val="center"/>
              <w:rPr>
                <w:rFonts w:ascii="Sylfaen" w:hAnsi="Sylfaen"/>
                <w:sz w:val="22"/>
                <w:szCs w:val="22"/>
                <w:vertAlign w:val="superscript"/>
              </w:rPr>
            </w:pPr>
            <w:r w:rsidRPr="004D64E0">
              <w:rPr>
                <w:rFonts w:ascii="Sylfaen" w:hAnsi="Sylfaen"/>
                <w:sz w:val="22"/>
                <w:szCs w:val="22"/>
                <w:vertAlign w:val="superscript"/>
              </w:rPr>
              <w:t>/подпись/</w:t>
            </w:r>
          </w:p>
          <w:p w:rsidR="00B062E3" w:rsidRPr="004D64E0" w:rsidRDefault="00B062E3" w:rsidP="00086352">
            <w:pPr>
              <w:widowControl w:val="0"/>
              <w:spacing w:after="160"/>
              <w:jc w:val="center"/>
              <w:rPr>
                <w:rFonts w:ascii="Sylfaen" w:hAnsi="Sylfaen"/>
                <w:sz w:val="22"/>
                <w:szCs w:val="22"/>
                <w:lang w:val="en-US"/>
              </w:rPr>
            </w:pPr>
          </w:p>
          <w:p w:rsidR="00B062E3" w:rsidRPr="004D64E0" w:rsidRDefault="00B062E3" w:rsidP="00086352">
            <w:pPr>
              <w:widowControl w:val="0"/>
              <w:spacing w:after="160"/>
              <w:jc w:val="center"/>
              <w:rPr>
                <w:rFonts w:ascii="Sylfaen" w:hAnsi="Sylfaen"/>
                <w:sz w:val="22"/>
                <w:szCs w:val="22"/>
                <w:lang w:val="en-US"/>
              </w:rPr>
            </w:pPr>
            <w:r w:rsidRPr="004D64E0">
              <w:rPr>
                <w:rFonts w:ascii="Sylfaen" w:hAnsi="Sylfaen"/>
                <w:sz w:val="22"/>
                <w:szCs w:val="22"/>
              </w:rPr>
              <w:t>М. П.</w:t>
            </w:r>
          </w:p>
        </w:tc>
      </w:tr>
    </w:tbl>
    <w:p w:rsidR="00B062E3" w:rsidRPr="004D64E0" w:rsidRDefault="00B062E3" w:rsidP="00B062E3">
      <w:pPr>
        <w:widowControl w:val="0"/>
        <w:spacing w:after="160"/>
        <w:ind w:firstLine="709"/>
        <w:jc w:val="center"/>
        <w:rPr>
          <w:rFonts w:ascii="Sylfaen" w:hAnsi="Sylfaen"/>
          <w:b/>
          <w:sz w:val="22"/>
          <w:szCs w:val="22"/>
        </w:rPr>
      </w:pPr>
    </w:p>
    <w:p w:rsidR="00B062E3" w:rsidRPr="004D64E0" w:rsidRDefault="00B062E3" w:rsidP="00B062E3">
      <w:pPr>
        <w:widowControl w:val="0"/>
        <w:spacing w:after="160"/>
        <w:ind w:firstLine="567"/>
        <w:jc w:val="both"/>
        <w:rPr>
          <w:rFonts w:ascii="Sylfaen" w:hAnsi="Sylfaen" w:cs="Sylfaen"/>
          <w:i/>
          <w:sz w:val="22"/>
          <w:szCs w:val="22"/>
        </w:rPr>
      </w:pPr>
      <w:r w:rsidRPr="004D64E0">
        <w:rPr>
          <w:rFonts w:ascii="Sylfaen" w:hAnsi="Sylfaen"/>
          <w:i/>
          <w:sz w:val="22"/>
          <w:szCs w:val="22"/>
        </w:rPr>
        <w:t>В случае необходимости в договор могут быть включены не противоречащие законодательству Республики Армения положения.</w:t>
      </w:r>
    </w:p>
    <w:p w:rsidR="00B062E3" w:rsidRPr="004D64E0" w:rsidRDefault="00B062E3" w:rsidP="00B062E3">
      <w:pPr>
        <w:widowControl w:val="0"/>
        <w:autoSpaceDE w:val="0"/>
        <w:autoSpaceDN w:val="0"/>
        <w:adjustRightInd w:val="0"/>
        <w:spacing w:after="160"/>
        <w:jc w:val="right"/>
        <w:rPr>
          <w:rFonts w:ascii="Sylfaen" w:hAnsi="Sylfaen" w:cs="TimesArmenianPSMT"/>
          <w:sz w:val="22"/>
          <w:szCs w:val="22"/>
        </w:rPr>
      </w:pPr>
    </w:p>
    <w:p w:rsidR="00B062E3" w:rsidRPr="00592807" w:rsidRDefault="00B062E3" w:rsidP="007B0E1C">
      <w:pPr>
        <w:rPr>
          <w:rFonts w:ascii="Sylfaen" w:hAnsi="Sylfaen"/>
          <w:i/>
          <w:sz w:val="18"/>
          <w:szCs w:val="18"/>
        </w:rPr>
      </w:pPr>
      <w:r w:rsidRPr="004D64E0">
        <w:rPr>
          <w:rFonts w:ascii="Sylfaen" w:hAnsi="Sylfaen"/>
          <w:sz w:val="22"/>
          <w:szCs w:val="22"/>
        </w:rPr>
        <w:br w:type="page"/>
      </w:r>
      <w:r w:rsidR="00840F67" w:rsidRPr="00592807">
        <w:rPr>
          <w:rFonts w:ascii="Sylfaen" w:hAnsi="Sylfaen"/>
          <w:sz w:val="18"/>
          <w:szCs w:val="18"/>
        </w:rPr>
        <w:lastRenderedPageBreak/>
        <w:t xml:space="preserve">                                                                                                                                                 </w:t>
      </w:r>
      <w:r w:rsidR="00592807" w:rsidRPr="00DB0920">
        <w:rPr>
          <w:rFonts w:ascii="Sylfaen" w:hAnsi="Sylfaen"/>
          <w:sz w:val="18"/>
          <w:szCs w:val="18"/>
        </w:rPr>
        <w:t xml:space="preserve">                                         </w:t>
      </w:r>
      <w:r w:rsidRPr="00592807">
        <w:rPr>
          <w:rFonts w:ascii="Sylfaen" w:hAnsi="Sylfaen"/>
          <w:i/>
          <w:sz w:val="18"/>
          <w:szCs w:val="18"/>
        </w:rPr>
        <w:t>Приложение № 1</w:t>
      </w:r>
    </w:p>
    <w:p w:rsidR="00B062E3" w:rsidRPr="00592807" w:rsidRDefault="00B062E3" w:rsidP="00B062E3">
      <w:pPr>
        <w:widowControl w:val="0"/>
        <w:jc w:val="right"/>
        <w:rPr>
          <w:rFonts w:ascii="Sylfaen" w:hAnsi="Sylfaen"/>
          <w:i/>
          <w:sz w:val="18"/>
          <w:szCs w:val="18"/>
        </w:rPr>
      </w:pPr>
      <w:r w:rsidRPr="00592807">
        <w:rPr>
          <w:rFonts w:ascii="Sylfaen" w:hAnsi="Sylfaen"/>
          <w:i/>
          <w:sz w:val="18"/>
          <w:szCs w:val="18"/>
        </w:rPr>
        <w:t xml:space="preserve">к Договору под кодом  </w:t>
      </w:r>
    </w:p>
    <w:p w:rsidR="00592807" w:rsidRPr="00592807" w:rsidRDefault="00B062E3" w:rsidP="00592807">
      <w:pPr>
        <w:pStyle w:val="a3"/>
        <w:widowControl w:val="0"/>
        <w:spacing w:line="240" w:lineRule="auto"/>
        <w:ind w:firstLine="0"/>
        <w:jc w:val="center"/>
        <w:rPr>
          <w:rFonts w:ascii="Sylfaen" w:hAnsi="Sylfaen"/>
          <w:b/>
          <w:sz w:val="18"/>
          <w:szCs w:val="18"/>
          <w:lang w:val="af-ZA"/>
        </w:rPr>
      </w:pPr>
      <w:r w:rsidRPr="00592807">
        <w:rPr>
          <w:rFonts w:ascii="Sylfaen" w:hAnsi="Sylfaen" w:cs="Sylfaen"/>
          <w:b/>
          <w:sz w:val="18"/>
          <w:szCs w:val="18"/>
          <w:lang w:val="af-ZA"/>
        </w:rPr>
        <w:t xml:space="preserve">                                                                                                             </w:t>
      </w:r>
      <w:r w:rsidR="000D5E6C">
        <w:rPr>
          <w:rFonts w:ascii="Sylfaen" w:hAnsi="Sylfaen" w:cs="Sylfaen"/>
          <w:b/>
          <w:sz w:val="18"/>
          <w:szCs w:val="18"/>
          <w:lang w:val="af-ZA"/>
        </w:rPr>
        <w:t xml:space="preserve">               </w:t>
      </w:r>
      <w:r w:rsidRPr="00592807">
        <w:rPr>
          <w:rFonts w:ascii="Sylfaen" w:hAnsi="Sylfaen" w:cs="Sylfaen"/>
          <w:b/>
          <w:sz w:val="18"/>
          <w:szCs w:val="18"/>
          <w:lang w:val="af-ZA"/>
        </w:rPr>
        <w:t xml:space="preserve"> </w:t>
      </w:r>
      <w:r w:rsidR="00907A72" w:rsidRPr="00EE070F">
        <w:rPr>
          <w:rFonts w:ascii="GHEA Grapalat" w:hAnsi="GHEA Grapalat"/>
          <w:b/>
          <w:i w:val="0"/>
          <w:sz w:val="16"/>
          <w:szCs w:val="16"/>
          <w:lang w:val="af-ZA"/>
        </w:rPr>
        <w:t>ԱՄԱՀ-ՓՔ-ԳՀԾՁԲ-22/71</w:t>
      </w:r>
    </w:p>
    <w:p w:rsidR="00B062E3" w:rsidRPr="00916235" w:rsidRDefault="00B062E3" w:rsidP="00592807">
      <w:pPr>
        <w:pStyle w:val="a3"/>
        <w:widowControl w:val="0"/>
        <w:spacing w:line="240" w:lineRule="auto"/>
        <w:ind w:firstLine="0"/>
        <w:jc w:val="right"/>
        <w:rPr>
          <w:rFonts w:ascii="Sylfaen" w:hAnsi="Sylfaen"/>
          <w:b/>
          <w:sz w:val="18"/>
          <w:szCs w:val="18"/>
        </w:rPr>
      </w:pPr>
      <w:r w:rsidRPr="00916235">
        <w:rPr>
          <w:rFonts w:ascii="Sylfaen" w:hAnsi="Sylfaen"/>
          <w:b/>
          <w:sz w:val="18"/>
          <w:szCs w:val="18"/>
        </w:rPr>
        <w:t>заключенному "</w:t>
      </w:r>
      <w:r w:rsidRPr="00916235">
        <w:rPr>
          <w:rFonts w:ascii="Sylfaen" w:hAnsi="Sylfaen"/>
          <w:b/>
          <w:sz w:val="18"/>
          <w:szCs w:val="18"/>
        </w:rPr>
        <w:tab/>
        <w:t>"</w:t>
      </w:r>
      <w:r w:rsidRPr="00916235">
        <w:rPr>
          <w:rFonts w:ascii="Sylfaen" w:hAnsi="Sylfaen"/>
          <w:b/>
          <w:sz w:val="18"/>
          <w:szCs w:val="18"/>
        </w:rPr>
        <w:tab/>
        <w:t>2022г.</w:t>
      </w:r>
    </w:p>
    <w:p w:rsidR="00B062E3" w:rsidRPr="00916235" w:rsidRDefault="00B062E3" w:rsidP="00B062E3">
      <w:pPr>
        <w:widowControl w:val="0"/>
        <w:jc w:val="right"/>
        <w:rPr>
          <w:rFonts w:ascii="Sylfaen" w:hAnsi="Sylfaen"/>
          <w:sz w:val="18"/>
          <w:szCs w:val="18"/>
        </w:rPr>
      </w:pPr>
    </w:p>
    <w:p w:rsidR="00B062E3" w:rsidRPr="00916235" w:rsidRDefault="00B062E3" w:rsidP="00B062E3">
      <w:pPr>
        <w:widowControl w:val="0"/>
        <w:spacing w:after="160"/>
        <w:jc w:val="center"/>
        <w:rPr>
          <w:rFonts w:ascii="Sylfaen" w:hAnsi="Sylfaen"/>
          <w:sz w:val="18"/>
          <w:szCs w:val="18"/>
        </w:rPr>
      </w:pPr>
      <w:r w:rsidRPr="00916235">
        <w:rPr>
          <w:rFonts w:ascii="Sylfaen" w:hAnsi="Sylfaen"/>
          <w:sz w:val="18"/>
          <w:szCs w:val="18"/>
        </w:rPr>
        <w:t>ТЕХНИЧЕСКАЯ ХАРАКТЕРИСТИКА-ГРАФИК ЗАКУПКИ</w:t>
      </w:r>
      <w:r w:rsidRPr="00916235">
        <w:rPr>
          <w:rStyle w:val="af6"/>
          <w:rFonts w:ascii="Sylfaen" w:hAnsi="Sylfaen"/>
          <w:sz w:val="18"/>
          <w:szCs w:val="18"/>
        </w:rPr>
        <w:footnoteReference w:customMarkFollows="1" w:id="24"/>
        <w:t>*</w:t>
      </w:r>
    </w:p>
    <w:p w:rsidR="00B062E3" w:rsidRPr="00916235" w:rsidRDefault="00B062E3" w:rsidP="00B062E3">
      <w:pPr>
        <w:widowControl w:val="0"/>
        <w:spacing w:after="160"/>
        <w:jc w:val="right"/>
        <w:rPr>
          <w:rFonts w:ascii="Sylfaen" w:hAnsi="Sylfaen"/>
          <w:sz w:val="18"/>
          <w:szCs w:val="18"/>
        </w:rPr>
      </w:pPr>
      <w:proofErr w:type="spellStart"/>
      <w:r w:rsidRPr="00916235">
        <w:rPr>
          <w:rFonts w:ascii="Sylfaen" w:hAnsi="Sylfaen"/>
          <w:sz w:val="18"/>
          <w:szCs w:val="18"/>
        </w:rPr>
        <w:t>драмов</w:t>
      </w:r>
      <w:proofErr w:type="spellEnd"/>
      <w:r w:rsidRPr="00916235">
        <w:rPr>
          <w:rFonts w:ascii="Sylfaen" w:hAnsi="Sylfaen"/>
          <w:sz w:val="18"/>
          <w:szCs w:val="18"/>
        </w:rPr>
        <w:t xml:space="preserve"> РА</w:t>
      </w:r>
    </w:p>
    <w:tbl>
      <w:tblPr>
        <w:tblW w:w="11104" w:type="dxa"/>
        <w:jc w:val="center"/>
        <w:tblInd w:w="7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560"/>
        <w:gridCol w:w="3969"/>
        <w:gridCol w:w="708"/>
        <w:gridCol w:w="709"/>
        <w:gridCol w:w="851"/>
        <w:gridCol w:w="1134"/>
        <w:gridCol w:w="1497"/>
      </w:tblGrid>
      <w:tr w:rsidR="00B062E3" w:rsidRPr="00916235" w:rsidTr="00086352">
        <w:trPr>
          <w:trHeight w:val="422"/>
          <w:jc w:val="center"/>
        </w:trPr>
        <w:tc>
          <w:tcPr>
            <w:tcW w:w="11104" w:type="dxa"/>
            <w:gridSpan w:val="8"/>
          </w:tcPr>
          <w:p w:rsidR="00B062E3" w:rsidRPr="00916235" w:rsidRDefault="00B062E3" w:rsidP="00086352">
            <w:pPr>
              <w:widowControl w:val="0"/>
              <w:spacing w:after="120"/>
              <w:jc w:val="center"/>
              <w:rPr>
                <w:rFonts w:ascii="Sylfaen" w:hAnsi="Sylfaen"/>
                <w:sz w:val="18"/>
                <w:szCs w:val="18"/>
              </w:rPr>
            </w:pPr>
            <w:r w:rsidRPr="00916235">
              <w:rPr>
                <w:rFonts w:ascii="Sylfaen" w:hAnsi="Sylfaen"/>
                <w:sz w:val="18"/>
                <w:szCs w:val="18"/>
              </w:rPr>
              <w:t>Услуги</w:t>
            </w:r>
          </w:p>
        </w:tc>
      </w:tr>
      <w:tr w:rsidR="00B062E3" w:rsidRPr="00916235" w:rsidTr="00903174">
        <w:trPr>
          <w:trHeight w:val="247"/>
          <w:jc w:val="center"/>
        </w:trPr>
        <w:tc>
          <w:tcPr>
            <w:tcW w:w="676" w:type="dxa"/>
            <w:vMerge w:val="restart"/>
            <w:vAlign w:val="center"/>
          </w:tcPr>
          <w:p w:rsidR="00B062E3" w:rsidRPr="00916235" w:rsidRDefault="00B062E3" w:rsidP="00086352">
            <w:pPr>
              <w:widowControl w:val="0"/>
              <w:spacing w:after="120"/>
              <w:jc w:val="center"/>
              <w:rPr>
                <w:rFonts w:ascii="Sylfaen" w:hAnsi="Sylfaen"/>
                <w:sz w:val="18"/>
                <w:szCs w:val="18"/>
              </w:rPr>
            </w:pPr>
            <w:r w:rsidRPr="00916235">
              <w:rPr>
                <w:rFonts w:ascii="Sylfaen" w:hAnsi="Sylfaen"/>
                <w:sz w:val="18"/>
                <w:szCs w:val="18"/>
              </w:rPr>
              <w:t>номер предусмотренного приглашением лота</w:t>
            </w:r>
          </w:p>
        </w:tc>
        <w:tc>
          <w:tcPr>
            <w:tcW w:w="1560" w:type="dxa"/>
            <w:vMerge w:val="restart"/>
            <w:vAlign w:val="center"/>
          </w:tcPr>
          <w:p w:rsidR="00B062E3" w:rsidRPr="00916235" w:rsidRDefault="00B062E3" w:rsidP="00086352">
            <w:pPr>
              <w:widowControl w:val="0"/>
              <w:spacing w:after="120"/>
              <w:jc w:val="center"/>
              <w:rPr>
                <w:rFonts w:ascii="Sylfaen" w:hAnsi="Sylfaen"/>
                <w:sz w:val="18"/>
                <w:szCs w:val="18"/>
              </w:rPr>
            </w:pPr>
            <w:r w:rsidRPr="00916235">
              <w:rPr>
                <w:rFonts w:ascii="Sylfaen" w:hAnsi="Sylfaen"/>
                <w:sz w:val="18"/>
                <w:szCs w:val="18"/>
              </w:rPr>
              <w:t>промежуточный код, предусмотренный планом закупок по классификации ЕЗК (CPV)</w:t>
            </w:r>
          </w:p>
        </w:tc>
        <w:tc>
          <w:tcPr>
            <w:tcW w:w="3969" w:type="dxa"/>
            <w:vMerge w:val="restart"/>
            <w:vAlign w:val="center"/>
          </w:tcPr>
          <w:p w:rsidR="00B062E3" w:rsidRPr="00916235" w:rsidRDefault="00B062E3" w:rsidP="00086352">
            <w:pPr>
              <w:widowControl w:val="0"/>
              <w:spacing w:after="120"/>
              <w:jc w:val="center"/>
              <w:rPr>
                <w:rFonts w:ascii="Sylfaen" w:hAnsi="Sylfaen"/>
                <w:sz w:val="18"/>
                <w:szCs w:val="18"/>
              </w:rPr>
            </w:pPr>
            <w:r w:rsidRPr="00916235">
              <w:rPr>
                <w:rFonts w:ascii="Sylfaen" w:hAnsi="Sylfaen"/>
                <w:sz w:val="18"/>
                <w:szCs w:val="18"/>
              </w:rPr>
              <w:t>техническая характеристика</w:t>
            </w:r>
          </w:p>
        </w:tc>
        <w:tc>
          <w:tcPr>
            <w:tcW w:w="708" w:type="dxa"/>
            <w:vMerge w:val="restart"/>
            <w:vAlign w:val="center"/>
          </w:tcPr>
          <w:p w:rsidR="00B062E3" w:rsidRPr="00916235" w:rsidRDefault="00B062E3" w:rsidP="00086352">
            <w:pPr>
              <w:widowControl w:val="0"/>
              <w:spacing w:after="120"/>
              <w:jc w:val="center"/>
              <w:rPr>
                <w:rFonts w:ascii="Sylfaen" w:hAnsi="Sylfaen"/>
                <w:sz w:val="18"/>
                <w:szCs w:val="18"/>
              </w:rPr>
            </w:pPr>
            <w:r w:rsidRPr="00916235">
              <w:rPr>
                <w:rFonts w:ascii="Sylfaen" w:hAnsi="Sylfaen"/>
                <w:sz w:val="18"/>
                <w:szCs w:val="18"/>
              </w:rPr>
              <w:t>единица измерения</w:t>
            </w:r>
          </w:p>
        </w:tc>
        <w:tc>
          <w:tcPr>
            <w:tcW w:w="709" w:type="dxa"/>
            <w:vMerge w:val="restart"/>
            <w:vAlign w:val="center"/>
          </w:tcPr>
          <w:p w:rsidR="00B062E3" w:rsidRPr="00916235" w:rsidRDefault="00B062E3" w:rsidP="00086352">
            <w:pPr>
              <w:widowControl w:val="0"/>
              <w:spacing w:after="120"/>
              <w:jc w:val="center"/>
              <w:rPr>
                <w:rFonts w:ascii="Sylfaen" w:hAnsi="Sylfaen"/>
                <w:sz w:val="18"/>
                <w:szCs w:val="18"/>
              </w:rPr>
            </w:pPr>
            <w:r w:rsidRPr="00916235">
              <w:rPr>
                <w:rFonts w:ascii="Sylfaen" w:hAnsi="Sylfaen"/>
                <w:sz w:val="18"/>
                <w:szCs w:val="18"/>
              </w:rPr>
              <w:t>общая цена/</w:t>
            </w:r>
            <w:proofErr w:type="spellStart"/>
            <w:r w:rsidRPr="00916235">
              <w:rPr>
                <w:rFonts w:ascii="Sylfaen" w:hAnsi="Sylfaen"/>
                <w:sz w:val="18"/>
                <w:szCs w:val="18"/>
              </w:rPr>
              <w:t>драмов</w:t>
            </w:r>
            <w:proofErr w:type="spellEnd"/>
            <w:r w:rsidRPr="00916235">
              <w:rPr>
                <w:rFonts w:ascii="Sylfaen" w:hAnsi="Sylfaen"/>
                <w:sz w:val="18"/>
                <w:szCs w:val="18"/>
              </w:rPr>
              <w:t xml:space="preserve"> РА</w:t>
            </w:r>
          </w:p>
        </w:tc>
        <w:tc>
          <w:tcPr>
            <w:tcW w:w="851" w:type="dxa"/>
            <w:vMerge w:val="restart"/>
            <w:vAlign w:val="center"/>
          </w:tcPr>
          <w:p w:rsidR="00B062E3" w:rsidRPr="00916235" w:rsidRDefault="00B062E3" w:rsidP="00086352">
            <w:pPr>
              <w:widowControl w:val="0"/>
              <w:spacing w:after="120"/>
              <w:jc w:val="center"/>
              <w:rPr>
                <w:rFonts w:ascii="Sylfaen" w:hAnsi="Sylfaen"/>
                <w:sz w:val="18"/>
                <w:szCs w:val="18"/>
              </w:rPr>
            </w:pPr>
            <w:r w:rsidRPr="00916235">
              <w:rPr>
                <w:rFonts w:ascii="Sylfaen" w:hAnsi="Sylfaen"/>
                <w:sz w:val="18"/>
                <w:szCs w:val="18"/>
              </w:rPr>
              <w:t>общий объем</w:t>
            </w:r>
          </w:p>
        </w:tc>
        <w:tc>
          <w:tcPr>
            <w:tcW w:w="2631" w:type="dxa"/>
            <w:gridSpan w:val="2"/>
            <w:vAlign w:val="center"/>
          </w:tcPr>
          <w:p w:rsidR="00B062E3" w:rsidRPr="00916235" w:rsidRDefault="00B062E3" w:rsidP="00086352">
            <w:pPr>
              <w:widowControl w:val="0"/>
              <w:spacing w:after="120"/>
              <w:jc w:val="center"/>
              <w:rPr>
                <w:rFonts w:ascii="Sylfaen" w:hAnsi="Sylfaen"/>
                <w:sz w:val="18"/>
                <w:szCs w:val="18"/>
              </w:rPr>
            </w:pPr>
            <w:r w:rsidRPr="00916235">
              <w:rPr>
                <w:rFonts w:ascii="Sylfaen" w:hAnsi="Sylfaen"/>
                <w:sz w:val="18"/>
                <w:szCs w:val="18"/>
              </w:rPr>
              <w:t>предоставления</w:t>
            </w:r>
          </w:p>
        </w:tc>
      </w:tr>
      <w:tr w:rsidR="00B062E3" w:rsidRPr="00916235" w:rsidTr="00903174">
        <w:trPr>
          <w:trHeight w:val="501"/>
          <w:jc w:val="center"/>
        </w:trPr>
        <w:tc>
          <w:tcPr>
            <w:tcW w:w="676" w:type="dxa"/>
            <w:vMerge/>
            <w:vAlign w:val="center"/>
          </w:tcPr>
          <w:p w:rsidR="00B062E3" w:rsidRPr="00916235" w:rsidRDefault="00B062E3" w:rsidP="00086352">
            <w:pPr>
              <w:widowControl w:val="0"/>
              <w:spacing w:after="120"/>
              <w:jc w:val="center"/>
              <w:rPr>
                <w:rFonts w:ascii="Sylfaen" w:hAnsi="Sylfaen"/>
                <w:sz w:val="18"/>
                <w:szCs w:val="18"/>
              </w:rPr>
            </w:pPr>
          </w:p>
        </w:tc>
        <w:tc>
          <w:tcPr>
            <w:tcW w:w="1560" w:type="dxa"/>
            <w:vMerge/>
            <w:vAlign w:val="center"/>
          </w:tcPr>
          <w:p w:rsidR="00B062E3" w:rsidRPr="00916235" w:rsidRDefault="00B062E3" w:rsidP="00086352">
            <w:pPr>
              <w:widowControl w:val="0"/>
              <w:spacing w:after="120"/>
              <w:jc w:val="center"/>
              <w:rPr>
                <w:rFonts w:ascii="Sylfaen" w:hAnsi="Sylfaen"/>
                <w:sz w:val="18"/>
                <w:szCs w:val="18"/>
              </w:rPr>
            </w:pPr>
          </w:p>
        </w:tc>
        <w:tc>
          <w:tcPr>
            <w:tcW w:w="3969" w:type="dxa"/>
            <w:vMerge/>
            <w:vAlign w:val="center"/>
          </w:tcPr>
          <w:p w:rsidR="00B062E3" w:rsidRPr="00916235" w:rsidRDefault="00B062E3" w:rsidP="00086352">
            <w:pPr>
              <w:widowControl w:val="0"/>
              <w:spacing w:after="120"/>
              <w:jc w:val="center"/>
              <w:rPr>
                <w:rFonts w:ascii="Sylfaen" w:hAnsi="Sylfaen"/>
                <w:sz w:val="18"/>
                <w:szCs w:val="18"/>
              </w:rPr>
            </w:pPr>
          </w:p>
        </w:tc>
        <w:tc>
          <w:tcPr>
            <w:tcW w:w="708" w:type="dxa"/>
            <w:vMerge/>
            <w:vAlign w:val="center"/>
          </w:tcPr>
          <w:p w:rsidR="00B062E3" w:rsidRPr="00916235" w:rsidRDefault="00B062E3" w:rsidP="00086352">
            <w:pPr>
              <w:widowControl w:val="0"/>
              <w:spacing w:after="120"/>
              <w:jc w:val="center"/>
              <w:rPr>
                <w:rFonts w:ascii="Sylfaen" w:hAnsi="Sylfaen"/>
                <w:sz w:val="18"/>
                <w:szCs w:val="18"/>
              </w:rPr>
            </w:pPr>
          </w:p>
        </w:tc>
        <w:tc>
          <w:tcPr>
            <w:tcW w:w="709" w:type="dxa"/>
            <w:vMerge/>
            <w:vAlign w:val="center"/>
          </w:tcPr>
          <w:p w:rsidR="00B062E3" w:rsidRPr="00916235" w:rsidRDefault="00B062E3" w:rsidP="00086352">
            <w:pPr>
              <w:widowControl w:val="0"/>
              <w:spacing w:after="120"/>
              <w:jc w:val="center"/>
              <w:rPr>
                <w:rFonts w:ascii="Sylfaen" w:hAnsi="Sylfaen"/>
                <w:sz w:val="18"/>
                <w:szCs w:val="18"/>
              </w:rPr>
            </w:pPr>
          </w:p>
        </w:tc>
        <w:tc>
          <w:tcPr>
            <w:tcW w:w="851" w:type="dxa"/>
            <w:vMerge/>
            <w:vAlign w:val="center"/>
          </w:tcPr>
          <w:p w:rsidR="00B062E3" w:rsidRPr="00916235" w:rsidRDefault="00B062E3" w:rsidP="00086352">
            <w:pPr>
              <w:widowControl w:val="0"/>
              <w:spacing w:after="120"/>
              <w:jc w:val="center"/>
              <w:rPr>
                <w:rFonts w:ascii="Sylfaen" w:hAnsi="Sylfaen"/>
                <w:sz w:val="18"/>
                <w:szCs w:val="18"/>
              </w:rPr>
            </w:pPr>
          </w:p>
        </w:tc>
        <w:tc>
          <w:tcPr>
            <w:tcW w:w="1134" w:type="dxa"/>
            <w:vAlign w:val="center"/>
          </w:tcPr>
          <w:p w:rsidR="00B062E3" w:rsidRPr="00916235" w:rsidRDefault="00B062E3" w:rsidP="00086352">
            <w:pPr>
              <w:widowControl w:val="0"/>
              <w:spacing w:after="120"/>
              <w:jc w:val="center"/>
              <w:rPr>
                <w:rFonts w:ascii="Sylfaen" w:hAnsi="Sylfaen"/>
                <w:sz w:val="18"/>
                <w:szCs w:val="18"/>
              </w:rPr>
            </w:pPr>
            <w:r w:rsidRPr="00916235">
              <w:rPr>
                <w:rFonts w:ascii="Sylfaen" w:hAnsi="Sylfaen"/>
                <w:sz w:val="18"/>
                <w:szCs w:val="18"/>
              </w:rPr>
              <w:t>адрес</w:t>
            </w:r>
          </w:p>
        </w:tc>
        <w:tc>
          <w:tcPr>
            <w:tcW w:w="1497" w:type="dxa"/>
            <w:vAlign w:val="center"/>
          </w:tcPr>
          <w:p w:rsidR="00B062E3" w:rsidRPr="00916235" w:rsidRDefault="00B062E3" w:rsidP="00086352">
            <w:pPr>
              <w:widowControl w:val="0"/>
              <w:spacing w:after="120"/>
              <w:jc w:val="center"/>
              <w:rPr>
                <w:rFonts w:ascii="Sylfaen" w:hAnsi="Sylfaen"/>
                <w:sz w:val="18"/>
                <w:szCs w:val="18"/>
                <w:lang w:val="en-US"/>
              </w:rPr>
            </w:pPr>
            <w:r w:rsidRPr="00916235">
              <w:rPr>
                <w:rFonts w:ascii="Sylfaen" w:hAnsi="Sylfaen"/>
                <w:sz w:val="18"/>
                <w:szCs w:val="18"/>
              </w:rPr>
              <w:t>срок</w:t>
            </w:r>
            <w:r w:rsidRPr="00916235">
              <w:rPr>
                <w:rStyle w:val="af6"/>
                <w:rFonts w:ascii="Sylfaen" w:hAnsi="Sylfaen"/>
                <w:sz w:val="18"/>
                <w:szCs w:val="18"/>
              </w:rPr>
              <w:footnoteReference w:customMarkFollows="1" w:id="25"/>
              <w:t>**</w:t>
            </w:r>
          </w:p>
        </w:tc>
      </w:tr>
      <w:tr w:rsidR="00916235" w:rsidRPr="00916235" w:rsidTr="00710D52">
        <w:trPr>
          <w:trHeight w:val="2056"/>
          <w:jc w:val="center"/>
        </w:trPr>
        <w:tc>
          <w:tcPr>
            <w:tcW w:w="676" w:type="dxa"/>
            <w:vAlign w:val="center"/>
          </w:tcPr>
          <w:p w:rsidR="00916235" w:rsidRPr="00916235" w:rsidRDefault="00916235" w:rsidP="00086352">
            <w:pPr>
              <w:widowControl w:val="0"/>
              <w:jc w:val="center"/>
              <w:rPr>
                <w:rFonts w:ascii="Sylfaen" w:hAnsi="Sylfaen"/>
                <w:sz w:val="18"/>
                <w:szCs w:val="18"/>
                <w:lang w:val="en-US"/>
              </w:rPr>
            </w:pPr>
            <w:r w:rsidRPr="00916235">
              <w:rPr>
                <w:rFonts w:ascii="Sylfaen" w:hAnsi="Sylfaen"/>
                <w:sz w:val="18"/>
                <w:szCs w:val="18"/>
                <w:lang w:val="en-US"/>
              </w:rPr>
              <w:t>1</w:t>
            </w:r>
          </w:p>
        </w:tc>
        <w:tc>
          <w:tcPr>
            <w:tcW w:w="1560" w:type="dxa"/>
            <w:vAlign w:val="center"/>
          </w:tcPr>
          <w:p w:rsidR="00916235" w:rsidRPr="00916235" w:rsidRDefault="00916235" w:rsidP="00086352">
            <w:pPr>
              <w:widowControl w:val="0"/>
              <w:spacing w:after="120"/>
              <w:jc w:val="center"/>
              <w:rPr>
                <w:rFonts w:ascii="Sylfaen" w:hAnsi="Sylfaen"/>
                <w:sz w:val="18"/>
                <w:szCs w:val="18"/>
                <w:lang w:val="en-US"/>
              </w:rPr>
            </w:pPr>
            <w:r w:rsidRPr="00916235">
              <w:rPr>
                <w:rFonts w:ascii="GHEA Grapalat" w:hAnsi="GHEA Grapalat"/>
                <w:b/>
                <w:bCs/>
                <w:i/>
                <w:iCs/>
                <w:sz w:val="18"/>
                <w:szCs w:val="18"/>
              </w:rPr>
              <w:t>71241200/</w:t>
            </w:r>
            <w:r w:rsidRPr="00916235">
              <w:rPr>
                <w:rFonts w:ascii="GHEA Grapalat" w:hAnsi="GHEA Grapalat"/>
                <w:b/>
                <w:bCs/>
                <w:i/>
                <w:iCs/>
                <w:sz w:val="18"/>
                <w:szCs w:val="18"/>
                <w:lang w:val="en-US"/>
              </w:rPr>
              <w:t>1</w:t>
            </w:r>
          </w:p>
        </w:tc>
        <w:tc>
          <w:tcPr>
            <w:tcW w:w="3969" w:type="dxa"/>
            <w:vAlign w:val="center"/>
          </w:tcPr>
          <w:p w:rsidR="00916235" w:rsidRPr="00916235" w:rsidRDefault="00916235"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18"/>
                <w:szCs w:val="18"/>
              </w:rPr>
            </w:pPr>
            <w:r w:rsidRPr="00916235">
              <w:rPr>
                <w:rFonts w:ascii="Sylfaen" w:hAnsi="Sylfaen"/>
                <w:sz w:val="18"/>
                <w:szCs w:val="18"/>
              </w:rPr>
              <w:t xml:space="preserve">Услуга по экспертизе проектно-сметной документации на  сметной стоимости работ по благоустройству двора детского сада села </w:t>
            </w:r>
            <w:proofErr w:type="spellStart"/>
            <w:r w:rsidRPr="00916235">
              <w:rPr>
                <w:rFonts w:ascii="Sylfaen" w:hAnsi="Sylfaen"/>
                <w:sz w:val="18"/>
                <w:szCs w:val="18"/>
              </w:rPr>
              <w:t>Артимет</w:t>
            </w:r>
            <w:proofErr w:type="spellEnd"/>
            <w:r w:rsidRPr="00916235">
              <w:rPr>
                <w:rFonts w:ascii="Sylfaen" w:hAnsi="Sylfaen"/>
                <w:sz w:val="18"/>
                <w:szCs w:val="18"/>
              </w:rPr>
              <w:t xml:space="preserve">, </w:t>
            </w:r>
            <w:proofErr w:type="spellStart"/>
            <w:r w:rsidRPr="00916235">
              <w:rPr>
                <w:rFonts w:ascii="Sylfaen" w:hAnsi="Sylfaen"/>
                <w:sz w:val="18"/>
                <w:szCs w:val="18"/>
              </w:rPr>
              <w:t>Армавирской</w:t>
            </w:r>
            <w:proofErr w:type="spellEnd"/>
            <w:r w:rsidRPr="00916235">
              <w:rPr>
                <w:rFonts w:ascii="Sylfaen" w:hAnsi="Sylfaen"/>
                <w:sz w:val="18"/>
                <w:szCs w:val="18"/>
              </w:rPr>
              <w:t xml:space="preserve"> области, РА.</w:t>
            </w:r>
          </w:p>
        </w:tc>
        <w:tc>
          <w:tcPr>
            <w:tcW w:w="708" w:type="dxa"/>
          </w:tcPr>
          <w:p w:rsidR="00916235" w:rsidRPr="00916235" w:rsidRDefault="00916235" w:rsidP="00C84A0D">
            <w:pPr>
              <w:widowControl w:val="0"/>
              <w:spacing w:after="120"/>
              <w:rPr>
                <w:rFonts w:ascii="Sylfaen" w:hAnsi="Sylfaen"/>
                <w:sz w:val="18"/>
                <w:szCs w:val="18"/>
                <w:lang w:val="en-US"/>
              </w:rPr>
            </w:pPr>
            <w:proofErr w:type="spellStart"/>
            <w:r w:rsidRPr="00916235">
              <w:rPr>
                <w:rFonts w:ascii="Sylfaen" w:hAnsi="Sylfaen"/>
                <w:sz w:val="18"/>
                <w:szCs w:val="18"/>
                <w:lang w:val="en-US"/>
              </w:rPr>
              <w:t>драм</w:t>
            </w:r>
            <w:proofErr w:type="spellEnd"/>
          </w:p>
        </w:tc>
        <w:tc>
          <w:tcPr>
            <w:tcW w:w="709" w:type="dxa"/>
            <w:vAlign w:val="center"/>
          </w:tcPr>
          <w:p w:rsidR="00916235" w:rsidRPr="00916235" w:rsidRDefault="00916235" w:rsidP="00086352">
            <w:pPr>
              <w:widowControl w:val="0"/>
              <w:spacing w:after="120"/>
              <w:jc w:val="center"/>
              <w:rPr>
                <w:rFonts w:ascii="Sylfaen" w:hAnsi="Sylfaen"/>
                <w:sz w:val="18"/>
                <w:szCs w:val="18"/>
              </w:rPr>
            </w:pPr>
          </w:p>
        </w:tc>
        <w:tc>
          <w:tcPr>
            <w:tcW w:w="851" w:type="dxa"/>
            <w:vAlign w:val="center"/>
          </w:tcPr>
          <w:p w:rsidR="00916235" w:rsidRPr="00916235" w:rsidRDefault="00916235" w:rsidP="00086352">
            <w:pPr>
              <w:widowControl w:val="0"/>
              <w:spacing w:after="120"/>
              <w:jc w:val="center"/>
              <w:rPr>
                <w:rFonts w:ascii="Sylfaen" w:hAnsi="Sylfaen"/>
                <w:sz w:val="18"/>
                <w:szCs w:val="18"/>
                <w:lang w:val="en-US"/>
              </w:rPr>
            </w:pPr>
            <w:r w:rsidRPr="00916235">
              <w:rPr>
                <w:rFonts w:ascii="Sylfaen" w:hAnsi="Sylfaen"/>
                <w:sz w:val="18"/>
                <w:szCs w:val="18"/>
                <w:lang w:val="en-US"/>
              </w:rPr>
              <w:t>1</w:t>
            </w:r>
          </w:p>
        </w:tc>
        <w:tc>
          <w:tcPr>
            <w:tcW w:w="1134" w:type="dxa"/>
            <w:vAlign w:val="center"/>
          </w:tcPr>
          <w:p w:rsidR="00916235" w:rsidRPr="00916235" w:rsidRDefault="00916235" w:rsidP="00C70A24">
            <w:pPr>
              <w:widowControl w:val="0"/>
              <w:spacing w:after="120"/>
              <w:jc w:val="center"/>
              <w:rPr>
                <w:rFonts w:ascii="Sylfaen" w:hAnsi="Sylfaen"/>
                <w:sz w:val="18"/>
                <w:szCs w:val="18"/>
              </w:rPr>
            </w:pPr>
            <w:r w:rsidRPr="00916235">
              <w:rPr>
                <w:rFonts w:ascii="Sylfaen" w:hAnsi="Sylfaen"/>
                <w:color w:val="000000" w:themeColor="text1"/>
                <w:sz w:val="18"/>
                <w:szCs w:val="18"/>
              </w:rPr>
              <w:t xml:space="preserve"> </w:t>
            </w:r>
            <w:proofErr w:type="spellStart"/>
            <w:r w:rsidRPr="00916235">
              <w:rPr>
                <w:rFonts w:ascii="Sylfaen" w:hAnsi="Sylfaen"/>
                <w:color w:val="000000" w:themeColor="text1"/>
                <w:sz w:val="18"/>
                <w:szCs w:val="18"/>
              </w:rPr>
              <w:t>Армавирская</w:t>
            </w:r>
            <w:proofErr w:type="spellEnd"/>
            <w:r w:rsidRPr="00916235">
              <w:rPr>
                <w:rFonts w:ascii="Sylfaen" w:hAnsi="Sylfaen"/>
                <w:color w:val="000000" w:themeColor="text1"/>
                <w:sz w:val="18"/>
                <w:szCs w:val="18"/>
              </w:rPr>
              <w:t xml:space="preserve"> область, община Аракс</w:t>
            </w:r>
            <w:r w:rsidRPr="00916235">
              <w:rPr>
                <w:rFonts w:ascii="Sylfaen" w:hAnsi="Sylfaen"/>
                <w:sz w:val="18"/>
                <w:szCs w:val="18"/>
              </w:rPr>
              <w:t xml:space="preserve"> село </w:t>
            </w:r>
            <w:proofErr w:type="spellStart"/>
            <w:r w:rsidRPr="00916235">
              <w:rPr>
                <w:rFonts w:ascii="Sylfaen" w:hAnsi="Sylfaen"/>
                <w:sz w:val="18"/>
                <w:szCs w:val="18"/>
              </w:rPr>
              <w:t>Артимет</w:t>
            </w:r>
            <w:proofErr w:type="spellEnd"/>
            <w:r w:rsidRPr="00916235">
              <w:rPr>
                <w:rFonts w:ascii="Sylfaen" w:hAnsi="Sylfaen"/>
                <w:sz w:val="18"/>
                <w:szCs w:val="18"/>
              </w:rPr>
              <w:t xml:space="preserve"> </w:t>
            </w:r>
            <w:r w:rsidRPr="00916235">
              <w:rPr>
                <w:rFonts w:ascii="Sylfaen" w:hAnsi="Sylfaen"/>
                <w:i/>
                <w:sz w:val="18"/>
                <w:szCs w:val="18"/>
              </w:rPr>
              <w:t xml:space="preserve"> </w:t>
            </w:r>
          </w:p>
        </w:tc>
        <w:tc>
          <w:tcPr>
            <w:tcW w:w="1497" w:type="dxa"/>
          </w:tcPr>
          <w:p w:rsidR="00916235" w:rsidRDefault="00916235">
            <w:r w:rsidRPr="008F30AE">
              <w:rPr>
                <w:rStyle w:val="y2iqfc"/>
                <w:rFonts w:ascii="inherit" w:hAnsi="inherit"/>
                <w:color w:val="202124"/>
                <w:sz w:val="20"/>
                <w:szCs w:val="20"/>
              </w:rPr>
              <w:t>В течение 10 рабочих дней со дня вступления в силу договора между сторонами</w:t>
            </w:r>
          </w:p>
        </w:tc>
      </w:tr>
      <w:tr w:rsidR="00916235" w:rsidRPr="00916235" w:rsidTr="00C70A24">
        <w:trPr>
          <w:trHeight w:val="277"/>
          <w:jc w:val="center"/>
        </w:trPr>
        <w:tc>
          <w:tcPr>
            <w:tcW w:w="676" w:type="dxa"/>
            <w:vAlign w:val="center"/>
          </w:tcPr>
          <w:p w:rsidR="00916235" w:rsidRPr="00916235" w:rsidRDefault="00916235" w:rsidP="00086352">
            <w:pPr>
              <w:widowControl w:val="0"/>
              <w:jc w:val="center"/>
              <w:rPr>
                <w:rFonts w:ascii="Sylfaen" w:hAnsi="Sylfaen"/>
                <w:sz w:val="18"/>
                <w:szCs w:val="18"/>
                <w:lang w:val="en-US"/>
              </w:rPr>
            </w:pPr>
            <w:r w:rsidRPr="00916235">
              <w:rPr>
                <w:rFonts w:ascii="Sylfaen" w:hAnsi="Sylfaen"/>
                <w:sz w:val="18"/>
                <w:szCs w:val="18"/>
                <w:lang w:val="en-US"/>
              </w:rPr>
              <w:t>2</w:t>
            </w:r>
          </w:p>
        </w:tc>
        <w:tc>
          <w:tcPr>
            <w:tcW w:w="1560" w:type="dxa"/>
            <w:vAlign w:val="center"/>
          </w:tcPr>
          <w:p w:rsidR="00916235" w:rsidRPr="00916235" w:rsidRDefault="00916235" w:rsidP="00086352">
            <w:pPr>
              <w:widowControl w:val="0"/>
              <w:spacing w:after="120"/>
              <w:jc w:val="center"/>
              <w:rPr>
                <w:rFonts w:ascii="GHEA Grapalat" w:hAnsi="GHEA Grapalat"/>
                <w:b/>
                <w:bCs/>
                <w:i/>
                <w:iCs/>
                <w:sz w:val="18"/>
                <w:szCs w:val="18"/>
                <w:lang w:val="en-US"/>
              </w:rPr>
            </w:pPr>
            <w:r w:rsidRPr="00916235">
              <w:rPr>
                <w:rFonts w:ascii="GHEA Grapalat" w:hAnsi="GHEA Grapalat"/>
                <w:b/>
                <w:bCs/>
                <w:i/>
                <w:iCs/>
                <w:sz w:val="18"/>
                <w:szCs w:val="18"/>
              </w:rPr>
              <w:t>71241200</w:t>
            </w:r>
            <w:r w:rsidRPr="00916235">
              <w:rPr>
                <w:rFonts w:ascii="GHEA Grapalat" w:hAnsi="GHEA Grapalat"/>
                <w:b/>
                <w:bCs/>
                <w:i/>
                <w:iCs/>
                <w:sz w:val="18"/>
                <w:szCs w:val="18"/>
                <w:lang w:val="en-US"/>
              </w:rPr>
              <w:t>/2</w:t>
            </w:r>
          </w:p>
        </w:tc>
        <w:tc>
          <w:tcPr>
            <w:tcW w:w="3969" w:type="dxa"/>
            <w:vAlign w:val="center"/>
          </w:tcPr>
          <w:p w:rsidR="00916235" w:rsidRPr="00916235" w:rsidRDefault="00916235" w:rsidP="00710D52">
            <w:pPr>
              <w:pStyle w:val="HTML"/>
              <w:shd w:val="clear" w:color="auto" w:fill="F8F9FA"/>
              <w:rPr>
                <w:rFonts w:ascii="Sylfaen" w:hAnsi="Sylfaen"/>
                <w:sz w:val="18"/>
                <w:szCs w:val="18"/>
              </w:rPr>
            </w:pPr>
            <w:r w:rsidRPr="00916235">
              <w:rPr>
                <w:rFonts w:ascii="Sylfaen" w:hAnsi="Sylfaen" w:cs="Times New Roman"/>
                <w:sz w:val="18"/>
                <w:szCs w:val="18"/>
                <w:lang w:bidi="ru-RU"/>
              </w:rPr>
              <w:t>Услуга по экспертизе проектно-сметной документации</w:t>
            </w:r>
            <w:r w:rsidRPr="00916235">
              <w:rPr>
                <w:rFonts w:ascii="Sylfaen" w:hAnsi="Sylfaen"/>
                <w:sz w:val="18"/>
                <w:szCs w:val="18"/>
              </w:rPr>
              <w:t xml:space="preserve"> и </w:t>
            </w:r>
            <w:r w:rsidRPr="00916235">
              <w:rPr>
                <w:rFonts w:ascii="Sylfaen" w:hAnsi="Sylfaen" w:cs="Times New Roman"/>
                <w:sz w:val="18"/>
                <w:szCs w:val="18"/>
                <w:lang w:bidi="ru-RU"/>
              </w:rPr>
              <w:t xml:space="preserve"> сметной стоимости  ремонтных работ двора детского сада села </w:t>
            </w:r>
            <w:proofErr w:type="spellStart"/>
            <w:r w:rsidRPr="00916235">
              <w:rPr>
                <w:rFonts w:ascii="Sylfaen" w:hAnsi="Sylfaen" w:cs="Times New Roman"/>
                <w:sz w:val="18"/>
                <w:szCs w:val="18"/>
                <w:lang w:bidi="ru-RU"/>
              </w:rPr>
              <w:t>Джрарби</w:t>
            </w:r>
            <w:proofErr w:type="spellEnd"/>
            <w:r w:rsidRPr="00916235">
              <w:rPr>
                <w:rFonts w:ascii="Sylfaen" w:hAnsi="Sylfaen" w:cs="Times New Roman"/>
                <w:sz w:val="18"/>
                <w:szCs w:val="18"/>
                <w:lang w:bidi="ru-RU"/>
              </w:rPr>
              <w:t>,</w:t>
            </w:r>
            <w:r w:rsidRPr="00916235">
              <w:rPr>
                <w:rStyle w:val="y2iqfc"/>
                <w:rFonts w:ascii="inherit" w:hAnsi="inherit"/>
                <w:color w:val="202124"/>
                <w:sz w:val="18"/>
                <w:szCs w:val="18"/>
              </w:rPr>
              <w:t xml:space="preserve"> </w:t>
            </w:r>
            <w:r w:rsidRPr="00916235">
              <w:rPr>
                <w:rFonts w:ascii="Sylfaen" w:hAnsi="Sylfaen"/>
                <w:sz w:val="18"/>
                <w:szCs w:val="18"/>
              </w:rPr>
              <w:t xml:space="preserve"> </w:t>
            </w:r>
            <w:proofErr w:type="spellStart"/>
            <w:r w:rsidRPr="00916235">
              <w:rPr>
                <w:rFonts w:ascii="Sylfaen" w:hAnsi="Sylfaen"/>
                <w:sz w:val="18"/>
                <w:szCs w:val="18"/>
              </w:rPr>
              <w:t>Армавирско</w:t>
            </w:r>
            <w:r w:rsidRPr="00916235">
              <w:rPr>
                <w:rFonts w:ascii="Sylfaen" w:hAnsi="Sylfaen" w:cs="Times New Roman"/>
                <w:sz w:val="18"/>
                <w:szCs w:val="18"/>
                <w:lang w:bidi="ru-RU"/>
              </w:rPr>
              <w:t>й</w:t>
            </w:r>
            <w:proofErr w:type="spellEnd"/>
            <w:r w:rsidRPr="00916235">
              <w:rPr>
                <w:rFonts w:ascii="Sylfaen" w:hAnsi="Sylfaen" w:cs="Times New Roman"/>
                <w:sz w:val="18"/>
                <w:szCs w:val="18"/>
                <w:lang w:bidi="ru-RU"/>
              </w:rPr>
              <w:t xml:space="preserve"> </w:t>
            </w:r>
            <w:r w:rsidRPr="00916235">
              <w:rPr>
                <w:rFonts w:ascii="Sylfaen" w:hAnsi="Sylfaen"/>
                <w:sz w:val="18"/>
                <w:szCs w:val="18"/>
              </w:rPr>
              <w:t>области</w:t>
            </w:r>
            <w:r w:rsidRPr="00916235">
              <w:rPr>
                <w:rFonts w:ascii="Sylfaen" w:hAnsi="Sylfaen" w:cs="Times New Roman"/>
                <w:sz w:val="18"/>
                <w:szCs w:val="18"/>
                <w:lang w:bidi="ru-RU"/>
              </w:rPr>
              <w:t>, РА</w:t>
            </w:r>
          </w:p>
        </w:tc>
        <w:tc>
          <w:tcPr>
            <w:tcW w:w="708" w:type="dxa"/>
            <w:vAlign w:val="center"/>
          </w:tcPr>
          <w:p w:rsidR="00916235" w:rsidRPr="00916235" w:rsidRDefault="00916235" w:rsidP="00C70A24">
            <w:pPr>
              <w:jc w:val="center"/>
              <w:rPr>
                <w:sz w:val="18"/>
                <w:szCs w:val="18"/>
              </w:rPr>
            </w:pPr>
            <w:proofErr w:type="spellStart"/>
            <w:r w:rsidRPr="00916235">
              <w:rPr>
                <w:rFonts w:ascii="Sylfaen" w:hAnsi="Sylfaen"/>
                <w:sz w:val="18"/>
                <w:szCs w:val="18"/>
                <w:lang w:val="en-US"/>
              </w:rPr>
              <w:t>драм</w:t>
            </w:r>
            <w:proofErr w:type="spellEnd"/>
          </w:p>
        </w:tc>
        <w:tc>
          <w:tcPr>
            <w:tcW w:w="709" w:type="dxa"/>
            <w:vAlign w:val="center"/>
          </w:tcPr>
          <w:p w:rsidR="00916235" w:rsidRPr="00916235" w:rsidRDefault="00916235" w:rsidP="00086352">
            <w:pPr>
              <w:widowControl w:val="0"/>
              <w:spacing w:after="120"/>
              <w:jc w:val="center"/>
              <w:rPr>
                <w:rFonts w:ascii="Sylfaen" w:hAnsi="Sylfaen"/>
                <w:sz w:val="18"/>
                <w:szCs w:val="18"/>
              </w:rPr>
            </w:pPr>
          </w:p>
        </w:tc>
        <w:tc>
          <w:tcPr>
            <w:tcW w:w="851" w:type="dxa"/>
            <w:vAlign w:val="center"/>
          </w:tcPr>
          <w:p w:rsidR="00916235" w:rsidRPr="00916235" w:rsidRDefault="00916235" w:rsidP="00C70A24">
            <w:pPr>
              <w:jc w:val="center"/>
              <w:rPr>
                <w:sz w:val="18"/>
                <w:szCs w:val="18"/>
              </w:rPr>
            </w:pPr>
            <w:r w:rsidRPr="00916235">
              <w:rPr>
                <w:rFonts w:ascii="Sylfaen" w:hAnsi="Sylfaen"/>
                <w:sz w:val="18"/>
                <w:szCs w:val="18"/>
                <w:lang w:val="en-US"/>
              </w:rPr>
              <w:t>1</w:t>
            </w:r>
          </w:p>
        </w:tc>
        <w:tc>
          <w:tcPr>
            <w:tcW w:w="1134" w:type="dxa"/>
          </w:tcPr>
          <w:p w:rsidR="00916235" w:rsidRPr="00916235" w:rsidRDefault="00916235" w:rsidP="00C70A24">
            <w:pPr>
              <w:rPr>
                <w:sz w:val="18"/>
                <w:szCs w:val="18"/>
              </w:rPr>
            </w:pPr>
            <w:proofErr w:type="spellStart"/>
            <w:r w:rsidRPr="00916235">
              <w:rPr>
                <w:rFonts w:ascii="Sylfaen" w:hAnsi="Sylfaen"/>
                <w:color w:val="000000" w:themeColor="text1"/>
                <w:sz w:val="18"/>
                <w:szCs w:val="18"/>
              </w:rPr>
              <w:t>Армавирская</w:t>
            </w:r>
            <w:proofErr w:type="spellEnd"/>
            <w:r w:rsidRPr="00916235">
              <w:rPr>
                <w:rFonts w:ascii="Sylfaen" w:hAnsi="Sylfaen"/>
                <w:color w:val="000000" w:themeColor="text1"/>
                <w:sz w:val="18"/>
                <w:szCs w:val="18"/>
              </w:rPr>
              <w:t xml:space="preserve"> область, община Аракс</w:t>
            </w:r>
            <w:r w:rsidRPr="00916235">
              <w:rPr>
                <w:rFonts w:ascii="Sylfaen" w:hAnsi="Sylfaen"/>
                <w:sz w:val="18"/>
                <w:szCs w:val="18"/>
              </w:rPr>
              <w:t xml:space="preserve"> село </w:t>
            </w:r>
            <w:proofErr w:type="spellStart"/>
            <w:r w:rsidRPr="00916235">
              <w:rPr>
                <w:rFonts w:ascii="Sylfaen" w:hAnsi="Sylfaen"/>
                <w:sz w:val="18"/>
                <w:szCs w:val="18"/>
              </w:rPr>
              <w:t>Джрарби</w:t>
            </w:r>
            <w:proofErr w:type="spellEnd"/>
            <w:r w:rsidRPr="00916235">
              <w:rPr>
                <w:rFonts w:ascii="Sylfaen" w:hAnsi="Sylfaen"/>
                <w:sz w:val="18"/>
                <w:szCs w:val="18"/>
              </w:rPr>
              <w:t xml:space="preserve"> </w:t>
            </w:r>
            <w:r w:rsidRPr="00916235">
              <w:rPr>
                <w:rFonts w:ascii="Sylfaen" w:hAnsi="Sylfaen"/>
                <w:i/>
                <w:sz w:val="18"/>
                <w:szCs w:val="18"/>
              </w:rPr>
              <w:t xml:space="preserve"> </w:t>
            </w:r>
          </w:p>
        </w:tc>
        <w:tc>
          <w:tcPr>
            <w:tcW w:w="1497" w:type="dxa"/>
          </w:tcPr>
          <w:p w:rsidR="00916235" w:rsidRDefault="00916235">
            <w:r w:rsidRPr="008F30AE">
              <w:rPr>
                <w:rStyle w:val="y2iqfc"/>
                <w:rFonts w:ascii="inherit" w:hAnsi="inherit"/>
                <w:color w:val="202124"/>
                <w:sz w:val="20"/>
                <w:szCs w:val="20"/>
              </w:rPr>
              <w:t>В течение 10 рабочих дней со дня вступления в силу договора между сторонами</w:t>
            </w:r>
          </w:p>
        </w:tc>
      </w:tr>
      <w:tr w:rsidR="00916235" w:rsidRPr="00916235" w:rsidTr="00C70A24">
        <w:trPr>
          <w:trHeight w:val="277"/>
          <w:jc w:val="center"/>
        </w:trPr>
        <w:tc>
          <w:tcPr>
            <w:tcW w:w="676" w:type="dxa"/>
            <w:vAlign w:val="center"/>
          </w:tcPr>
          <w:p w:rsidR="00916235" w:rsidRPr="00916235" w:rsidRDefault="00916235" w:rsidP="00086352">
            <w:pPr>
              <w:widowControl w:val="0"/>
              <w:jc w:val="center"/>
              <w:rPr>
                <w:rFonts w:ascii="Sylfaen" w:hAnsi="Sylfaen"/>
                <w:sz w:val="18"/>
                <w:szCs w:val="18"/>
                <w:lang w:val="en-US"/>
              </w:rPr>
            </w:pPr>
            <w:r w:rsidRPr="00916235">
              <w:rPr>
                <w:rFonts w:ascii="Sylfaen" w:hAnsi="Sylfaen"/>
                <w:sz w:val="18"/>
                <w:szCs w:val="18"/>
                <w:lang w:val="en-US"/>
              </w:rPr>
              <w:t>3</w:t>
            </w:r>
          </w:p>
        </w:tc>
        <w:tc>
          <w:tcPr>
            <w:tcW w:w="1560" w:type="dxa"/>
            <w:vAlign w:val="center"/>
          </w:tcPr>
          <w:p w:rsidR="00916235" w:rsidRPr="00916235" w:rsidRDefault="00916235" w:rsidP="00086352">
            <w:pPr>
              <w:widowControl w:val="0"/>
              <w:spacing w:after="120"/>
              <w:jc w:val="center"/>
              <w:rPr>
                <w:rFonts w:ascii="GHEA Grapalat" w:hAnsi="GHEA Grapalat"/>
                <w:b/>
                <w:bCs/>
                <w:i/>
                <w:iCs/>
                <w:sz w:val="18"/>
                <w:szCs w:val="18"/>
                <w:lang w:val="en-US"/>
              </w:rPr>
            </w:pPr>
            <w:r w:rsidRPr="00916235">
              <w:rPr>
                <w:rFonts w:ascii="GHEA Grapalat" w:hAnsi="GHEA Grapalat"/>
                <w:b/>
                <w:bCs/>
                <w:i/>
                <w:iCs/>
                <w:sz w:val="18"/>
                <w:szCs w:val="18"/>
              </w:rPr>
              <w:t>71241200</w:t>
            </w:r>
            <w:r w:rsidRPr="00916235">
              <w:rPr>
                <w:rFonts w:ascii="GHEA Grapalat" w:hAnsi="GHEA Grapalat"/>
                <w:b/>
                <w:bCs/>
                <w:i/>
                <w:iCs/>
                <w:sz w:val="18"/>
                <w:szCs w:val="18"/>
                <w:lang w:val="en-US"/>
              </w:rPr>
              <w:t>/3</w:t>
            </w:r>
          </w:p>
        </w:tc>
        <w:tc>
          <w:tcPr>
            <w:tcW w:w="3969" w:type="dxa"/>
            <w:vAlign w:val="center"/>
          </w:tcPr>
          <w:p w:rsidR="00916235" w:rsidRPr="00916235" w:rsidRDefault="00916235"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r w:rsidRPr="00916235">
              <w:rPr>
                <w:rFonts w:ascii="Sylfaen" w:hAnsi="Sylfaen"/>
                <w:sz w:val="18"/>
                <w:szCs w:val="18"/>
              </w:rPr>
              <w:t xml:space="preserve">Услуга по экспертизе  на разработку проектно-сметной документации и сметной стоимости работ по благоустройству двора детского сада села </w:t>
            </w:r>
            <w:proofErr w:type="spellStart"/>
            <w:r w:rsidRPr="00916235">
              <w:rPr>
                <w:rFonts w:ascii="Sylfaen" w:hAnsi="Sylfaen"/>
                <w:sz w:val="18"/>
                <w:szCs w:val="18"/>
              </w:rPr>
              <w:t>Мецамор</w:t>
            </w:r>
            <w:proofErr w:type="spellEnd"/>
            <w:r w:rsidRPr="00916235">
              <w:rPr>
                <w:rFonts w:ascii="Sylfaen" w:hAnsi="Sylfaen"/>
                <w:sz w:val="18"/>
                <w:szCs w:val="18"/>
              </w:rPr>
              <w:t xml:space="preserve">, </w:t>
            </w:r>
            <w:proofErr w:type="spellStart"/>
            <w:r w:rsidRPr="00916235">
              <w:rPr>
                <w:rFonts w:ascii="Sylfaen" w:hAnsi="Sylfaen"/>
                <w:sz w:val="18"/>
                <w:szCs w:val="18"/>
              </w:rPr>
              <w:t>Армавирской</w:t>
            </w:r>
            <w:proofErr w:type="spellEnd"/>
            <w:r w:rsidRPr="00916235">
              <w:rPr>
                <w:rFonts w:ascii="Sylfaen" w:hAnsi="Sylfaen"/>
                <w:sz w:val="18"/>
                <w:szCs w:val="18"/>
              </w:rPr>
              <w:t xml:space="preserve"> области, РА </w:t>
            </w:r>
          </w:p>
        </w:tc>
        <w:tc>
          <w:tcPr>
            <w:tcW w:w="708" w:type="dxa"/>
            <w:vAlign w:val="center"/>
          </w:tcPr>
          <w:p w:rsidR="00916235" w:rsidRPr="00916235" w:rsidRDefault="00916235" w:rsidP="00C70A24">
            <w:pPr>
              <w:jc w:val="center"/>
              <w:rPr>
                <w:sz w:val="18"/>
                <w:szCs w:val="18"/>
              </w:rPr>
            </w:pPr>
            <w:proofErr w:type="spellStart"/>
            <w:r w:rsidRPr="00916235">
              <w:rPr>
                <w:rFonts w:ascii="Sylfaen" w:hAnsi="Sylfaen"/>
                <w:sz w:val="18"/>
                <w:szCs w:val="18"/>
                <w:lang w:val="en-US"/>
              </w:rPr>
              <w:t>драм</w:t>
            </w:r>
            <w:proofErr w:type="spellEnd"/>
          </w:p>
        </w:tc>
        <w:tc>
          <w:tcPr>
            <w:tcW w:w="709" w:type="dxa"/>
            <w:vAlign w:val="center"/>
          </w:tcPr>
          <w:p w:rsidR="00916235" w:rsidRPr="00916235" w:rsidRDefault="00916235" w:rsidP="00086352">
            <w:pPr>
              <w:widowControl w:val="0"/>
              <w:spacing w:after="120"/>
              <w:jc w:val="center"/>
              <w:rPr>
                <w:rFonts w:ascii="Sylfaen" w:hAnsi="Sylfaen"/>
                <w:sz w:val="18"/>
                <w:szCs w:val="18"/>
              </w:rPr>
            </w:pPr>
          </w:p>
        </w:tc>
        <w:tc>
          <w:tcPr>
            <w:tcW w:w="851" w:type="dxa"/>
            <w:vAlign w:val="center"/>
          </w:tcPr>
          <w:p w:rsidR="00916235" w:rsidRPr="00916235" w:rsidRDefault="00916235" w:rsidP="00C70A24">
            <w:pPr>
              <w:jc w:val="center"/>
              <w:rPr>
                <w:sz w:val="18"/>
                <w:szCs w:val="18"/>
              </w:rPr>
            </w:pPr>
            <w:r w:rsidRPr="00916235">
              <w:rPr>
                <w:rFonts w:ascii="Sylfaen" w:hAnsi="Sylfaen"/>
                <w:sz w:val="18"/>
                <w:szCs w:val="18"/>
                <w:lang w:val="en-US"/>
              </w:rPr>
              <w:t>1</w:t>
            </w:r>
          </w:p>
        </w:tc>
        <w:tc>
          <w:tcPr>
            <w:tcW w:w="1134" w:type="dxa"/>
          </w:tcPr>
          <w:p w:rsidR="00916235" w:rsidRPr="00916235" w:rsidRDefault="00916235" w:rsidP="00916235">
            <w:pPr>
              <w:rPr>
                <w:sz w:val="18"/>
                <w:szCs w:val="18"/>
              </w:rPr>
            </w:pPr>
            <w:proofErr w:type="spellStart"/>
            <w:r w:rsidRPr="00916235">
              <w:rPr>
                <w:rFonts w:ascii="Sylfaen" w:hAnsi="Sylfaen"/>
                <w:color w:val="000000" w:themeColor="text1"/>
                <w:sz w:val="18"/>
                <w:szCs w:val="18"/>
              </w:rPr>
              <w:t>Армавирская</w:t>
            </w:r>
            <w:proofErr w:type="spellEnd"/>
            <w:r w:rsidRPr="00916235">
              <w:rPr>
                <w:rFonts w:ascii="Sylfaen" w:hAnsi="Sylfaen"/>
                <w:color w:val="000000" w:themeColor="text1"/>
                <w:sz w:val="18"/>
                <w:szCs w:val="18"/>
              </w:rPr>
              <w:t xml:space="preserve"> область, община Аракс</w:t>
            </w:r>
            <w:r w:rsidRPr="00916235">
              <w:rPr>
                <w:rFonts w:ascii="Sylfaen" w:hAnsi="Sylfaen"/>
                <w:sz w:val="18"/>
                <w:szCs w:val="18"/>
              </w:rPr>
              <w:t xml:space="preserve"> село </w:t>
            </w:r>
            <w:proofErr w:type="spellStart"/>
            <w:r w:rsidRPr="00916235">
              <w:rPr>
                <w:rFonts w:ascii="Sylfaen" w:hAnsi="Sylfaen"/>
                <w:sz w:val="18"/>
                <w:szCs w:val="18"/>
              </w:rPr>
              <w:t>Мецамор</w:t>
            </w:r>
            <w:proofErr w:type="spellEnd"/>
            <w:r w:rsidRPr="00916235">
              <w:rPr>
                <w:rFonts w:ascii="Sylfaen" w:hAnsi="Sylfaen"/>
                <w:sz w:val="18"/>
                <w:szCs w:val="18"/>
              </w:rPr>
              <w:t xml:space="preserve"> </w:t>
            </w:r>
            <w:r w:rsidRPr="00916235">
              <w:rPr>
                <w:rFonts w:ascii="Sylfaen" w:hAnsi="Sylfaen"/>
                <w:i/>
                <w:sz w:val="18"/>
                <w:szCs w:val="18"/>
              </w:rPr>
              <w:t xml:space="preserve"> </w:t>
            </w:r>
          </w:p>
        </w:tc>
        <w:tc>
          <w:tcPr>
            <w:tcW w:w="1497" w:type="dxa"/>
          </w:tcPr>
          <w:p w:rsidR="00916235" w:rsidRDefault="00916235">
            <w:r w:rsidRPr="008F30AE">
              <w:rPr>
                <w:rStyle w:val="y2iqfc"/>
                <w:rFonts w:ascii="inherit" w:hAnsi="inherit"/>
                <w:color w:val="202124"/>
                <w:sz w:val="20"/>
                <w:szCs w:val="20"/>
              </w:rPr>
              <w:t>В течение 10 рабочих дней со дня вступления в силу договора между сторонами</w:t>
            </w:r>
          </w:p>
        </w:tc>
      </w:tr>
      <w:tr w:rsidR="00916235" w:rsidRPr="00916235" w:rsidTr="00C70A24">
        <w:trPr>
          <w:trHeight w:val="277"/>
          <w:jc w:val="center"/>
        </w:trPr>
        <w:tc>
          <w:tcPr>
            <w:tcW w:w="676" w:type="dxa"/>
            <w:vAlign w:val="center"/>
          </w:tcPr>
          <w:p w:rsidR="00916235" w:rsidRPr="00916235" w:rsidRDefault="00916235" w:rsidP="00086352">
            <w:pPr>
              <w:widowControl w:val="0"/>
              <w:jc w:val="center"/>
              <w:rPr>
                <w:rFonts w:ascii="Sylfaen" w:hAnsi="Sylfaen"/>
                <w:sz w:val="18"/>
                <w:szCs w:val="18"/>
                <w:lang w:val="en-US"/>
              </w:rPr>
            </w:pPr>
            <w:r w:rsidRPr="00916235">
              <w:rPr>
                <w:rFonts w:ascii="Sylfaen" w:hAnsi="Sylfaen"/>
                <w:sz w:val="18"/>
                <w:szCs w:val="18"/>
                <w:lang w:val="en-US"/>
              </w:rPr>
              <w:t>4</w:t>
            </w:r>
          </w:p>
        </w:tc>
        <w:tc>
          <w:tcPr>
            <w:tcW w:w="1560" w:type="dxa"/>
            <w:vAlign w:val="center"/>
          </w:tcPr>
          <w:p w:rsidR="00916235" w:rsidRPr="00916235" w:rsidRDefault="00916235" w:rsidP="00086352">
            <w:pPr>
              <w:widowControl w:val="0"/>
              <w:spacing w:after="120"/>
              <w:jc w:val="center"/>
              <w:rPr>
                <w:rFonts w:ascii="GHEA Grapalat" w:hAnsi="GHEA Grapalat"/>
                <w:b/>
                <w:bCs/>
                <w:i/>
                <w:iCs/>
                <w:sz w:val="18"/>
                <w:szCs w:val="18"/>
                <w:lang w:val="en-US"/>
              </w:rPr>
            </w:pPr>
            <w:r w:rsidRPr="00916235">
              <w:rPr>
                <w:rFonts w:ascii="GHEA Grapalat" w:hAnsi="GHEA Grapalat"/>
                <w:b/>
                <w:bCs/>
                <w:i/>
                <w:iCs/>
                <w:sz w:val="18"/>
                <w:szCs w:val="18"/>
              </w:rPr>
              <w:t>71241200</w:t>
            </w:r>
            <w:r w:rsidRPr="00916235">
              <w:rPr>
                <w:rFonts w:ascii="GHEA Grapalat" w:hAnsi="GHEA Grapalat"/>
                <w:b/>
                <w:bCs/>
                <w:i/>
                <w:iCs/>
                <w:sz w:val="18"/>
                <w:szCs w:val="18"/>
                <w:lang w:val="en-US"/>
              </w:rPr>
              <w:t>/4</w:t>
            </w:r>
          </w:p>
        </w:tc>
        <w:tc>
          <w:tcPr>
            <w:tcW w:w="3969" w:type="dxa"/>
            <w:vAlign w:val="center"/>
          </w:tcPr>
          <w:p w:rsidR="00916235" w:rsidRPr="001D0B8F" w:rsidRDefault="00916235"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r w:rsidRPr="00916235">
              <w:rPr>
                <w:rFonts w:ascii="Sylfaen" w:hAnsi="Sylfaen"/>
                <w:sz w:val="18"/>
                <w:szCs w:val="18"/>
              </w:rPr>
              <w:t xml:space="preserve">Услуга по экспертизе  на разработку проектно-сметной документации и сметной стоимости </w:t>
            </w:r>
            <w:proofErr w:type="gramStart"/>
            <w:r w:rsidRPr="00916235">
              <w:rPr>
                <w:rFonts w:ascii="Sylfaen" w:hAnsi="Sylfaen"/>
                <w:sz w:val="18"/>
                <w:szCs w:val="18"/>
              </w:rPr>
              <w:t>строительства части системы питьевого водоснабжения поселка</w:t>
            </w:r>
            <w:proofErr w:type="gramEnd"/>
            <w:r w:rsidRPr="00916235">
              <w:rPr>
                <w:rFonts w:ascii="Sylfaen" w:hAnsi="Sylfaen"/>
                <w:sz w:val="18"/>
                <w:szCs w:val="18"/>
              </w:rPr>
              <w:t xml:space="preserve"> Гай </w:t>
            </w:r>
            <w:proofErr w:type="spellStart"/>
            <w:r w:rsidRPr="00916235">
              <w:rPr>
                <w:rFonts w:ascii="Sylfaen" w:hAnsi="Sylfaen"/>
                <w:sz w:val="18"/>
                <w:szCs w:val="18"/>
              </w:rPr>
              <w:t>Армавирской</w:t>
            </w:r>
            <w:proofErr w:type="spellEnd"/>
            <w:r w:rsidRPr="00916235">
              <w:rPr>
                <w:rFonts w:ascii="Sylfaen" w:hAnsi="Sylfaen"/>
                <w:sz w:val="18"/>
                <w:szCs w:val="18"/>
              </w:rPr>
              <w:t xml:space="preserve"> области РА.</w:t>
            </w:r>
          </w:p>
          <w:p w:rsidR="00916235" w:rsidRPr="00916235" w:rsidRDefault="00916235"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p>
        </w:tc>
        <w:tc>
          <w:tcPr>
            <w:tcW w:w="708" w:type="dxa"/>
            <w:vAlign w:val="center"/>
          </w:tcPr>
          <w:p w:rsidR="00916235" w:rsidRPr="00916235" w:rsidRDefault="00916235" w:rsidP="00C70A24">
            <w:pPr>
              <w:jc w:val="center"/>
              <w:rPr>
                <w:sz w:val="18"/>
                <w:szCs w:val="18"/>
              </w:rPr>
            </w:pPr>
            <w:proofErr w:type="spellStart"/>
            <w:r w:rsidRPr="00916235">
              <w:rPr>
                <w:rFonts w:ascii="Sylfaen" w:hAnsi="Sylfaen"/>
                <w:sz w:val="18"/>
                <w:szCs w:val="18"/>
                <w:lang w:val="en-US"/>
              </w:rPr>
              <w:t>драм</w:t>
            </w:r>
            <w:proofErr w:type="spellEnd"/>
          </w:p>
        </w:tc>
        <w:tc>
          <w:tcPr>
            <w:tcW w:w="709" w:type="dxa"/>
            <w:vAlign w:val="center"/>
          </w:tcPr>
          <w:p w:rsidR="00916235" w:rsidRPr="00916235" w:rsidRDefault="00916235" w:rsidP="00086352">
            <w:pPr>
              <w:widowControl w:val="0"/>
              <w:spacing w:after="120"/>
              <w:jc w:val="center"/>
              <w:rPr>
                <w:rFonts w:ascii="Sylfaen" w:hAnsi="Sylfaen"/>
                <w:sz w:val="18"/>
                <w:szCs w:val="18"/>
              </w:rPr>
            </w:pPr>
          </w:p>
        </w:tc>
        <w:tc>
          <w:tcPr>
            <w:tcW w:w="851" w:type="dxa"/>
            <w:vAlign w:val="center"/>
          </w:tcPr>
          <w:p w:rsidR="00916235" w:rsidRPr="00916235" w:rsidRDefault="00916235" w:rsidP="00C70A24">
            <w:pPr>
              <w:jc w:val="center"/>
              <w:rPr>
                <w:sz w:val="18"/>
                <w:szCs w:val="18"/>
              </w:rPr>
            </w:pPr>
            <w:r w:rsidRPr="00916235">
              <w:rPr>
                <w:rFonts w:ascii="Sylfaen" w:hAnsi="Sylfaen"/>
                <w:sz w:val="18"/>
                <w:szCs w:val="18"/>
                <w:lang w:val="en-US"/>
              </w:rPr>
              <w:t>1</w:t>
            </w:r>
          </w:p>
        </w:tc>
        <w:tc>
          <w:tcPr>
            <w:tcW w:w="1134" w:type="dxa"/>
          </w:tcPr>
          <w:p w:rsidR="00916235" w:rsidRPr="00916235" w:rsidRDefault="00916235" w:rsidP="00916235">
            <w:pPr>
              <w:rPr>
                <w:sz w:val="18"/>
                <w:szCs w:val="18"/>
              </w:rPr>
            </w:pPr>
            <w:proofErr w:type="spellStart"/>
            <w:r w:rsidRPr="00916235">
              <w:rPr>
                <w:rFonts w:ascii="Sylfaen" w:hAnsi="Sylfaen"/>
                <w:color w:val="000000" w:themeColor="text1"/>
                <w:sz w:val="18"/>
                <w:szCs w:val="18"/>
              </w:rPr>
              <w:t>Армавирская</w:t>
            </w:r>
            <w:proofErr w:type="spellEnd"/>
            <w:r w:rsidRPr="00916235">
              <w:rPr>
                <w:rFonts w:ascii="Sylfaen" w:hAnsi="Sylfaen"/>
                <w:color w:val="000000" w:themeColor="text1"/>
                <w:sz w:val="18"/>
                <w:szCs w:val="18"/>
              </w:rPr>
              <w:t xml:space="preserve"> область, община Аракс</w:t>
            </w:r>
            <w:r w:rsidRPr="00916235">
              <w:rPr>
                <w:rFonts w:ascii="Sylfaen" w:hAnsi="Sylfaen"/>
                <w:sz w:val="18"/>
                <w:szCs w:val="18"/>
              </w:rPr>
              <w:t xml:space="preserve"> село Гай </w:t>
            </w:r>
            <w:r w:rsidRPr="00916235">
              <w:rPr>
                <w:rFonts w:ascii="Sylfaen" w:hAnsi="Sylfaen"/>
                <w:i/>
                <w:sz w:val="18"/>
                <w:szCs w:val="18"/>
              </w:rPr>
              <w:t xml:space="preserve"> </w:t>
            </w:r>
          </w:p>
        </w:tc>
        <w:tc>
          <w:tcPr>
            <w:tcW w:w="1497" w:type="dxa"/>
          </w:tcPr>
          <w:p w:rsidR="00916235" w:rsidRDefault="00916235">
            <w:r w:rsidRPr="008F30AE">
              <w:rPr>
                <w:rStyle w:val="y2iqfc"/>
                <w:rFonts w:ascii="inherit" w:hAnsi="inherit"/>
                <w:color w:val="202124"/>
                <w:sz w:val="20"/>
                <w:szCs w:val="20"/>
              </w:rPr>
              <w:t>В течение 10 рабочих дней со дня вступления в силу договора между сторонами</w:t>
            </w:r>
          </w:p>
        </w:tc>
      </w:tr>
      <w:tr w:rsidR="00916235" w:rsidRPr="00916235" w:rsidTr="00C70A24">
        <w:trPr>
          <w:trHeight w:val="277"/>
          <w:jc w:val="center"/>
        </w:trPr>
        <w:tc>
          <w:tcPr>
            <w:tcW w:w="676" w:type="dxa"/>
            <w:vAlign w:val="center"/>
          </w:tcPr>
          <w:p w:rsidR="00916235" w:rsidRPr="00916235" w:rsidRDefault="00916235" w:rsidP="00086352">
            <w:pPr>
              <w:widowControl w:val="0"/>
              <w:jc w:val="center"/>
              <w:rPr>
                <w:rFonts w:ascii="Sylfaen" w:hAnsi="Sylfaen"/>
                <w:sz w:val="18"/>
                <w:szCs w:val="18"/>
                <w:lang w:val="en-US"/>
              </w:rPr>
            </w:pPr>
            <w:r w:rsidRPr="00916235">
              <w:rPr>
                <w:rFonts w:ascii="Sylfaen" w:hAnsi="Sylfaen"/>
                <w:sz w:val="18"/>
                <w:szCs w:val="18"/>
                <w:lang w:val="en-US"/>
              </w:rPr>
              <w:t>5</w:t>
            </w:r>
          </w:p>
        </w:tc>
        <w:tc>
          <w:tcPr>
            <w:tcW w:w="1560" w:type="dxa"/>
            <w:vAlign w:val="center"/>
          </w:tcPr>
          <w:p w:rsidR="00916235" w:rsidRPr="00916235" w:rsidRDefault="00916235" w:rsidP="00086352">
            <w:pPr>
              <w:widowControl w:val="0"/>
              <w:spacing w:after="120"/>
              <w:jc w:val="center"/>
              <w:rPr>
                <w:rFonts w:ascii="GHEA Grapalat" w:hAnsi="GHEA Grapalat"/>
                <w:b/>
                <w:bCs/>
                <w:i/>
                <w:iCs/>
                <w:sz w:val="18"/>
                <w:szCs w:val="18"/>
                <w:lang w:val="en-US"/>
              </w:rPr>
            </w:pPr>
            <w:r w:rsidRPr="00916235">
              <w:rPr>
                <w:rFonts w:ascii="GHEA Grapalat" w:hAnsi="GHEA Grapalat"/>
                <w:b/>
                <w:bCs/>
                <w:i/>
                <w:iCs/>
                <w:sz w:val="18"/>
                <w:szCs w:val="18"/>
              </w:rPr>
              <w:t>71241200</w:t>
            </w:r>
            <w:r w:rsidRPr="00916235">
              <w:rPr>
                <w:rFonts w:ascii="GHEA Grapalat" w:hAnsi="GHEA Grapalat"/>
                <w:b/>
                <w:bCs/>
                <w:i/>
                <w:iCs/>
                <w:sz w:val="18"/>
                <w:szCs w:val="18"/>
                <w:lang w:val="en-US"/>
              </w:rPr>
              <w:t>/5</w:t>
            </w:r>
          </w:p>
        </w:tc>
        <w:tc>
          <w:tcPr>
            <w:tcW w:w="3969" w:type="dxa"/>
            <w:vAlign w:val="center"/>
          </w:tcPr>
          <w:p w:rsidR="00916235" w:rsidRPr="00916235" w:rsidRDefault="00916235"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r w:rsidRPr="00916235">
              <w:rPr>
                <w:rFonts w:ascii="Sylfaen" w:hAnsi="Sylfaen"/>
                <w:sz w:val="18"/>
                <w:szCs w:val="18"/>
              </w:rPr>
              <w:t xml:space="preserve">Услуга по экспертизе  на разработку проектно-сметной документации и сметной стоимости строительства части дренажной системы села Гай </w:t>
            </w:r>
            <w:proofErr w:type="spellStart"/>
            <w:r w:rsidRPr="00916235">
              <w:rPr>
                <w:rFonts w:ascii="Sylfaen" w:hAnsi="Sylfaen"/>
                <w:sz w:val="18"/>
                <w:szCs w:val="18"/>
              </w:rPr>
              <w:t>Армавирской</w:t>
            </w:r>
            <w:proofErr w:type="spellEnd"/>
            <w:r w:rsidRPr="00916235">
              <w:rPr>
                <w:rFonts w:ascii="Sylfaen" w:hAnsi="Sylfaen"/>
                <w:sz w:val="18"/>
                <w:szCs w:val="18"/>
              </w:rPr>
              <w:t xml:space="preserve"> области РА.</w:t>
            </w:r>
          </w:p>
        </w:tc>
        <w:tc>
          <w:tcPr>
            <w:tcW w:w="708" w:type="dxa"/>
            <w:vAlign w:val="center"/>
          </w:tcPr>
          <w:p w:rsidR="00916235" w:rsidRPr="00916235" w:rsidRDefault="00916235" w:rsidP="00C70A24">
            <w:pPr>
              <w:jc w:val="center"/>
              <w:rPr>
                <w:sz w:val="18"/>
                <w:szCs w:val="18"/>
              </w:rPr>
            </w:pPr>
            <w:proofErr w:type="spellStart"/>
            <w:r w:rsidRPr="00916235">
              <w:rPr>
                <w:rFonts w:ascii="Sylfaen" w:hAnsi="Sylfaen"/>
                <w:sz w:val="18"/>
                <w:szCs w:val="18"/>
                <w:lang w:val="en-US"/>
              </w:rPr>
              <w:t>драм</w:t>
            </w:r>
            <w:proofErr w:type="spellEnd"/>
          </w:p>
        </w:tc>
        <w:tc>
          <w:tcPr>
            <w:tcW w:w="709" w:type="dxa"/>
            <w:vAlign w:val="center"/>
          </w:tcPr>
          <w:p w:rsidR="00916235" w:rsidRPr="00916235" w:rsidRDefault="00916235" w:rsidP="00086352">
            <w:pPr>
              <w:widowControl w:val="0"/>
              <w:spacing w:after="120"/>
              <w:jc w:val="center"/>
              <w:rPr>
                <w:rFonts w:ascii="Sylfaen" w:hAnsi="Sylfaen"/>
                <w:sz w:val="18"/>
                <w:szCs w:val="18"/>
              </w:rPr>
            </w:pPr>
          </w:p>
        </w:tc>
        <w:tc>
          <w:tcPr>
            <w:tcW w:w="851" w:type="dxa"/>
            <w:vAlign w:val="center"/>
          </w:tcPr>
          <w:p w:rsidR="00916235" w:rsidRPr="00916235" w:rsidRDefault="00916235" w:rsidP="00C70A24">
            <w:pPr>
              <w:jc w:val="center"/>
              <w:rPr>
                <w:sz w:val="18"/>
                <w:szCs w:val="18"/>
              </w:rPr>
            </w:pPr>
            <w:r w:rsidRPr="00916235">
              <w:rPr>
                <w:rFonts w:ascii="Sylfaen" w:hAnsi="Sylfaen"/>
                <w:sz w:val="18"/>
                <w:szCs w:val="18"/>
                <w:lang w:val="en-US"/>
              </w:rPr>
              <w:t>1</w:t>
            </w:r>
          </w:p>
        </w:tc>
        <w:tc>
          <w:tcPr>
            <w:tcW w:w="1134" w:type="dxa"/>
          </w:tcPr>
          <w:p w:rsidR="00916235" w:rsidRPr="00916235" w:rsidRDefault="00916235">
            <w:pPr>
              <w:rPr>
                <w:sz w:val="18"/>
                <w:szCs w:val="18"/>
              </w:rPr>
            </w:pPr>
            <w:proofErr w:type="spellStart"/>
            <w:r w:rsidRPr="00916235">
              <w:rPr>
                <w:rFonts w:ascii="Sylfaen" w:hAnsi="Sylfaen"/>
                <w:color w:val="000000" w:themeColor="text1"/>
                <w:sz w:val="18"/>
                <w:szCs w:val="18"/>
              </w:rPr>
              <w:t>Армавирская</w:t>
            </w:r>
            <w:proofErr w:type="spellEnd"/>
            <w:r w:rsidRPr="00916235">
              <w:rPr>
                <w:rFonts w:ascii="Sylfaen" w:hAnsi="Sylfaen"/>
                <w:color w:val="000000" w:themeColor="text1"/>
                <w:sz w:val="18"/>
                <w:szCs w:val="18"/>
              </w:rPr>
              <w:t xml:space="preserve"> область, община Аракс</w:t>
            </w:r>
            <w:r w:rsidRPr="00916235">
              <w:rPr>
                <w:rFonts w:ascii="Sylfaen" w:hAnsi="Sylfaen"/>
                <w:sz w:val="18"/>
                <w:szCs w:val="18"/>
              </w:rPr>
              <w:t xml:space="preserve"> село Гай </w:t>
            </w:r>
            <w:r w:rsidRPr="00916235">
              <w:rPr>
                <w:rFonts w:ascii="Sylfaen" w:hAnsi="Sylfaen"/>
                <w:i/>
                <w:sz w:val="18"/>
                <w:szCs w:val="18"/>
              </w:rPr>
              <w:t xml:space="preserve"> </w:t>
            </w:r>
          </w:p>
        </w:tc>
        <w:tc>
          <w:tcPr>
            <w:tcW w:w="1497" w:type="dxa"/>
          </w:tcPr>
          <w:p w:rsidR="00916235" w:rsidRDefault="00916235">
            <w:r w:rsidRPr="008F30AE">
              <w:rPr>
                <w:rStyle w:val="y2iqfc"/>
                <w:rFonts w:ascii="inherit" w:hAnsi="inherit"/>
                <w:color w:val="202124"/>
                <w:sz w:val="20"/>
                <w:szCs w:val="20"/>
              </w:rPr>
              <w:t>В течение 10 рабочих дней со дня вступления в силу договора между сторонами</w:t>
            </w:r>
          </w:p>
        </w:tc>
      </w:tr>
      <w:tr w:rsidR="00916235" w:rsidRPr="00916235" w:rsidTr="00C70A24">
        <w:trPr>
          <w:trHeight w:val="277"/>
          <w:jc w:val="center"/>
        </w:trPr>
        <w:tc>
          <w:tcPr>
            <w:tcW w:w="676" w:type="dxa"/>
            <w:vAlign w:val="center"/>
          </w:tcPr>
          <w:p w:rsidR="00916235" w:rsidRPr="00916235" w:rsidRDefault="00916235" w:rsidP="00086352">
            <w:pPr>
              <w:widowControl w:val="0"/>
              <w:jc w:val="center"/>
              <w:rPr>
                <w:rFonts w:ascii="Sylfaen" w:hAnsi="Sylfaen"/>
                <w:sz w:val="18"/>
                <w:szCs w:val="18"/>
                <w:lang w:val="en-US"/>
              </w:rPr>
            </w:pPr>
            <w:r w:rsidRPr="00916235">
              <w:rPr>
                <w:rFonts w:ascii="Sylfaen" w:hAnsi="Sylfaen"/>
                <w:sz w:val="18"/>
                <w:szCs w:val="18"/>
                <w:lang w:val="en-US"/>
              </w:rPr>
              <w:t>6</w:t>
            </w:r>
          </w:p>
        </w:tc>
        <w:tc>
          <w:tcPr>
            <w:tcW w:w="1560" w:type="dxa"/>
            <w:vAlign w:val="center"/>
          </w:tcPr>
          <w:p w:rsidR="00916235" w:rsidRPr="00916235" w:rsidRDefault="00916235" w:rsidP="00086352">
            <w:pPr>
              <w:widowControl w:val="0"/>
              <w:spacing w:after="120"/>
              <w:jc w:val="center"/>
              <w:rPr>
                <w:rFonts w:ascii="GHEA Grapalat" w:hAnsi="GHEA Grapalat"/>
                <w:b/>
                <w:bCs/>
                <w:i/>
                <w:iCs/>
                <w:sz w:val="18"/>
                <w:szCs w:val="18"/>
                <w:lang w:val="en-US"/>
              </w:rPr>
            </w:pPr>
            <w:r w:rsidRPr="00916235">
              <w:rPr>
                <w:rFonts w:ascii="GHEA Grapalat" w:hAnsi="GHEA Grapalat"/>
                <w:b/>
                <w:bCs/>
                <w:i/>
                <w:iCs/>
                <w:sz w:val="18"/>
                <w:szCs w:val="18"/>
              </w:rPr>
              <w:t>71241200</w:t>
            </w:r>
            <w:r w:rsidRPr="00916235">
              <w:rPr>
                <w:rFonts w:ascii="GHEA Grapalat" w:hAnsi="GHEA Grapalat"/>
                <w:b/>
                <w:bCs/>
                <w:i/>
                <w:iCs/>
                <w:sz w:val="18"/>
                <w:szCs w:val="18"/>
                <w:lang w:val="en-US"/>
              </w:rPr>
              <w:t>/6</w:t>
            </w:r>
          </w:p>
        </w:tc>
        <w:tc>
          <w:tcPr>
            <w:tcW w:w="3969" w:type="dxa"/>
            <w:vAlign w:val="center"/>
          </w:tcPr>
          <w:p w:rsidR="00916235" w:rsidRPr="00916235" w:rsidRDefault="00916235" w:rsidP="00710D52">
            <w:pPr>
              <w:pStyle w:val="HTML"/>
              <w:shd w:val="clear" w:color="auto" w:fill="F8F9FA"/>
              <w:rPr>
                <w:rFonts w:ascii="Sylfaen" w:hAnsi="Sylfaen" w:cs="Times New Roman"/>
                <w:sz w:val="18"/>
                <w:szCs w:val="18"/>
                <w:lang w:bidi="ru-RU"/>
              </w:rPr>
            </w:pPr>
            <w:r w:rsidRPr="00916235">
              <w:rPr>
                <w:rFonts w:ascii="Sylfaen" w:hAnsi="Sylfaen" w:cs="Times New Roman"/>
                <w:sz w:val="18"/>
                <w:szCs w:val="18"/>
                <w:lang w:bidi="ru-RU"/>
              </w:rPr>
              <w:t xml:space="preserve">Услуга по экспертизе  на разработку проектно-сметной документации и сметной стоимости с реконструкции участка питьевого </w:t>
            </w:r>
            <w:r w:rsidRPr="00916235">
              <w:rPr>
                <w:rFonts w:ascii="Sylfaen" w:hAnsi="Sylfaen" w:cs="Times New Roman"/>
                <w:sz w:val="18"/>
                <w:szCs w:val="18"/>
                <w:lang w:bidi="ru-RU"/>
              </w:rPr>
              <w:lastRenderedPageBreak/>
              <w:t xml:space="preserve">водоснабжения в поселке </w:t>
            </w:r>
            <w:proofErr w:type="spellStart"/>
            <w:r w:rsidRPr="00916235">
              <w:rPr>
                <w:rFonts w:ascii="Sylfaen" w:hAnsi="Sylfaen" w:cs="Times New Roman"/>
                <w:sz w:val="18"/>
                <w:szCs w:val="18"/>
                <w:lang w:bidi="ru-RU"/>
              </w:rPr>
              <w:t>Аракс</w:t>
            </w:r>
            <w:proofErr w:type="gramStart"/>
            <w:r w:rsidRPr="00916235">
              <w:rPr>
                <w:rFonts w:ascii="Sylfaen" w:hAnsi="Sylfaen" w:cs="Times New Roman"/>
                <w:sz w:val="18"/>
                <w:szCs w:val="18"/>
                <w:lang w:bidi="ru-RU"/>
              </w:rPr>
              <w:t>,А</w:t>
            </w:r>
            <w:proofErr w:type="gramEnd"/>
            <w:r w:rsidRPr="00916235">
              <w:rPr>
                <w:rFonts w:ascii="Sylfaen" w:hAnsi="Sylfaen" w:cs="Times New Roman"/>
                <w:sz w:val="18"/>
                <w:szCs w:val="18"/>
                <w:lang w:bidi="ru-RU"/>
              </w:rPr>
              <w:t>рмавирской</w:t>
            </w:r>
            <w:proofErr w:type="spellEnd"/>
            <w:r w:rsidRPr="00916235">
              <w:rPr>
                <w:rFonts w:ascii="Sylfaen" w:hAnsi="Sylfaen" w:cs="Times New Roman"/>
                <w:sz w:val="18"/>
                <w:szCs w:val="18"/>
                <w:lang w:bidi="ru-RU"/>
              </w:rPr>
              <w:t xml:space="preserve"> области РА.</w:t>
            </w:r>
          </w:p>
        </w:tc>
        <w:tc>
          <w:tcPr>
            <w:tcW w:w="708" w:type="dxa"/>
            <w:vAlign w:val="center"/>
          </w:tcPr>
          <w:p w:rsidR="00916235" w:rsidRPr="00916235" w:rsidRDefault="00916235" w:rsidP="00C70A24">
            <w:pPr>
              <w:jc w:val="center"/>
              <w:rPr>
                <w:sz w:val="18"/>
                <w:szCs w:val="18"/>
              </w:rPr>
            </w:pPr>
            <w:proofErr w:type="spellStart"/>
            <w:r w:rsidRPr="00916235">
              <w:rPr>
                <w:rFonts w:ascii="Sylfaen" w:hAnsi="Sylfaen"/>
                <w:sz w:val="18"/>
                <w:szCs w:val="18"/>
                <w:lang w:val="en-US"/>
              </w:rPr>
              <w:lastRenderedPageBreak/>
              <w:t>драм</w:t>
            </w:r>
            <w:proofErr w:type="spellEnd"/>
          </w:p>
        </w:tc>
        <w:tc>
          <w:tcPr>
            <w:tcW w:w="709" w:type="dxa"/>
            <w:vAlign w:val="center"/>
          </w:tcPr>
          <w:p w:rsidR="00916235" w:rsidRPr="00916235" w:rsidRDefault="00916235" w:rsidP="00086352">
            <w:pPr>
              <w:widowControl w:val="0"/>
              <w:spacing w:after="120"/>
              <w:jc w:val="center"/>
              <w:rPr>
                <w:rFonts w:ascii="Sylfaen" w:hAnsi="Sylfaen"/>
                <w:sz w:val="18"/>
                <w:szCs w:val="18"/>
              </w:rPr>
            </w:pPr>
          </w:p>
        </w:tc>
        <w:tc>
          <w:tcPr>
            <w:tcW w:w="851" w:type="dxa"/>
            <w:vAlign w:val="center"/>
          </w:tcPr>
          <w:p w:rsidR="00916235" w:rsidRPr="00916235" w:rsidRDefault="00916235" w:rsidP="00C70A24">
            <w:pPr>
              <w:jc w:val="center"/>
              <w:rPr>
                <w:sz w:val="18"/>
                <w:szCs w:val="18"/>
              </w:rPr>
            </w:pPr>
            <w:r w:rsidRPr="00916235">
              <w:rPr>
                <w:rFonts w:ascii="Sylfaen" w:hAnsi="Sylfaen"/>
                <w:sz w:val="18"/>
                <w:szCs w:val="18"/>
                <w:lang w:val="en-US"/>
              </w:rPr>
              <w:t>1</w:t>
            </w:r>
          </w:p>
        </w:tc>
        <w:tc>
          <w:tcPr>
            <w:tcW w:w="1134" w:type="dxa"/>
          </w:tcPr>
          <w:p w:rsidR="00916235" w:rsidRPr="00916235" w:rsidRDefault="00916235">
            <w:pPr>
              <w:rPr>
                <w:sz w:val="18"/>
                <w:szCs w:val="18"/>
              </w:rPr>
            </w:pPr>
            <w:proofErr w:type="spellStart"/>
            <w:r w:rsidRPr="00916235">
              <w:rPr>
                <w:rFonts w:ascii="Sylfaen" w:hAnsi="Sylfaen"/>
                <w:color w:val="000000" w:themeColor="text1"/>
                <w:sz w:val="18"/>
                <w:szCs w:val="18"/>
              </w:rPr>
              <w:t>Армавирская</w:t>
            </w:r>
            <w:proofErr w:type="spellEnd"/>
            <w:r w:rsidRPr="00916235">
              <w:rPr>
                <w:rFonts w:ascii="Sylfaen" w:hAnsi="Sylfaen"/>
                <w:color w:val="000000" w:themeColor="text1"/>
                <w:sz w:val="18"/>
                <w:szCs w:val="18"/>
              </w:rPr>
              <w:t xml:space="preserve"> область, община </w:t>
            </w:r>
            <w:r w:rsidRPr="00916235">
              <w:rPr>
                <w:rFonts w:ascii="Sylfaen" w:hAnsi="Sylfaen"/>
                <w:color w:val="000000" w:themeColor="text1"/>
                <w:sz w:val="18"/>
                <w:szCs w:val="18"/>
              </w:rPr>
              <w:lastRenderedPageBreak/>
              <w:t>Аракс</w:t>
            </w:r>
            <w:r w:rsidRPr="00916235">
              <w:rPr>
                <w:rFonts w:ascii="Sylfaen" w:hAnsi="Sylfaen"/>
                <w:sz w:val="18"/>
                <w:szCs w:val="18"/>
              </w:rPr>
              <w:t xml:space="preserve"> село Аракс </w:t>
            </w:r>
            <w:r w:rsidRPr="00916235">
              <w:rPr>
                <w:rFonts w:ascii="Sylfaen" w:hAnsi="Sylfaen"/>
                <w:i/>
                <w:sz w:val="18"/>
                <w:szCs w:val="18"/>
              </w:rPr>
              <w:t xml:space="preserve"> </w:t>
            </w:r>
          </w:p>
        </w:tc>
        <w:tc>
          <w:tcPr>
            <w:tcW w:w="1497" w:type="dxa"/>
          </w:tcPr>
          <w:p w:rsidR="00916235" w:rsidRDefault="00916235">
            <w:r w:rsidRPr="008F30AE">
              <w:rPr>
                <w:rStyle w:val="y2iqfc"/>
                <w:rFonts w:ascii="inherit" w:hAnsi="inherit"/>
                <w:color w:val="202124"/>
                <w:sz w:val="20"/>
                <w:szCs w:val="20"/>
              </w:rPr>
              <w:lastRenderedPageBreak/>
              <w:t xml:space="preserve">В течение 10 рабочих дней со дня </w:t>
            </w:r>
            <w:r w:rsidRPr="008F30AE">
              <w:rPr>
                <w:rStyle w:val="y2iqfc"/>
                <w:rFonts w:ascii="inherit" w:hAnsi="inherit"/>
                <w:color w:val="202124"/>
                <w:sz w:val="20"/>
                <w:szCs w:val="20"/>
              </w:rPr>
              <w:lastRenderedPageBreak/>
              <w:t>вступления в силу договора между сторонами</w:t>
            </w:r>
          </w:p>
        </w:tc>
      </w:tr>
      <w:tr w:rsidR="00916235" w:rsidRPr="00916235" w:rsidTr="00C70A24">
        <w:trPr>
          <w:trHeight w:val="277"/>
          <w:jc w:val="center"/>
        </w:trPr>
        <w:tc>
          <w:tcPr>
            <w:tcW w:w="676" w:type="dxa"/>
            <w:vAlign w:val="center"/>
          </w:tcPr>
          <w:p w:rsidR="00916235" w:rsidRPr="00916235" w:rsidRDefault="00916235" w:rsidP="00086352">
            <w:pPr>
              <w:widowControl w:val="0"/>
              <w:jc w:val="center"/>
              <w:rPr>
                <w:rFonts w:ascii="Sylfaen" w:hAnsi="Sylfaen"/>
                <w:sz w:val="18"/>
                <w:szCs w:val="18"/>
                <w:lang w:val="en-US"/>
              </w:rPr>
            </w:pPr>
            <w:r w:rsidRPr="00916235">
              <w:rPr>
                <w:rFonts w:ascii="Sylfaen" w:hAnsi="Sylfaen"/>
                <w:sz w:val="18"/>
                <w:szCs w:val="18"/>
                <w:lang w:val="en-US"/>
              </w:rPr>
              <w:lastRenderedPageBreak/>
              <w:t>7</w:t>
            </w:r>
          </w:p>
        </w:tc>
        <w:tc>
          <w:tcPr>
            <w:tcW w:w="1560" w:type="dxa"/>
            <w:vAlign w:val="center"/>
          </w:tcPr>
          <w:p w:rsidR="00916235" w:rsidRPr="00916235" w:rsidRDefault="00916235" w:rsidP="00086352">
            <w:pPr>
              <w:widowControl w:val="0"/>
              <w:spacing w:after="120"/>
              <w:jc w:val="center"/>
              <w:rPr>
                <w:rFonts w:ascii="GHEA Grapalat" w:hAnsi="GHEA Grapalat"/>
                <w:b/>
                <w:bCs/>
                <w:i/>
                <w:iCs/>
                <w:sz w:val="18"/>
                <w:szCs w:val="18"/>
                <w:lang w:val="en-US"/>
              </w:rPr>
            </w:pPr>
            <w:r w:rsidRPr="00916235">
              <w:rPr>
                <w:rFonts w:ascii="GHEA Grapalat" w:hAnsi="GHEA Grapalat"/>
                <w:b/>
                <w:bCs/>
                <w:i/>
                <w:iCs/>
                <w:sz w:val="18"/>
                <w:szCs w:val="18"/>
              </w:rPr>
              <w:t>71241200</w:t>
            </w:r>
            <w:r w:rsidRPr="00916235">
              <w:rPr>
                <w:rFonts w:ascii="GHEA Grapalat" w:hAnsi="GHEA Grapalat"/>
                <w:b/>
                <w:bCs/>
                <w:i/>
                <w:iCs/>
                <w:sz w:val="18"/>
                <w:szCs w:val="18"/>
                <w:lang w:val="en-US"/>
              </w:rPr>
              <w:t>/7</w:t>
            </w:r>
          </w:p>
        </w:tc>
        <w:tc>
          <w:tcPr>
            <w:tcW w:w="3969" w:type="dxa"/>
            <w:vAlign w:val="center"/>
          </w:tcPr>
          <w:p w:rsidR="00916235" w:rsidRPr="00916235" w:rsidRDefault="00916235" w:rsidP="00710D52">
            <w:pPr>
              <w:pStyle w:val="HTML"/>
              <w:shd w:val="clear" w:color="auto" w:fill="F8F9FA"/>
              <w:rPr>
                <w:rFonts w:ascii="Sylfaen" w:hAnsi="Sylfaen" w:cs="Times New Roman"/>
                <w:sz w:val="18"/>
                <w:szCs w:val="18"/>
                <w:lang w:bidi="ru-RU"/>
              </w:rPr>
            </w:pPr>
            <w:r w:rsidRPr="00916235">
              <w:rPr>
                <w:rFonts w:ascii="Sylfaen" w:hAnsi="Sylfaen" w:cs="Times New Roman"/>
                <w:sz w:val="18"/>
                <w:szCs w:val="18"/>
                <w:lang w:bidi="ru-RU"/>
              </w:rPr>
              <w:t>Услуга по экспертизе  на разработку проектно-сметной документации и сметной стоимости  ремонтных работ второго этажа дома культуры села Аракс</w:t>
            </w:r>
            <w:proofErr w:type="gramStart"/>
            <w:r w:rsidRPr="00916235">
              <w:rPr>
                <w:rFonts w:ascii="Sylfaen" w:hAnsi="Sylfaen" w:cs="Times New Roman"/>
                <w:sz w:val="18"/>
                <w:szCs w:val="18"/>
                <w:lang w:bidi="ru-RU"/>
              </w:rPr>
              <w:t xml:space="preserve"> ,</w:t>
            </w:r>
            <w:proofErr w:type="spellStart"/>
            <w:proofErr w:type="gramEnd"/>
            <w:r w:rsidRPr="00916235">
              <w:rPr>
                <w:rFonts w:ascii="Sylfaen" w:hAnsi="Sylfaen" w:cs="Times New Roman"/>
                <w:sz w:val="18"/>
                <w:szCs w:val="18"/>
                <w:lang w:bidi="ru-RU"/>
              </w:rPr>
              <w:t>Армавирской</w:t>
            </w:r>
            <w:proofErr w:type="spellEnd"/>
            <w:r w:rsidRPr="00916235">
              <w:rPr>
                <w:rFonts w:ascii="Sylfaen" w:hAnsi="Sylfaen" w:cs="Times New Roman"/>
                <w:sz w:val="18"/>
                <w:szCs w:val="18"/>
                <w:lang w:bidi="ru-RU"/>
              </w:rPr>
              <w:t xml:space="preserve"> области РА.</w:t>
            </w:r>
          </w:p>
        </w:tc>
        <w:tc>
          <w:tcPr>
            <w:tcW w:w="708" w:type="dxa"/>
            <w:vAlign w:val="center"/>
          </w:tcPr>
          <w:p w:rsidR="00916235" w:rsidRPr="00916235" w:rsidRDefault="00916235" w:rsidP="00C70A24">
            <w:pPr>
              <w:jc w:val="center"/>
              <w:rPr>
                <w:sz w:val="18"/>
                <w:szCs w:val="18"/>
              </w:rPr>
            </w:pPr>
            <w:proofErr w:type="spellStart"/>
            <w:r w:rsidRPr="00916235">
              <w:rPr>
                <w:rFonts w:ascii="Sylfaen" w:hAnsi="Sylfaen"/>
                <w:sz w:val="18"/>
                <w:szCs w:val="18"/>
                <w:lang w:val="en-US"/>
              </w:rPr>
              <w:t>драм</w:t>
            </w:r>
            <w:proofErr w:type="spellEnd"/>
          </w:p>
        </w:tc>
        <w:tc>
          <w:tcPr>
            <w:tcW w:w="709" w:type="dxa"/>
            <w:vAlign w:val="center"/>
          </w:tcPr>
          <w:p w:rsidR="00916235" w:rsidRPr="00916235" w:rsidRDefault="00916235" w:rsidP="00086352">
            <w:pPr>
              <w:widowControl w:val="0"/>
              <w:spacing w:after="120"/>
              <w:jc w:val="center"/>
              <w:rPr>
                <w:rFonts w:ascii="Sylfaen" w:hAnsi="Sylfaen"/>
                <w:sz w:val="18"/>
                <w:szCs w:val="18"/>
              </w:rPr>
            </w:pPr>
          </w:p>
        </w:tc>
        <w:tc>
          <w:tcPr>
            <w:tcW w:w="851" w:type="dxa"/>
            <w:vAlign w:val="center"/>
          </w:tcPr>
          <w:p w:rsidR="00916235" w:rsidRPr="00916235" w:rsidRDefault="00916235" w:rsidP="00C70A24">
            <w:pPr>
              <w:jc w:val="center"/>
              <w:rPr>
                <w:sz w:val="18"/>
                <w:szCs w:val="18"/>
              </w:rPr>
            </w:pPr>
            <w:r w:rsidRPr="00916235">
              <w:rPr>
                <w:rFonts w:ascii="Sylfaen" w:hAnsi="Sylfaen"/>
                <w:sz w:val="18"/>
                <w:szCs w:val="18"/>
                <w:lang w:val="en-US"/>
              </w:rPr>
              <w:t>1</w:t>
            </w:r>
          </w:p>
        </w:tc>
        <w:tc>
          <w:tcPr>
            <w:tcW w:w="1134" w:type="dxa"/>
          </w:tcPr>
          <w:p w:rsidR="00916235" w:rsidRPr="00916235" w:rsidRDefault="00916235">
            <w:pPr>
              <w:rPr>
                <w:sz w:val="18"/>
                <w:szCs w:val="18"/>
              </w:rPr>
            </w:pPr>
            <w:proofErr w:type="spellStart"/>
            <w:r w:rsidRPr="00916235">
              <w:rPr>
                <w:rFonts w:ascii="Sylfaen" w:hAnsi="Sylfaen"/>
                <w:color w:val="000000" w:themeColor="text1"/>
                <w:sz w:val="18"/>
                <w:szCs w:val="18"/>
              </w:rPr>
              <w:t>Армавирская</w:t>
            </w:r>
            <w:proofErr w:type="spellEnd"/>
            <w:r w:rsidRPr="00916235">
              <w:rPr>
                <w:rFonts w:ascii="Sylfaen" w:hAnsi="Sylfaen"/>
                <w:color w:val="000000" w:themeColor="text1"/>
                <w:sz w:val="18"/>
                <w:szCs w:val="18"/>
              </w:rPr>
              <w:t xml:space="preserve"> область, община Аракс</w:t>
            </w:r>
            <w:r w:rsidRPr="00916235">
              <w:rPr>
                <w:rFonts w:ascii="Sylfaen" w:hAnsi="Sylfaen"/>
                <w:sz w:val="18"/>
                <w:szCs w:val="18"/>
              </w:rPr>
              <w:t xml:space="preserve"> село Аракс </w:t>
            </w:r>
            <w:r w:rsidRPr="00916235">
              <w:rPr>
                <w:rFonts w:ascii="Sylfaen" w:hAnsi="Sylfaen"/>
                <w:i/>
                <w:sz w:val="18"/>
                <w:szCs w:val="18"/>
              </w:rPr>
              <w:t xml:space="preserve"> </w:t>
            </w:r>
          </w:p>
        </w:tc>
        <w:tc>
          <w:tcPr>
            <w:tcW w:w="1497" w:type="dxa"/>
          </w:tcPr>
          <w:p w:rsidR="00916235" w:rsidRDefault="00916235">
            <w:r w:rsidRPr="008F30AE">
              <w:rPr>
                <w:rStyle w:val="y2iqfc"/>
                <w:rFonts w:ascii="inherit" w:hAnsi="inherit"/>
                <w:color w:val="202124"/>
                <w:sz w:val="20"/>
                <w:szCs w:val="20"/>
              </w:rPr>
              <w:t>В течение 10 рабочих дней со дня вступления в силу договора между сторонами</w:t>
            </w:r>
          </w:p>
        </w:tc>
      </w:tr>
    </w:tbl>
    <w:tbl>
      <w:tblPr>
        <w:tblpPr w:leftFromText="180" w:rightFromText="180" w:vertAnchor="text" w:horzAnchor="margin" w:tblpXSpec="right" w:tblpY="3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7"/>
      </w:tblGrid>
      <w:tr w:rsidR="00916235" w:rsidRPr="00CE21A0" w:rsidTr="005B2D01">
        <w:tc>
          <w:tcPr>
            <w:tcW w:w="5000" w:type="pct"/>
          </w:tcPr>
          <w:p w:rsidR="00916235" w:rsidRPr="00916235" w:rsidRDefault="00916235" w:rsidP="00145D34">
            <w:pPr>
              <w:pStyle w:val="HTML"/>
              <w:shd w:val="clear" w:color="auto" w:fill="F8F9FA"/>
              <w:rPr>
                <w:rFonts w:ascii="Sylfaen" w:hAnsi="Sylfaen" w:cs="Sylfaen"/>
              </w:rPr>
            </w:pPr>
            <w:r w:rsidRPr="00145D34">
              <w:rPr>
                <w:rFonts w:ascii="Sylfaen" w:hAnsi="Sylfaen" w:cs="Times New Roman"/>
                <w:b/>
                <w:lang w:bidi="ru-RU"/>
              </w:rPr>
              <w:t xml:space="preserve">    </w:t>
            </w:r>
            <w:r w:rsidR="006F56FF" w:rsidRPr="00145D34">
              <w:rPr>
                <w:rFonts w:ascii="Sylfaen" w:hAnsi="Sylfaen" w:cs="Times New Roman"/>
                <w:b/>
                <w:lang w:bidi="ru-RU"/>
              </w:rPr>
              <w:t xml:space="preserve"> Услуга по экспертизе  на разработку проектно-сметной документации и сметной стоимости  </w:t>
            </w:r>
            <w:r w:rsidRPr="00145D34">
              <w:rPr>
                <w:rFonts w:ascii="Sylfaen" w:hAnsi="Sylfaen" w:cs="Times New Roman"/>
                <w:b/>
                <w:lang w:bidi="ru-RU"/>
              </w:rPr>
              <w:t xml:space="preserve"> </w:t>
            </w:r>
            <w:r w:rsidR="005B2D01" w:rsidRPr="00145D34">
              <w:rPr>
                <w:rFonts w:ascii="Sylfaen" w:hAnsi="Sylfaen" w:cs="Times New Roman"/>
                <w:b/>
                <w:lang w:bidi="ru-RU"/>
              </w:rPr>
              <w:t xml:space="preserve">для нужд </w:t>
            </w:r>
            <w:r w:rsidR="005B2D01" w:rsidRPr="00145D34">
              <w:rPr>
                <w:rFonts w:ascii="inherit" w:hAnsi="inherit"/>
                <w:b/>
                <w:color w:val="202124"/>
              </w:rPr>
              <w:t xml:space="preserve"> общины  Аракс </w:t>
            </w:r>
            <w:proofErr w:type="spellStart"/>
            <w:r w:rsidR="005B2D01" w:rsidRPr="00145D34">
              <w:rPr>
                <w:rFonts w:ascii="inherit" w:hAnsi="inherit"/>
                <w:b/>
                <w:color w:val="202124"/>
              </w:rPr>
              <w:t>Армавирской</w:t>
            </w:r>
            <w:proofErr w:type="spellEnd"/>
            <w:r w:rsidR="005B2D01" w:rsidRPr="00145D34">
              <w:rPr>
                <w:rFonts w:ascii="inherit" w:hAnsi="inherit"/>
                <w:b/>
                <w:color w:val="202124"/>
              </w:rPr>
              <w:t xml:space="preserve"> области</w:t>
            </w:r>
            <w:r w:rsidR="006F56FF" w:rsidRPr="00145D34">
              <w:rPr>
                <w:rFonts w:ascii="Sylfaen" w:hAnsi="Sylfaen" w:cs="Times New Roman"/>
                <w:b/>
                <w:lang w:bidi="ru-RU"/>
              </w:rPr>
              <w:t xml:space="preserve"> </w:t>
            </w:r>
            <w:r w:rsidRPr="00145D34">
              <w:rPr>
                <w:rFonts w:ascii="Sylfaen" w:hAnsi="Sylfaen" w:cs="Times New Roman"/>
                <w:b/>
                <w:lang w:bidi="ru-RU"/>
              </w:rPr>
              <w:t xml:space="preserve"> РА</w:t>
            </w:r>
            <w:r w:rsidRPr="00916235">
              <w:rPr>
                <w:rFonts w:ascii="inherit" w:hAnsi="inherit"/>
                <w:color w:val="202124"/>
              </w:rPr>
              <w:t>.</w:t>
            </w:r>
          </w:p>
        </w:tc>
      </w:tr>
      <w:tr w:rsidR="00916235" w:rsidRPr="000F3A27" w:rsidTr="005B2D01">
        <w:trPr>
          <w:trHeight w:val="369"/>
        </w:trPr>
        <w:tc>
          <w:tcPr>
            <w:tcW w:w="5000" w:type="pct"/>
          </w:tcPr>
          <w:p w:rsidR="00916235" w:rsidRPr="00916235" w:rsidRDefault="00916235" w:rsidP="00710D52">
            <w:pPr>
              <w:pStyle w:val="HTML"/>
              <w:shd w:val="clear" w:color="auto" w:fill="F8F9FA"/>
              <w:rPr>
                <w:rFonts w:ascii="inherit" w:hAnsi="inherit"/>
                <w:color w:val="202124"/>
              </w:rPr>
            </w:pPr>
            <w:r w:rsidRPr="00916235">
              <w:rPr>
                <w:rStyle w:val="y2iqfc"/>
                <w:rFonts w:ascii="inherit" w:hAnsi="inherit"/>
                <w:color w:val="202124"/>
              </w:rPr>
              <w:t xml:space="preserve">Проектно-сметная документация должна быть подготовлена ​​в соответствии с требованиями, установленными нормативно-техническими документами и нормативными </w:t>
            </w:r>
            <w:proofErr w:type="spellStart"/>
            <w:r w:rsidRPr="00916235">
              <w:rPr>
                <w:rStyle w:val="y2iqfc"/>
                <w:rFonts w:ascii="inherit" w:hAnsi="inherit"/>
                <w:color w:val="202124"/>
              </w:rPr>
              <w:t>равовыми</w:t>
            </w:r>
            <w:proofErr w:type="spellEnd"/>
            <w:r w:rsidRPr="00916235">
              <w:rPr>
                <w:rStyle w:val="y2iqfc"/>
                <w:rFonts w:ascii="inherit" w:hAnsi="inherit"/>
                <w:color w:val="202124"/>
              </w:rPr>
              <w:t xml:space="preserve"> актами, действующими в Республике Армения.</w:t>
            </w:r>
          </w:p>
          <w:p w:rsidR="00916235" w:rsidRPr="00916235" w:rsidRDefault="00916235" w:rsidP="00710D52">
            <w:pPr>
              <w:jc w:val="both"/>
              <w:rPr>
                <w:rFonts w:ascii="Sylfaen" w:hAnsi="Sylfaen" w:cs="Sylfaen"/>
                <w:b/>
                <w:sz w:val="20"/>
                <w:szCs w:val="20"/>
                <w:lang w:val="pt-BR"/>
              </w:rPr>
            </w:pPr>
            <w:r>
              <w:rPr>
                <w:rFonts w:ascii="GHEA Grapalat" w:hAnsi="GHEA Grapalat"/>
                <w:sz w:val="20"/>
                <w:szCs w:val="20"/>
                <w:lang w:val="pt-BR"/>
              </w:rPr>
              <w:t xml:space="preserve"> </w:t>
            </w:r>
          </w:p>
        </w:tc>
      </w:tr>
      <w:tr w:rsidR="00916235" w:rsidRPr="007841D8" w:rsidTr="005B2D01">
        <w:trPr>
          <w:trHeight w:val="369"/>
        </w:trPr>
        <w:tc>
          <w:tcPr>
            <w:tcW w:w="5000" w:type="pct"/>
          </w:tcPr>
          <w:p w:rsidR="00916235" w:rsidRPr="00916235" w:rsidRDefault="00916235"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b/>
                <w:color w:val="202124"/>
                <w:sz w:val="20"/>
                <w:szCs w:val="20"/>
                <w:lang w:bidi="ar-SA"/>
              </w:rPr>
            </w:pPr>
            <w:r w:rsidRPr="00AD2D45">
              <w:rPr>
                <w:rFonts w:ascii="inherit" w:hAnsi="inherit" w:cs="Courier New"/>
                <w:b/>
                <w:color w:val="202124"/>
                <w:sz w:val="20"/>
                <w:szCs w:val="20"/>
                <w:lang w:bidi="ar-SA"/>
              </w:rPr>
              <w:t xml:space="preserve">                                   </w:t>
            </w:r>
            <w:r w:rsidRPr="00916235">
              <w:rPr>
                <w:rFonts w:ascii="inherit" w:hAnsi="inherit" w:cs="Courier New"/>
                <w:b/>
                <w:color w:val="202124"/>
                <w:sz w:val="20"/>
                <w:szCs w:val="20"/>
                <w:lang w:bidi="ar-SA"/>
              </w:rPr>
              <w:t>Наименование работ, подлежащих проверке</w:t>
            </w:r>
          </w:p>
          <w:p w:rsidR="00916235" w:rsidRPr="00916235" w:rsidRDefault="00916235" w:rsidP="00710D52">
            <w:pPr>
              <w:spacing w:line="312" w:lineRule="auto"/>
              <w:jc w:val="center"/>
              <w:rPr>
                <w:rFonts w:ascii="Sylfaen" w:hAnsi="Sylfaen" w:cs="Sylfaen"/>
                <w:b/>
                <w:sz w:val="20"/>
                <w:szCs w:val="20"/>
              </w:rPr>
            </w:pPr>
          </w:p>
        </w:tc>
      </w:tr>
      <w:tr w:rsidR="00916235" w:rsidRPr="00CE21A0" w:rsidTr="005B2D01">
        <w:trPr>
          <w:trHeight w:val="394"/>
        </w:trPr>
        <w:tc>
          <w:tcPr>
            <w:tcW w:w="5000" w:type="pct"/>
          </w:tcPr>
          <w:p w:rsidR="00916235" w:rsidRPr="00916235" w:rsidRDefault="00145D34"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Sylfaen"/>
                <w:sz w:val="20"/>
                <w:szCs w:val="20"/>
              </w:rPr>
            </w:pPr>
            <w:r w:rsidRPr="00145D34">
              <w:rPr>
                <w:rFonts w:ascii="Sylfaen" w:hAnsi="Sylfaen"/>
                <w:b/>
                <w:sz w:val="20"/>
                <w:szCs w:val="20"/>
              </w:rPr>
              <w:t xml:space="preserve">     Услуга по экспертизе  на разработку проектно-сметной документации и сметной стоимости   для нужд </w:t>
            </w:r>
            <w:r w:rsidRPr="00145D34">
              <w:rPr>
                <w:rFonts w:ascii="inherit" w:hAnsi="inherit"/>
                <w:b/>
                <w:color w:val="202124"/>
                <w:sz w:val="20"/>
                <w:szCs w:val="20"/>
              </w:rPr>
              <w:t xml:space="preserve"> общины  Аракс </w:t>
            </w:r>
            <w:proofErr w:type="spellStart"/>
            <w:r w:rsidRPr="00145D34">
              <w:rPr>
                <w:rFonts w:ascii="inherit" w:hAnsi="inherit"/>
                <w:b/>
                <w:color w:val="202124"/>
                <w:sz w:val="20"/>
                <w:szCs w:val="20"/>
              </w:rPr>
              <w:t>Армавирской</w:t>
            </w:r>
            <w:proofErr w:type="spellEnd"/>
            <w:r w:rsidRPr="00145D34">
              <w:rPr>
                <w:rFonts w:ascii="inherit" w:hAnsi="inherit"/>
                <w:b/>
                <w:color w:val="202124"/>
                <w:sz w:val="20"/>
                <w:szCs w:val="20"/>
              </w:rPr>
              <w:t xml:space="preserve"> области</w:t>
            </w:r>
            <w:r w:rsidRPr="00145D34">
              <w:rPr>
                <w:rFonts w:ascii="Sylfaen" w:hAnsi="Sylfaen"/>
                <w:b/>
                <w:sz w:val="20"/>
                <w:szCs w:val="20"/>
              </w:rPr>
              <w:t xml:space="preserve">  РА</w:t>
            </w:r>
            <w:proofErr w:type="gramStart"/>
            <w:r w:rsidRPr="00916235">
              <w:rPr>
                <w:rFonts w:ascii="inherit" w:hAnsi="inherit" w:cs="Courier New"/>
                <w:color w:val="202124"/>
                <w:sz w:val="20"/>
                <w:szCs w:val="20"/>
                <w:lang w:bidi="ar-SA"/>
              </w:rPr>
              <w:t xml:space="preserve"> </w:t>
            </w:r>
            <w:r w:rsidR="00916235" w:rsidRPr="00916235">
              <w:rPr>
                <w:rFonts w:ascii="inherit" w:hAnsi="inherit" w:cs="Courier New"/>
                <w:color w:val="202124"/>
                <w:sz w:val="20"/>
                <w:szCs w:val="20"/>
                <w:lang w:bidi="ar-SA"/>
              </w:rPr>
              <w:t>.</w:t>
            </w:r>
            <w:proofErr w:type="gramEnd"/>
            <w:r w:rsidR="00916235" w:rsidRPr="00916235">
              <w:rPr>
                <w:rFonts w:ascii="inherit" w:hAnsi="inherit" w:cs="Courier New"/>
                <w:color w:val="202124"/>
                <w:sz w:val="20"/>
                <w:szCs w:val="20"/>
                <w:lang w:bidi="ar-SA"/>
              </w:rPr>
              <w:t xml:space="preserve"> Составление и предоставление экспертного заключения по результатам изучения проектно-сметной документации.</w:t>
            </w:r>
          </w:p>
        </w:tc>
      </w:tr>
      <w:tr w:rsidR="00916235" w:rsidRPr="00A142CF" w:rsidTr="005B2D01">
        <w:trPr>
          <w:trHeight w:val="663"/>
        </w:trPr>
        <w:tc>
          <w:tcPr>
            <w:tcW w:w="5000" w:type="pct"/>
          </w:tcPr>
          <w:p w:rsidR="00916235" w:rsidRPr="00916235" w:rsidRDefault="00916235" w:rsidP="00145D34">
            <w:pPr>
              <w:shd w:val="clear" w:color="auto" w:fill="F8F9FA"/>
              <w:tabs>
                <w:tab w:val="left" w:pos="916"/>
                <w:tab w:val="left" w:pos="1832"/>
                <w:tab w:val="left" w:pos="2748"/>
                <w:tab w:val="left" w:pos="4470"/>
              </w:tabs>
              <w:spacing w:line="540" w:lineRule="atLeast"/>
              <w:rPr>
                <w:rFonts w:ascii="inherit" w:hAnsi="inherit" w:cs="Courier New"/>
                <w:b/>
                <w:color w:val="202124"/>
                <w:sz w:val="20"/>
                <w:szCs w:val="20"/>
                <w:lang w:val="en-US" w:bidi="ar-SA"/>
              </w:rPr>
            </w:pPr>
            <w:r w:rsidRPr="00916235">
              <w:rPr>
                <w:rFonts w:ascii="inherit" w:hAnsi="inherit" w:cs="Courier New"/>
                <w:b/>
                <w:color w:val="202124"/>
                <w:sz w:val="20"/>
                <w:szCs w:val="20"/>
                <w:lang w:bidi="ar-SA"/>
              </w:rPr>
              <w:t xml:space="preserve">                                                          </w:t>
            </w:r>
            <w:r w:rsidR="00145D34">
              <w:rPr>
                <w:rFonts w:ascii="inherit" w:hAnsi="inherit" w:cs="Courier New"/>
                <w:b/>
                <w:color w:val="202124"/>
                <w:sz w:val="20"/>
                <w:szCs w:val="20"/>
                <w:lang w:bidi="ar-SA"/>
              </w:rPr>
              <w:tab/>
            </w:r>
            <w:r w:rsidR="00145D34" w:rsidRPr="00916235">
              <w:rPr>
                <w:rFonts w:ascii="inherit" w:hAnsi="inherit" w:cs="Courier New"/>
                <w:b/>
                <w:color w:val="202124"/>
                <w:sz w:val="20"/>
                <w:szCs w:val="20"/>
                <w:lang w:bidi="ar-SA"/>
              </w:rPr>
              <w:t xml:space="preserve"> Срок службы</w:t>
            </w:r>
          </w:p>
          <w:p w:rsidR="00916235" w:rsidRPr="00916235" w:rsidRDefault="00916235" w:rsidP="00710D52">
            <w:pPr>
              <w:spacing w:line="312" w:lineRule="auto"/>
              <w:jc w:val="center"/>
              <w:rPr>
                <w:rFonts w:ascii="GHEA Grapalat" w:hAnsi="GHEA Grapalat" w:cs="Sylfaen"/>
                <w:sz w:val="20"/>
                <w:szCs w:val="20"/>
                <w:lang w:val="af-ZA"/>
              </w:rPr>
            </w:pPr>
          </w:p>
        </w:tc>
      </w:tr>
      <w:tr w:rsidR="00916235" w:rsidRPr="00CE21A0" w:rsidTr="005B2D01">
        <w:trPr>
          <w:trHeight w:val="394"/>
        </w:trPr>
        <w:tc>
          <w:tcPr>
            <w:tcW w:w="5000" w:type="pct"/>
          </w:tcPr>
          <w:p w:rsidR="00916235" w:rsidRPr="00916235" w:rsidRDefault="00916235" w:rsidP="00145D34">
            <w:pPr>
              <w:pStyle w:val="HTML"/>
              <w:shd w:val="clear" w:color="auto" w:fill="F8F9FA"/>
              <w:rPr>
                <w:rFonts w:ascii="GHEA Grapalat" w:hAnsi="GHEA Grapalat"/>
                <w:b/>
              </w:rPr>
            </w:pPr>
            <w:r w:rsidRPr="00916235">
              <w:rPr>
                <w:rFonts w:ascii="inherit" w:hAnsi="inherit"/>
                <w:b/>
                <w:color w:val="202124"/>
              </w:rPr>
              <w:t>Начало</w:t>
            </w:r>
            <w:r w:rsidRPr="00916235">
              <w:rPr>
                <w:rFonts w:ascii="inherit" w:hAnsi="inherit"/>
                <w:color w:val="202124"/>
              </w:rPr>
              <w:t xml:space="preserve"> – </w:t>
            </w:r>
            <w:r w:rsidR="00145D34">
              <w:rPr>
                <w:rStyle w:val="30"/>
                <w:rFonts w:ascii="inherit" w:hAnsi="inherit"/>
                <w:color w:val="202124"/>
                <w:sz w:val="42"/>
                <w:szCs w:val="42"/>
              </w:rPr>
              <w:t xml:space="preserve"> </w:t>
            </w:r>
            <w:r w:rsidR="00145D34" w:rsidRPr="00145D34">
              <w:rPr>
                <w:rFonts w:ascii="Sylfaen" w:hAnsi="Sylfaen" w:cs="Times New Roman"/>
                <w:b/>
                <w:lang w:bidi="ru-RU"/>
              </w:rPr>
              <w:t>На 10-й рабочий день со дня предоставления заказчиком</w:t>
            </w:r>
            <w:r w:rsidR="00145D34">
              <w:rPr>
                <w:rFonts w:ascii="Sylfaen" w:hAnsi="Sylfaen" w:cs="Times New Roman"/>
                <w:b/>
                <w:lang w:bidi="ru-RU"/>
              </w:rPr>
              <w:t xml:space="preserve"> проектно-сметной документации </w:t>
            </w:r>
            <w:r w:rsidR="00145D34" w:rsidRPr="00145D34">
              <w:rPr>
                <w:rFonts w:ascii="Sylfaen" w:hAnsi="Sylfaen" w:cs="Times New Roman"/>
                <w:b/>
                <w:lang w:bidi="ru-RU"/>
              </w:rPr>
              <w:t>исполнителю</w:t>
            </w:r>
            <w:r w:rsidR="00145D34" w:rsidRPr="00916235">
              <w:rPr>
                <w:rFonts w:ascii="inherit" w:hAnsi="inherit"/>
                <w:color w:val="202124"/>
              </w:rPr>
              <w:t xml:space="preserve"> </w:t>
            </w:r>
          </w:p>
        </w:tc>
      </w:tr>
      <w:tr w:rsidR="00916235" w:rsidRPr="00A142CF" w:rsidTr="005B2D01">
        <w:trPr>
          <w:trHeight w:val="394"/>
        </w:trPr>
        <w:tc>
          <w:tcPr>
            <w:tcW w:w="5000" w:type="pct"/>
          </w:tcPr>
          <w:p w:rsidR="00145D34" w:rsidRDefault="00916235" w:rsidP="00145D34">
            <w:pPr>
              <w:pStyle w:val="HTML"/>
              <w:shd w:val="clear" w:color="auto" w:fill="F8F9FA"/>
              <w:spacing w:line="540" w:lineRule="atLeast"/>
              <w:rPr>
                <w:rFonts w:ascii="inherit" w:hAnsi="inherit"/>
                <w:color w:val="202124"/>
                <w:sz w:val="42"/>
                <w:szCs w:val="42"/>
              </w:rPr>
            </w:pPr>
            <w:r w:rsidRPr="00916235">
              <w:rPr>
                <w:rFonts w:ascii="inherit" w:hAnsi="inherit"/>
                <w:b/>
                <w:color w:val="202124"/>
              </w:rPr>
              <w:t>Завершение</w:t>
            </w:r>
            <w:r w:rsidRPr="00916235">
              <w:rPr>
                <w:rFonts w:ascii="inherit" w:hAnsi="inherit"/>
                <w:color w:val="202124"/>
              </w:rPr>
              <w:t xml:space="preserve"> - </w:t>
            </w:r>
            <w:r w:rsidR="00145D34" w:rsidRPr="00145D34">
              <w:rPr>
                <w:rFonts w:ascii="Sylfaen" w:hAnsi="Sylfaen" w:cs="Times New Roman"/>
                <w:b/>
                <w:lang w:bidi="ru-RU"/>
              </w:rPr>
              <w:t>На 10-й рабочий день со дня вступления в силу договора между сторонами</w:t>
            </w:r>
          </w:p>
          <w:p w:rsidR="00916235" w:rsidRPr="00916235" w:rsidRDefault="00145D34" w:rsidP="00145D34">
            <w:pPr>
              <w:rPr>
                <w:rFonts w:ascii="GHEA Grapalat" w:hAnsi="GHEA Grapalat"/>
                <w:b/>
                <w:sz w:val="20"/>
                <w:szCs w:val="20"/>
                <w:lang w:val="hy-AM"/>
              </w:rPr>
            </w:pPr>
            <w:r w:rsidRPr="00916235">
              <w:rPr>
                <w:rFonts w:ascii="GHEA Grapalat" w:hAnsi="GHEA Grapalat"/>
                <w:b/>
                <w:sz w:val="20"/>
                <w:szCs w:val="20"/>
                <w:lang w:val="hy-AM"/>
              </w:rPr>
              <w:t xml:space="preserve"> </w:t>
            </w:r>
          </w:p>
        </w:tc>
      </w:tr>
    </w:tbl>
    <w:p w:rsidR="00916235" w:rsidRPr="00145D34" w:rsidRDefault="00916235" w:rsidP="00B062E3">
      <w:pPr>
        <w:pStyle w:val="a3"/>
        <w:widowControl w:val="0"/>
        <w:spacing w:line="240" w:lineRule="auto"/>
        <w:ind w:firstLine="0"/>
        <w:jc w:val="left"/>
        <w:rPr>
          <w:rFonts w:ascii="Sylfaen" w:hAnsi="Sylfaen"/>
          <w:b/>
          <w:i w:val="0"/>
          <w:sz w:val="18"/>
          <w:szCs w:val="18"/>
        </w:rPr>
      </w:pPr>
    </w:p>
    <w:p w:rsidR="00B062E3" w:rsidRPr="00916235" w:rsidRDefault="00B062E3" w:rsidP="00B062E3">
      <w:pPr>
        <w:pStyle w:val="a3"/>
        <w:widowControl w:val="0"/>
        <w:spacing w:line="240" w:lineRule="auto"/>
        <w:ind w:firstLine="0"/>
        <w:jc w:val="left"/>
        <w:rPr>
          <w:rFonts w:ascii="Sylfaen" w:hAnsi="Sylfaen"/>
          <w:b/>
          <w:i w:val="0"/>
          <w:sz w:val="18"/>
          <w:szCs w:val="18"/>
        </w:rPr>
      </w:pPr>
      <w:r w:rsidRPr="00916235">
        <w:rPr>
          <w:rFonts w:ascii="Sylfaen" w:hAnsi="Sylfaen"/>
          <w:b/>
          <w:i w:val="0"/>
          <w:sz w:val="18"/>
          <w:szCs w:val="18"/>
        </w:rPr>
        <w:t>Процедура  закупки  организована на основании части 6 статьи 15    Закона  РА &lt;&lt;О закупках&gt;&gt;.</w:t>
      </w:r>
    </w:p>
    <w:p w:rsidR="00B062E3" w:rsidRPr="00916235" w:rsidRDefault="00B062E3" w:rsidP="00B062E3">
      <w:pPr>
        <w:widowControl w:val="0"/>
        <w:spacing w:after="160"/>
        <w:rPr>
          <w:rFonts w:ascii="Sylfaen" w:hAnsi="Sylfaen"/>
          <w:sz w:val="18"/>
          <w:szCs w:val="18"/>
        </w:rPr>
      </w:pPr>
      <w:r w:rsidRPr="00916235">
        <w:rPr>
          <w:rFonts w:ascii="Sylfaen" w:hAnsi="Sylfaen"/>
          <w:sz w:val="18"/>
          <w:szCs w:val="18"/>
        </w:rPr>
        <w:t xml:space="preserve">* Крайний срок оказания услуги не может быть дольше 25 декабря данного года.** Если договор заключен на основании части 6 статьи 15 Закона РА о закупках, то исчисление срока в графе осуществляется </w:t>
      </w:r>
      <w:proofErr w:type="gramStart"/>
      <w:r w:rsidRPr="00916235">
        <w:rPr>
          <w:rFonts w:ascii="Sylfaen" w:hAnsi="Sylfaen"/>
          <w:sz w:val="18"/>
          <w:szCs w:val="18"/>
        </w:rPr>
        <w:t>с даты вступления</w:t>
      </w:r>
      <w:proofErr w:type="gramEnd"/>
      <w:r w:rsidRPr="00916235">
        <w:rPr>
          <w:rFonts w:ascii="Sylfaen" w:hAnsi="Sylfaen"/>
          <w:sz w:val="18"/>
          <w:szCs w:val="18"/>
        </w:rPr>
        <w:t xml:space="preserve"> в силу соглашения между сторонами в случае финансовых средств.</w:t>
      </w:r>
    </w:p>
    <w:tbl>
      <w:tblPr>
        <w:tblW w:w="9639" w:type="dxa"/>
        <w:jc w:val="center"/>
        <w:tblLayout w:type="fixed"/>
        <w:tblLook w:val="0000" w:firstRow="0" w:lastRow="0" w:firstColumn="0" w:lastColumn="0" w:noHBand="0" w:noVBand="0"/>
      </w:tblPr>
      <w:tblGrid>
        <w:gridCol w:w="4536"/>
        <w:gridCol w:w="760"/>
        <w:gridCol w:w="4343"/>
      </w:tblGrid>
      <w:tr w:rsidR="00B062E3" w:rsidRPr="00916235" w:rsidTr="00086352">
        <w:trPr>
          <w:jc w:val="center"/>
        </w:trPr>
        <w:tc>
          <w:tcPr>
            <w:tcW w:w="4536" w:type="dxa"/>
          </w:tcPr>
          <w:p w:rsidR="00B062E3" w:rsidRPr="00916235" w:rsidRDefault="00B062E3" w:rsidP="00086352">
            <w:pPr>
              <w:widowControl w:val="0"/>
              <w:spacing w:after="160"/>
              <w:jc w:val="center"/>
              <w:rPr>
                <w:rFonts w:ascii="Sylfaen" w:hAnsi="Sylfaen"/>
                <w:b/>
                <w:sz w:val="18"/>
                <w:szCs w:val="18"/>
              </w:rPr>
            </w:pPr>
            <w:r w:rsidRPr="00916235">
              <w:rPr>
                <w:rFonts w:ascii="Sylfaen" w:hAnsi="Sylfaen"/>
                <w:b/>
                <w:sz w:val="18"/>
                <w:szCs w:val="18"/>
              </w:rPr>
              <w:t>ЗАКАЗЧИК</w:t>
            </w:r>
          </w:p>
          <w:p w:rsidR="00B062E3" w:rsidRPr="00916235" w:rsidRDefault="00B062E3" w:rsidP="00086352">
            <w:pPr>
              <w:widowControl w:val="0"/>
              <w:jc w:val="center"/>
              <w:rPr>
                <w:rFonts w:ascii="Calibri" w:hAnsi="Calibri"/>
                <w:b/>
                <w:color w:val="000000" w:themeColor="text1"/>
                <w:sz w:val="18"/>
                <w:szCs w:val="18"/>
              </w:rPr>
            </w:pPr>
            <w:r w:rsidRPr="00916235">
              <w:rPr>
                <w:rFonts w:ascii="Calibri" w:hAnsi="Calibri"/>
                <w:b/>
                <w:color w:val="000000" w:themeColor="text1"/>
                <w:sz w:val="18"/>
                <w:szCs w:val="18"/>
              </w:rPr>
              <w:t xml:space="preserve">Муниципалитет  Аракс </w:t>
            </w:r>
            <w:proofErr w:type="spellStart"/>
            <w:r w:rsidRPr="00916235">
              <w:rPr>
                <w:rFonts w:ascii="Calibri" w:hAnsi="Calibri"/>
                <w:b/>
                <w:color w:val="000000" w:themeColor="text1"/>
                <w:sz w:val="18"/>
                <w:szCs w:val="18"/>
              </w:rPr>
              <w:t>Армавирской</w:t>
            </w:r>
            <w:proofErr w:type="spellEnd"/>
            <w:r w:rsidRPr="00916235">
              <w:rPr>
                <w:rFonts w:ascii="Calibri" w:hAnsi="Calibri"/>
                <w:b/>
                <w:color w:val="000000" w:themeColor="text1"/>
                <w:sz w:val="18"/>
                <w:szCs w:val="18"/>
              </w:rPr>
              <w:t xml:space="preserve"> области РА</w:t>
            </w:r>
          </w:p>
          <w:p w:rsidR="00B062E3" w:rsidRPr="00916235" w:rsidRDefault="00B062E3" w:rsidP="00086352">
            <w:pPr>
              <w:widowControl w:val="0"/>
              <w:jc w:val="center"/>
              <w:rPr>
                <w:rFonts w:ascii="Calibri" w:hAnsi="Calibri"/>
                <w:b/>
                <w:color w:val="000000" w:themeColor="text1"/>
                <w:sz w:val="18"/>
                <w:szCs w:val="18"/>
              </w:rPr>
            </w:pPr>
            <w:r w:rsidRPr="00916235">
              <w:rPr>
                <w:rFonts w:ascii="Calibri" w:hAnsi="Calibri"/>
                <w:b/>
                <w:color w:val="000000" w:themeColor="text1"/>
                <w:sz w:val="18"/>
                <w:szCs w:val="18"/>
              </w:rPr>
              <w:t xml:space="preserve">Адрес </w:t>
            </w:r>
            <w:proofErr w:type="spellStart"/>
            <w:r w:rsidRPr="00916235">
              <w:rPr>
                <w:rFonts w:ascii="Calibri" w:hAnsi="Calibri"/>
                <w:b/>
                <w:color w:val="000000" w:themeColor="text1"/>
                <w:sz w:val="18"/>
                <w:szCs w:val="18"/>
              </w:rPr>
              <w:t>Армавирская</w:t>
            </w:r>
            <w:proofErr w:type="spellEnd"/>
            <w:r w:rsidRPr="00916235">
              <w:rPr>
                <w:rFonts w:ascii="Calibri" w:hAnsi="Calibri"/>
                <w:b/>
                <w:color w:val="000000" w:themeColor="text1"/>
                <w:sz w:val="18"/>
                <w:szCs w:val="18"/>
              </w:rPr>
              <w:t xml:space="preserve"> область, община Аракс, село </w:t>
            </w:r>
            <w:r w:rsidR="00CE5091" w:rsidRPr="00916235">
              <w:rPr>
                <w:rFonts w:ascii="Calibri" w:hAnsi="Calibri"/>
                <w:b/>
                <w:color w:val="000000" w:themeColor="text1"/>
                <w:sz w:val="18"/>
                <w:szCs w:val="18"/>
              </w:rPr>
              <w:t>Гай, ул. А. Хачатрян-1:</w:t>
            </w:r>
          </w:p>
          <w:p w:rsidR="00B062E3" w:rsidRPr="00916235" w:rsidRDefault="00B062E3" w:rsidP="00086352">
            <w:pPr>
              <w:widowControl w:val="0"/>
              <w:jc w:val="center"/>
              <w:rPr>
                <w:rFonts w:ascii="Calibri" w:hAnsi="Calibri"/>
                <w:b/>
                <w:color w:val="000000" w:themeColor="text1"/>
                <w:sz w:val="18"/>
                <w:szCs w:val="18"/>
              </w:rPr>
            </w:pPr>
            <w:r w:rsidRPr="00916235">
              <w:rPr>
                <w:rFonts w:ascii="Calibri" w:hAnsi="Calibri"/>
                <w:b/>
                <w:color w:val="000000" w:themeColor="text1"/>
                <w:sz w:val="18"/>
                <w:szCs w:val="18"/>
                <w:highlight w:val="cyan"/>
              </w:rPr>
              <w:t xml:space="preserve">Н/Д </w:t>
            </w:r>
            <w:r w:rsidR="005C3CFB" w:rsidRPr="00916235">
              <w:rPr>
                <w:rFonts w:ascii="Sylfaen" w:hAnsi="Sylfaen"/>
                <w:sz w:val="18"/>
                <w:szCs w:val="18"/>
                <w:lang w:val="hy-AM"/>
              </w:rPr>
              <w:t>90032200</w:t>
            </w:r>
            <w:r w:rsidR="005C3CFB" w:rsidRPr="00916235">
              <w:rPr>
                <w:rFonts w:ascii="Sylfaen" w:hAnsi="Sylfaen"/>
                <w:sz w:val="18"/>
                <w:szCs w:val="18"/>
              </w:rPr>
              <w:t>2834</w:t>
            </w:r>
          </w:p>
          <w:p w:rsidR="00B062E3" w:rsidRPr="00916235" w:rsidRDefault="00B062E3" w:rsidP="00086352">
            <w:pPr>
              <w:widowControl w:val="0"/>
              <w:jc w:val="center"/>
              <w:rPr>
                <w:rFonts w:ascii="Calibri" w:hAnsi="Calibri"/>
                <w:b/>
                <w:color w:val="000000" w:themeColor="text1"/>
                <w:sz w:val="18"/>
                <w:szCs w:val="18"/>
              </w:rPr>
            </w:pPr>
            <w:r w:rsidRPr="00916235">
              <w:rPr>
                <w:rFonts w:ascii="Calibri" w:hAnsi="Calibri"/>
                <w:b/>
                <w:color w:val="000000" w:themeColor="text1"/>
                <w:sz w:val="18"/>
                <w:szCs w:val="18"/>
              </w:rPr>
              <w:t>ИНН 04440435:</w:t>
            </w:r>
          </w:p>
          <w:p w:rsidR="00B062E3" w:rsidRPr="00916235" w:rsidRDefault="00B062E3" w:rsidP="00086352">
            <w:pPr>
              <w:widowControl w:val="0"/>
              <w:jc w:val="center"/>
              <w:rPr>
                <w:rFonts w:ascii="Calibri" w:hAnsi="Calibri"/>
                <w:b/>
                <w:color w:val="000000" w:themeColor="text1"/>
                <w:sz w:val="18"/>
                <w:szCs w:val="18"/>
              </w:rPr>
            </w:pPr>
            <w:r w:rsidRPr="00916235">
              <w:rPr>
                <w:rFonts w:ascii="Calibri" w:hAnsi="Calibri"/>
                <w:b/>
                <w:color w:val="000000" w:themeColor="text1"/>
                <w:sz w:val="18"/>
                <w:szCs w:val="18"/>
              </w:rPr>
              <w:t>Банк Министерство финансов РА</w:t>
            </w:r>
          </w:p>
          <w:p w:rsidR="00C352E8" w:rsidRPr="00916235" w:rsidRDefault="00C352E8" w:rsidP="00086352">
            <w:pPr>
              <w:widowControl w:val="0"/>
              <w:jc w:val="center"/>
              <w:rPr>
                <w:rFonts w:ascii="Calibri" w:hAnsi="Calibri"/>
                <w:b/>
                <w:color w:val="000000" w:themeColor="text1"/>
                <w:sz w:val="18"/>
                <w:szCs w:val="18"/>
              </w:rPr>
            </w:pPr>
          </w:p>
          <w:p w:rsidR="00B062E3" w:rsidRPr="00916235" w:rsidRDefault="00B062E3" w:rsidP="00086352">
            <w:pPr>
              <w:widowControl w:val="0"/>
              <w:jc w:val="center"/>
              <w:rPr>
                <w:rFonts w:ascii="Calibri" w:hAnsi="Calibri"/>
                <w:b/>
                <w:color w:val="000000" w:themeColor="text1"/>
                <w:sz w:val="18"/>
                <w:szCs w:val="18"/>
              </w:rPr>
            </w:pPr>
            <w:r w:rsidRPr="00916235">
              <w:rPr>
                <w:rFonts w:ascii="Calibri" w:hAnsi="Calibri"/>
                <w:b/>
                <w:color w:val="000000" w:themeColor="text1"/>
                <w:sz w:val="18"/>
                <w:szCs w:val="18"/>
              </w:rPr>
              <w:t xml:space="preserve">-------------------- </w:t>
            </w:r>
            <w:proofErr w:type="spellStart"/>
            <w:r w:rsidRPr="00916235">
              <w:rPr>
                <w:rFonts w:ascii="Calibri" w:hAnsi="Calibri"/>
                <w:b/>
                <w:color w:val="000000" w:themeColor="text1"/>
                <w:sz w:val="18"/>
                <w:szCs w:val="18"/>
              </w:rPr>
              <w:t>Казар</w:t>
            </w:r>
            <w:proofErr w:type="spellEnd"/>
            <w:r w:rsidRPr="00916235">
              <w:rPr>
                <w:rFonts w:ascii="Calibri" w:hAnsi="Calibri"/>
                <w:b/>
                <w:color w:val="000000" w:themeColor="text1"/>
                <w:sz w:val="18"/>
                <w:szCs w:val="18"/>
              </w:rPr>
              <w:t xml:space="preserve"> </w:t>
            </w:r>
            <w:proofErr w:type="spellStart"/>
            <w:r w:rsidRPr="00916235">
              <w:rPr>
                <w:rFonts w:ascii="Calibri" w:hAnsi="Calibri"/>
                <w:b/>
                <w:color w:val="000000" w:themeColor="text1"/>
                <w:sz w:val="18"/>
                <w:szCs w:val="18"/>
              </w:rPr>
              <w:t>Казарян</w:t>
            </w:r>
            <w:proofErr w:type="spellEnd"/>
          </w:p>
          <w:p w:rsidR="00B062E3" w:rsidRPr="00916235" w:rsidRDefault="00B062E3" w:rsidP="00086352">
            <w:pPr>
              <w:widowControl w:val="0"/>
              <w:jc w:val="center"/>
              <w:rPr>
                <w:rFonts w:ascii="Sylfaen" w:hAnsi="Sylfaen" w:cs="Sylfaen"/>
                <w:b/>
                <w:bCs/>
                <w:sz w:val="18"/>
                <w:szCs w:val="18"/>
              </w:rPr>
            </w:pPr>
            <w:r w:rsidRPr="00916235">
              <w:rPr>
                <w:rFonts w:ascii="Calibri" w:hAnsi="Calibri"/>
                <w:color w:val="000000" w:themeColor="text1"/>
                <w:sz w:val="18"/>
                <w:szCs w:val="18"/>
              </w:rPr>
              <w:t>/подпись</w:t>
            </w:r>
            <w:r w:rsidRPr="00916235">
              <w:rPr>
                <w:rFonts w:ascii="Sylfaen" w:hAnsi="Sylfaen"/>
                <w:sz w:val="18"/>
                <w:szCs w:val="18"/>
              </w:rPr>
              <w:t>/М. П.</w:t>
            </w:r>
          </w:p>
          <w:p w:rsidR="00B062E3" w:rsidRPr="00916235" w:rsidRDefault="00B062E3" w:rsidP="00086352">
            <w:pPr>
              <w:widowControl w:val="0"/>
              <w:spacing w:after="160"/>
              <w:jc w:val="center"/>
              <w:rPr>
                <w:rFonts w:ascii="Sylfaen" w:hAnsi="Sylfaen"/>
                <w:sz w:val="18"/>
                <w:szCs w:val="18"/>
              </w:rPr>
            </w:pPr>
          </w:p>
        </w:tc>
        <w:tc>
          <w:tcPr>
            <w:tcW w:w="760" w:type="dxa"/>
          </w:tcPr>
          <w:p w:rsidR="00B062E3" w:rsidRPr="00916235" w:rsidRDefault="00B062E3" w:rsidP="00086352">
            <w:pPr>
              <w:widowControl w:val="0"/>
              <w:spacing w:after="160"/>
              <w:jc w:val="center"/>
              <w:rPr>
                <w:rFonts w:ascii="Sylfaen" w:hAnsi="Sylfaen"/>
                <w:sz w:val="18"/>
                <w:szCs w:val="18"/>
              </w:rPr>
            </w:pPr>
          </w:p>
        </w:tc>
        <w:tc>
          <w:tcPr>
            <w:tcW w:w="4343" w:type="dxa"/>
          </w:tcPr>
          <w:p w:rsidR="00B062E3" w:rsidRPr="00916235" w:rsidRDefault="00B062E3" w:rsidP="00086352">
            <w:pPr>
              <w:widowControl w:val="0"/>
              <w:spacing w:after="160"/>
              <w:jc w:val="center"/>
              <w:rPr>
                <w:rFonts w:ascii="Sylfaen" w:hAnsi="Sylfaen" w:cs="Sylfaen"/>
                <w:b/>
                <w:bCs/>
                <w:sz w:val="18"/>
                <w:szCs w:val="18"/>
              </w:rPr>
            </w:pPr>
            <w:r w:rsidRPr="00916235">
              <w:rPr>
                <w:rFonts w:ascii="Sylfaen" w:hAnsi="Sylfaen"/>
                <w:b/>
                <w:sz w:val="18"/>
                <w:szCs w:val="18"/>
              </w:rPr>
              <w:t>ИСПОЛНИТЕЛЬ</w:t>
            </w:r>
          </w:p>
          <w:p w:rsidR="00B062E3" w:rsidRPr="00916235" w:rsidRDefault="00B062E3" w:rsidP="00086352">
            <w:pPr>
              <w:widowControl w:val="0"/>
              <w:jc w:val="center"/>
              <w:rPr>
                <w:rFonts w:ascii="Sylfaen" w:hAnsi="Sylfaen"/>
                <w:sz w:val="18"/>
                <w:szCs w:val="18"/>
                <w:lang w:val="en-US"/>
              </w:rPr>
            </w:pPr>
            <w:r w:rsidRPr="00916235">
              <w:rPr>
                <w:rFonts w:ascii="Sylfaen" w:hAnsi="Sylfaen"/>
                <w:sz w:val="18"/>
                <w:szCs w:val="18"/>
                <w:lang w:val="en-US"/>
              </w:rPr>
              <w:t>_________________________</w:t>
            </w:r>
          </w:p>
          <w:p w:rsidR="00B062E3" w:rsidRPr="00916235" w:rsidRDefault="00B062E3" w:rsidP="00086352">
            <w:pPr>
              <w:widowControl w:val="0"/>
              <w:spacing w:after="160"/>
              <w:jc w:val="center"/>
              <w:rPr>
                <w:rFonts w:ascii="Sylfaen" w:hAnsi="Sylfaen"/>
                <w:sz w:val="18"/>
                <w:szCs w:val="18"/>
                <w:vertAlign w:val="superscript"/>
              </w:rPr>
            </w:pPr>
            <w:r w:rsidRPr="00916235">
              <w:rPr>
                <w:rFonts w:ascii="Sylfaen" w:hAnsi="Sylfaen"/>
                <w:sz w:val="18"/>
                <w:szCs w:val="18"/>
                <w:vertAlign w:val="superscript"/>
              </w:rPr>
              <w:t>/подпись/</w:t>
            </w:r>
          </w:p>
          <w:p w:rsidR="00B062E3" w:rsidRPr="00916235" w:rsidRDefault="00B062E3" w:rsidP="00086352">
            <w:pPr>
              <w:widowControl w:val="0"/>
              <w:spacing w:after="160"/>
              <w:jc w:val="center"/>
              <w:rPr>
                <w:rFonts w:ascii="Sylfaen" w:hAnsi="Sylfaen"/>
                <w:sz w:val="18"/>
                <w:szCs w:val="18"/>
              </w:rPr>
            </w:pPr>
            <w:r w:rsidRPr="00916235">
              <w:rPr>
                <w:rFonts w:ascii="Sylfaen" w:hAnsi="Sylfaen"/>
                <w:sz w:val="18"/>
                <w:szCs w:val="18"/>
              </w:rPr>
              <w:t>М. П.</w:t>
            </w:r>
          </w:p>
        </w:tc>
      </w:tr>
    </w:tbl>
    <w:p w:rsidR="00B062E3" w:rsidRDefault="00B062E3" w:rsidP="00B062E3">
      <w:pPr>
        <w:widowControl w:val="0"/>
        <w:spacing w:after="160"/>
        <w:jc w:val="center"/>
        <w:rPr>
          <w:rFonts w:ascii="Sylfaen" w:hAnsi="Sylfaen"/>
          <w:i/>
          <w:sz w:val="22"/>
          <w:szCs w:val="22"/>
          <w:lang w:val="en-US"/>
        </w:rPr>
      </w:pPr>
    </w:p>
    <w:p w:rsidR="00B062E3" w:rsidRDefault="00B062E3" w:rsidP="00B062E3">
      <w:pPr>
        <w:widowControl w:val="0"/>
        <w:spacing w:after="160"/>
        <w:jc w:val="center"/>
        <w:rPr>
          <w:rFonts w:ascii="Sylfaen" w:hAnsi="Sylfaen"/>
          <w:i/>
          <w:sz w:val="22"/>
          <w:szCs w:val="22"/>
          <w:lang w:val="en-US"/>
        </w:rPr>
      </w:pPr>
    </w:p>
    <w:p w:rsidR="00B062E3" w:rsidRDefault="00B062E3" w:rsidP="00B062E3">
      <w:pPr>
        <w:widowControl w:val="0"/>
        <w:spacing w:after="160"/>
        <w:jc w:val="center"/>
        <w:rPr>
          <w:rFonts w:ascii="Sylfaen" w:hAnsi="Sylfaen"/>
          <w:i/>
          <w:sz w:val="22"/>
          <w:szCs w:val="22"/>
          <w:lang w:val="en-US"/>
        </w:rPr>
      </w:pPr>
    </w:p>
    <w:p w:rsidR="00B062E3" w:rsidRDefault="00B062E3" w:rsidP="00B062E3">
      <w:pPr>
        <w:widowControl w:val="0"/>
        <w:spacing w:after="160"/>
        <w:jc w:val="center"/>
        <w:rPr>
          <w:rFonts w:ascii="Sylfaen" w:hAnsi="Sylfaen"/>
          <w:i/>
          <w:sz w:val="22"/>
          <w:szCs w:val="22"/>
          <w:lang w:val="en-US"/>
        </w:rPr>
      </w:pPr>
    </w:p>
    <w:p w:rsidR="00B062E3" w:rsidRDefault="00B062E3" w:rsidP="00B062E3">
      <w:pPr>
        <w:widowControl w:val="0"/>
        <w:spacing w:after="160"/>
        <w:jc w:val="center"/>
        <w:rPr>
          <w:rFonts w:ascii="Sylfaen" w:hAnsi="Sylfaen"/>
          <w:i/>
          <w:sz w:val="22"/>
          <w:szCs w:val="22"/>
          <w:lang w:val="en-US"/>
        </w:rPr>
      </w:pPr>
    </w:p>
    <w:p w:rsidR="00B062E3" w:rsidRDefault="00B062E3" w:rsidP="00B062E3">
      <w:pPr>
        <w:widowControl w:val="0"/>
        <w:spacing w:after="160"/>
        <w:jc w:val="center"/>
        <w:rPr>
          <w:rFonts w:ascii="Sylfaen" w:hAnsi="Sylfaen"/>
          <w:i/>
          <w:sz w:val="22"/>
          <w:szCs w:val="22"/>
          <w:lang w:val="en-US"/>
        </w:rPr>
      </w:pPr>
    </w:p>
    <w:p w:rsidR="00B062E3" w:rsidRDefault="00B062E3" w:rsidP="00B062E3">
      <w:pPr>
        <w:widowControl w:val="0"/>
        <w:spacing w:after="160"/>
        <w:jc w:val="center"/>
        <w:rPr>
          <w:rFonts w:ascii="Sylfaen" w:hAnsi="Sylfaen"/>
          <w:i/>
          <w:sz w:val="22"/>
          <w:szCs w:val="22"/>
          <w:lang w:val="en-US"/>
        </w:rPr>
      </w:pPr>
    </w:p>
    <w:p w:rsidR="00B062E3" w:rsidRDefault="00B062E3" w:rsidP="00B062E3">
      <w:pPr>
        <w:widowControl w:val="0"/>
        <w:spacing w:after="160"/>
        <w:jc w:val="center"/>
        <w:rPr>
          <w:rFonts w:ascii="Sylfaen" w:hAnsi="Sylfaen"/>
          <w:i/>
          <w:sz w:val="22"/>
          <w:szCs w:val="22"/>
          <w:lang w:val="en-US"/>
        </w:rPr>
      </w:pPr>
    </w:p>
    <w:p w:rsidR="00B062E3" w:rsidRDefault="00B062E3" w:rsidP="00B062E3">
      <w:pPr>
        <w:widowControl w:val="0"/>
        <w:spacing w:after="160"/>
        <w:jc w:val="center"/>
        <w:rPr>
          <w:rFonts w:ascii="Sylfaen" w:hAnsi="Sylfaen"/>
          <w:i/>
          <w:sz w:val="22"/>
          <w:szCs w:val="22"/>
          <w:lang w:val="en-US"/>
        </w:rPr>
      </w:pPr>
    </w:p>
    <w:p w:rsidR="00B062E3" w:rsidRDefault="00B062E3" w:rsidP="00B062E3">
      <w:pPr>
        <w:widowControl w:val="0"/>
        <w:jc w:val="right"/>
        <w:rPr>
          <w:rFonts w:ascii="Sylfaen" w:hAnsi="Sylfaen"/>
          <w:sz w:val="22"/>
          <w:szCs w:val="22"/>
          <w:lang w:val="en-US"/>
        </w:rPr>
      </w:pPr>
      <w:r w:rsidRPr="00E84CB9">
        <w:rPr>
          <w:rFonts w:ascii="Sylfaen" w:hAnsi="Sylfaen"/>
          <w:sz w:val="22"/>
          <w:szCs w:val="22"/>
          <w:lang w:val="en-US"/>
        </w:rPr>
        <w:t xml:space="preserve">                                                                                                                      </w:t>
      </w:r>
    </w:p>
    <w:p w:rsidR="00B062E3" w:rsidRPr="00592807" w:rsidRDefault="00B062E3" w:rsidP="00B062E3">
      <w:pPr>
        <w:widowControl w:val="0"/>
        <w:jc w:val="right"/>
        <w:rPr>
          <w:rFonts w:ascii="Sylfaen" w:hAnsi="Sylfaen"/>
          <w:i/>
          <w:sz w:val="18"/>
          <w:szCs w:val="18"/>
        </w:rPr>
      </w:pPr>
      <w:r w:rsidRPr="00592807">
        <w:rPr>
          <w:rFonts w:ascii="Sylfaen" w:hAnsi="Sylfaen"/>
          <w:i/>
          <w:sz w:val="18"/>
          <w:szCs w:val="18"/>
          <w:lang w:val="en-US"/>
        </w:rPr>
        <w:t xml:space="preserve">    </w:t>
      </w:r>
      <w:r w:rsidRPr="00592807">
        <w:rPr>
          <w:rFonts w:ascii="Sylfaen" w:hAnsi="Sylfaen"/>
          <w:i/>
          <w:sz w:val="18"/>
          <w:szCs w:val="18"/>
        </w:rPr>
        <w:t>Приложение № 2</w:t>
      </w:r>
    </w:p>
    <w:p w:rsidR="00592807" w:rsidRPr="00592807" w:rsidRDefault="00B062E3" w:rsidP="00B062E3">
      <w:pPr>
        <w:pStyle w:val="a3"/>
        <w:widowControl w:val="0"/>
        <w:spacing w:line="240" w:lineRule="auto"/>
        <w:ind w:firstLine="0"/>
        <w:jc w:val="right"/>
        <w:rPr>
          <w:rFonts w:ascii="Sylfaen" w:hAnsi="Sylfaen"/>
          <w:b/>
          <w:sz w:val="18"/>
          <w:szCs w:val="18"/>
          <w:lang w:val="af-ZA"/>
        </w:rPr>
      </w:pPr>
      <w:r w:rsidRPr="00592807">
        <w:rPr>
          <w:rFonts w:ascii="Sylfaen" w:hAnsi="Sylfaen"/>
          <w:sz w:val="18"/>
          <w:szCs w:val="18"/>
        </w:rPr>
        <w:t xml:space="preserve">к Договору под </w:t>
      </w:r>
      <w:r w:rsidR="00907A72" w:rsidRPr="00EE070F">
        <w:rPr>
          <w:rFonts w:ascii="GHEA Grapalat" w:hAnsi="GHEA Grapalat"/>
          <w:b/>
          <w:i w:val="0"/>
          <w:sz w:val="16"/>
          <w:szCs w:val="16"/>
          <w:lang w:val="af-ZA"/>
        </w:rPr>
        <w:t>ԱՄԱՀ-ՓՔ-ԳՀԾՁԲ-22/71</w:t>
      </w:r>
    </w:p>
    <w:p w:rsidR="00B062E3" w:rsidRPr="00592807" w:rsidRDefault="00B062E3" w:rsidP="00B062E3">
      <w:pPr>
        <w:pStyle w:val="a3"/>
        <w:widowControl w:val="0"/>
        <w:spacing w:line="240" w:lineRule="auto"/>
        <w:ind w:firstLine="0"/>
        <w:jc w:val="right"/>
        <w:rPr>
          <w:rFonts w:ascii="Sylfaen" w:hAnsi="Sylfaen"/>
          <w:b/>
          <w:sz w:val="18"/>
          <w:szCs w:val="18"/>
          <w:lang w:val="af-ZA"/>
        </w:rPr>
      </w:pPr>
      <w:r w:rsidRPr="00592807">
        <w:rPr>
          <w:rFonts w:ascii="Sylfaen" w:hAnsi="Sylfaen"/>
          <w:sz w:val="18"/>
          <w:szCs w:val="18"/>
        </w:rPr>
        <w:t xml:space="preserve"> заключенному "</w:t>
      </w:r>
      <w:r w:rsidRPr="00592807">
        <w:rPr>
          <w:rFonts w:ascii="Sylfaen" w:hAnsi="Sylfaen"/>
          <w:sz w:val="18"/>
          <w:szCs w:val="18"/>
        </w:rPr>
        <w:tab/>
        <w:t>"</w:t>
      </w:r>
      <w:r w:rsidRPr="00592807">
        <w:rPr>
          <w:rFonts w:ascii="Sylfaen" w:hAnsi="Sylfaen"/>
          <w:sz w:val="18"/>
          <w:szCs w:val="18"/>
        </w:rPr>
        <w:tab/>
        <w:t>2022г.</w:t>
      </w:r>
    </w:p>
    <w:p w:rsidR="00B062E3" w:rsidRPr="00592807" w:rsidRDefault="00B062E3" w:rsidP="00B062E3">
      <w:pPr>
        <w:widowControl w:val="0"/>
        <w:tabs>
          <w:tab w:val="left" w:pos="9540"/>
        </w:tabs>
        <w:spacing w:after="160"/>
        <w:jc w:val="center"/>
        <w:rPr>
          <w:rFonts w:ascii="Sylfaen" w:hAnsi="Sylfaen"/>
          <w:i/>
          <w:sz w:val="18"/>
          <w:szCs w:val="18"/>
        </w:rPr>
      </w:pPr>
    </w:p>
    <w:p w:rsidR="00B062E3" w:rsidRPr="00DB0920" w:rsidRDefault="00B062E3" w:rsidP="00B062E3">
      <w:pPr>
        <w:widowControl w:val="0"/>
        <w:jc w:val="center"/>
        <w:rPr>
          <w:rFonts w:ascii="Sylfaen" w:hAnsi="Sylfaen"/>
          <w:sz w:val="22"/>
          <w:szCs w:val="22"/>
        </w:rPr>
      </w:pPr>
      <w:r w:rsidRPr="004D64E0">
        <w:rPr>
          <w:rFonts w:ascii="Sylfaen" w:hAnsi="Sylfaen"/>
          <w:sz w:val="22"/>
          <w:szCs w:val="22"/>
        </w:rPr>
        <w:t>ГРАФИК ОПЛАТЫ</w:t>
      </w:r>
      <w:r w:rsidRPr="004D64E0">
        <w:rPr>
          <w:rStyle w:val="af6"/>
          <w:rFonts w:ascii="Sylfaen" w:hAnsi="Sylfaen"/>
          <w:sz w:val="22"/>
          <w:szCs w:val="22"/>
        </w:rPr>
        <w:footnoteReference w:customMarkFollows="1" w:id="26"/>
        <w:t>*</w:t>
      </w:r>
    </w:p>
    <w:p w:rsidR="00B062E3" w:rsidRPr="004D64E0" w:rsidRDefault="00B062E3" w:rsidP="00B062E3">
      <w:pPr>
        <w:widowControl w:val="0"/>
        <w:jc w:val="right"/>
        <w:rPr>
          <w:rFonts w:ascii="Sylfaen" w:hAnsi="Sylfaen"/>
          <w:sz w:val="22"/>
          <w:szCs w:val="22"/>
        </w:rPr>
      </w:pPr>
      <w:proofErr w:type="spellStart"/>
      <w:r w:rsidRPr="004D64E0">
        <w:rPr>
          <w:rFonts w:ascii="Sylfaen" w:hAnsi="Sylfaen"/>
          <w:sz w:val="22"/>
          <w:szCs w:val="22"/>
        </w:rPr>
        <w:t>драмов</w:t>
      </w:r>
      <w:proofErr w:type="spellEnd"/>
      <w:r w:rsidRPr="004D64E0">
        <w:rPr>
          <w:rFonts w:ascii="Sylfaen" w:hAnsi="Sylfaen"/>
          <w:sz w:val="22"/>
          <w:szCs w:val="22"/>
        </w:rPr>
        <w:t xml:space="preserve"> РА</w:t>
      </w:r>
    </w:p>
    <w:tbl>
      <w:tblPr>
        <w:tblW w:w="10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2164"/>
        <w:gridCol w:w="236"/>
        <w:gridCol w:w="340"/>
        <w:gridCol w:w="236"/>
        <w:gridCol w:w="425"/>
        <w:gridCol w:w="341"/>
        <w:gridCol w:w="510"/>
        <w:gridCol w:w="454"/>
        <w:gridCol w:w="567"/>
        <w:gridCol w:w="680"/>
        <w:gridCol w:w="676"/>
        <w:gridCol w:w="643"/>
        <w:gridCol w:w="611"/>
        <w:gridCol w:w="805"/>
        <w:gridCol w:w="19"/>
      </w:tblGrid>
      <w:tr w:rsidR="00B062E3" w:rsidRPr="00A4171D" w:rsidTr="00086352">
        <w:trPr>
          <w:gridAfter w:val="1"/>
          <w:wAfter w:w="19" w:type="dxa"/>
          <w:trHeight w:val="363"/>
          <w:jc w:val="center"/>
        </w:trPr>
        <w:tc>
          <w:tcPr>
            <w:tcW w:w="10906" w:type="dxa"/>
            <w:gridSpan w:val="16"/>
          </w:tcPr>
          <w:p w:rsidR="00B062E3" w:rsidRPr="00A4171D" w:rsidRDefault="00B062E3" w:rsidP="00086352">
            <w:pPr>
              <w:widowControl w:val="0"/>
              <w:spacing w:after="120"/>
              <w:jc w:val="center"/>
              <w:rPr>
                <w:rFonts w:ascii="Sylfaen" w:hAnsi="Sylfaen"/>
                <w:sz w:val="20"/>
                <w:szCs w:val="20"/>
              </w:rPr>
            </w:pPr>
            <w:r w:rsidRPr="00A4171D">
              <w:rPr>
                <w:rFonts w:ascii="Sylfaen" w:hAnsi="Sylfaen"/>
                <w:sz w:val="20"/>
                <w:szCs w:val="20"/>
              </w:rPr>
              <w:t>Услуги</w:t>
            </w:r>
          </w:p>
        </w:tc>
      </w:tr>
      <w:tr w:rsidR="00B062E3" w:rsidRPr="00A4171D" w:rsidTr="00086352">
        <w:trPr>
          <w:gridAfter w:val="1"/>
          <w:wAfter w:w="19" w:type="dxa"/>
          <w:trHeight w:val="1781"/>
          <w:jc w:val="center"/>
        </w:trPr>
        <w:tc>
          <w:tcPr>
            <w:tcW w:w="1006" w:type="dxa"/>
            <w:vAlign w:val="center"/>
          </w:tcPr>
          <w:p w:rsidR="00B062E3" w:rsidRPr="00A4171D" w:rsidRDefault="00B062E3" w:rsidP="00086352">
            <w:pPr>
              <w:widowControl w:val="0"/>
              <w:spacing w:after="120"/>
              <w:jc w:val="center"/>
              <w:rPr>
                <w:rFonts w:ascii="Sylfaen" w:hAnsi="Sylfaen"/>
                <w:sz w:val="20"/>
                <w:szCs w:val="20"/>
              </w:rPr>
            </w:pPr>
            <w:r w:rsidRPr="00A4171D">
              <w:rPr>
                <w:rFonts w:ascii="Sylfaen" w:hAnsi="Sylfaen"/>
                <w:sz w:val="20"/>
                <w:szCs w:val="20"/>
              </w:rPr>
              <w:t>номер предусмотренного приглашением лота</w:t>
            </w:r>
          </w:p>
        </w:tc>
        <w:tc>
          <w:tcPr>
            <w:tcW w:w="1212" w:type="dxa"/>
            <w:vAlign w:val="center"/>
          </w:tcPr>
          <w:p w:rsidR="00B062E3" w:rsidRPr="00A4171D" w:rsidRDefault="00B062E3" w:rsidP="00086352">
            <w:pPr>
              <w:widowControl w:val="0"/>
              <w:spacing w:after="120"/>
              <w:jc w:val="center"/>
              <w:rPr>
                <w:rFonts w:ascii="Sylfaen" w:hAnsi="Sylfaen"/>
                <w:sz w:val="20"/>
                <w:szCs w:val="20"/>
              </w:rPr>
            </w:pPr>
            <w:r w:rsidRPr="00A4171D">
              <w:rPr>
                <w:rFonts w:ascii="Sylfaen" w:hAnsi="Sylfaen"/>
                <w:sz w:val="20"/>
                <w:szCs w:val="20"/>
              </w:rPr>
              <w:t>промежуточный код, предусмотренный планом закупок по классификации ЕЗК (CPV)</w:t>
            </w:r>
          </w:p>
        </w:tc>
        <w:tc>
          <w:tcPr>
            <w:tcW w:w="2164" w:type="dxa"/>
            <w:vAlign w:val="center"/>
          </w:tcPr>
          <w:p w:rsidR="00B062E3" w:rsidRPr="00A4171D" w:rsidRDefault="00B062E3" w:rsidP="00086352">
            <w:pPr>
              <w:widowControl w:val="0"/>
              <w:spacing w:after="120"/>
              <w:jc w:val="center"/>
              <w:rPr>
                <w:rFonts w:ascii="Sylfaen" w:hAnsi="Sylfaen"/>
                <w:sz w:val="20"/>
                <w:szCs w:val="20"/>
              </w:rPr>
            </w:pPr>
            <w:r w:rsidRPr="00A4171D">
              <w:rPr>
                <w:rFonts w:ascii="Sylfaen" w:hAnsi="Sylfaen"/>
                <w:sz w:val="20"/>
                <w:szCs w:val="20"/>
              </w:rPr>
              <w:t>наименование</w:t>
            </w:r>
          </w:p>
        </w:tc>
        <w:tc>
          <w:tcPr>
            <w:tcW w:w="6524" w:type="dxa"/>
            <w:gridSpan w:val="13"/>
            <w:vAlign w:val="center"/>
          </w:tcPr>
          <w:p w:rsidR="00B062E3" w:rsidRPr="00A4171D" w:rsidRDefault="00B062E3" w:rsidP="00086352">
            <w:pPr>
              <w:widowControl w:val="0"/>
              <w:spacing w:after="120"/>
              <w:jc w:val="both"/>
              <w:rPr>
                <w:rFonts w:ascii="Sylfaen" w:hAnsi="Sylfaen"/>
                <w:sz w:val="20"/>
                <w:szCs w:val="20"/>
              </w:rPr>
            </w:pPr>
            <w:r w:rsidRPr="00A4171D">
              <w:rPr>
                <w:rFonts w:ascii="Sylfaen" w:hAnsi="Sylfaen"/>
                <w:sz w:val="20"/>
                <w:szCs w:val="20"/>
              </w:rPr>
              <w:t>Оплату услуги предусматривается произвести в 2022г., по месяцам, в том числе</w:t>
            </w:r>
            <w:r w:rsidRPr="00A4171D">
              <w:rPr>
                <w:rStyle w:val="af6"/>
                <w:rFonts w:ascii="Sylfaen" w:hAnsi="Sylfaen"/>
                <w:sz w:val="20"/>
                <w:szCs w:val="20"/>
              </w:rPr>
              <w:footnoteReference w:customMarkFollows="1" w:id="27"/>
              <w:t>**</w:t>
            </w:r>
          </w:p>
        </w:tc>
      </w:tr>
      <w:tr w:rsidR="00B062E3" w:rsidRPr="004D64E0" w:rsidTr="00086352">
        <w:trPr>
          <w:trHeight w:val="742"/>
          <w:jc w:val="center"/>
        </w:trPr>
        <w:tc>
          <w:tcPr>
            <w:tcW w:w="1006" w:type="dxa"/>
          </w:tcPr>
          <w:p w:rsidR="00B062E3" w:rsidRPr="00A4171D" w:rsidRDefault="00B062E3" w:rsidP="00086352">
            <w:pPr>
              <w:widowControl w:val="0"/>
              <w:spacing w:after="120"/>
              <w:jc w:val="center"/>
              <w:rPr>
                <w:rFonts w:ascii="Sylfaen" w:hAnsi="Sylfaen"/>
                <w:sz w:val="20"/>
                <w:szCs w:val="20"/>
              </w:rPr>
            </w:pPr>
          </w:p>
        </w:tc>
        <w:tc>
          <w:tcPr>
            <w:tcW w:w="1212" w:type="dxa"/>
          </w:tcPr>
          <w:p w:rsidR="00B062E3" w:rsidRPr="00A4171D" w:rsidRDefault="00B062E3" w:rsidP="00086352">
            <w:pPr>
              <w:widowControl w:val="0"/>
              <w:spacing w:after="120"/>
              <w:jc w:val="center"/>
              <w:rPr>
                <w:rFonts w:ascii="Sylfaen" w:hAnsi="Sylfaen"/>
                <w:sz w:val="20"/>
                <w:szCs w:val="20"/>
              </w:rPr>
            </w:pPr>
          </w:p>
        </w:tc>
        <w:tc>
          <w:tcPr>
            <w:tcW w:w="2164" w:type="dxa"/>
          </w:tcPr>
          <w:p w:rsidR="00B062E3" w:rsidRPr="00A4171D" w:rsidRDefault="00B062E3" w:rsidP="00086352">
            <w:pPr>
              <w:widowControl w:val="0"/>
              <w:spacing w:after="120"/>
              <w:jc w:val="center"/>
              <w:rPr>
                <w:rFonts w:ascii="Sylfaen" w:hAnsi="Sylfaen"/>
                <w:sz w:val="20"/>
                <w:szCs w:val="20"/>
              </w:rPr>
            </w:pPr>
          </w:p>
        </w:tc>
        <w:tc>
          <w:tcPr>
            <w:tcW w:w="236" w:type="dxa"/>
            <w:vAlign w:val="center"/>
          </w:tcPr>
          <w:p w:rsidR="00B062E3" w:rsidRPr="00A4171D" w:rsidRDefault="00B062E3" w:rsidP="00086352">
            <w:pPr>
              <w:widowControl w:val="0"/>
              <w:spacing w:after="120"/>
              <w:ind w:left="-161" w:right="-148"/>
              <w:jc w:val="center"/>
              <w:rPr>
                <w:rFonts w:ascii="Sylfaen" w:hAnsi="Sylfaen"/>
                <w:sz w:val="20"/>
                <w:szCs w:val="20"/>
              </w:rPr>
            </w:pPr>
            <w:r w:rsidRPr="00A4171D">
              <w:rPr>
                <w:rFonts w:ascii="Sylfaen" w:hAnsi="Sylfaen"/>
                <w:sz w:val="20"/>
                <w:szCs w:val="20"/>
              </w:rPr>
              <w:t>январь</w:t>
            </w:r>
          </w:p>
        </w:tc>
        <w:tc>
          <w:tcPr>
            <w:tcW w:w="340" w:type="dxa"/>
            <w:vAlign w:val="center"/>
          </w:tcPr>
          <w:p w:rsidR="00B062E3" w:rsidRPr="00A4171D" w:rsidRDefault="00B062E3" w:rsidP="00086352">
            <w:pPr>
              <w:widowControl w:val="0"/>
              <w:spacing w:after="120"/>
              <w:ind w:left="-68" w:right="-108"/>
              <w:jc w:val="center"/>
              <w:rPr>
                <w:rFonts w:ascii="Sylfaen" w:hAnsi="Sylfaen" w:cs="Sylfaen"/>
                <w:sz w:val="20"/>
                <w:szCs w:val="20"/>
              </w:rPr>
            </w:pPr>
            <w:r w:rsidRPr="00A4171D">
              <w:rPr>
                <w:rFonts w:ascii="Sylfaen" w:hAnsi="Sylfaen"/>
                <w:sz w:val="20"/>
                <w:szCs w:val="20"/>
              </w:rPr>
              <w:t>февраль</w:t>
            </w:r>
          </w:p>
        </w:tc>
        <w:tc>
          <w:tcPr>
            <w:tcW w:w="236" w:type="dxa"/>
            <w:vAlign w:val="center"/>
          </w:tcPr>
          <w:p w:rsidR="00B062E3" w:rsidRPr="00A4171D" w:rsidRDefault="00B062E3" w:rsidP="00086352">
            <w:pPr>
              <w:widowControl w:val="0"/>
              <w:spacing w:after="120"/>
              <w:ind w:left="-73" w:right="-73"/>
              <w:jc w:val="center"/>
              <w:rPr>
                <w:rFonts w:ascii="Sylfaen" w:hAnsi="Sylfaen"/>
                <w:sz w:val="20"/>
                <w:szCs w:val="20"/>
              </w:rPr>
            </w:pPr>
            <w:r w:rsidRPr="00A4171D">
              <w:rPr>
                <w:rFonts w:ascii="Sylfaen" w:hAnsi="Sylfaen"/>
                <w:sz w:val="20"/>
                <w:szCs w:val="20"/>
              </w:rPr>
              <w:t>март</w:t>
            </w:r>
          </w:p>
        </w:tc>
        <w:tc>
          <w:tcPr>
            <w:tcW w:w="425" w:type="dxa"/>
            <w:vAlign w:val="center"/>
          </w:tcPr>
          <w:p w:rsidR="00B062E3" w:rsidRPr="00A4171D" w:rsidRDefault="00B062E3" w:rsidP="00086352">
            <w:pPr>
              <w:widowControl w:val="0"/>
              <w:spacing w:after="120"/>
              <w:ind w:left="-94" w:right="-80"/>
              <w:jc w:val="center"/>
              <w:rPr>
                <w:rFonts w:ascii="Sylfaen" w:hAnsi="Sylfaen" w:cs="Sylfaen"/>
                <w:sz w:val="20"/>
                <w:szCs w:val="20"/>
              </w:rPr>
            </w:pPr>
            <w:r w:rsidRPr="00A4171D">
              <w:rPr>
                <w:rFonts w:ascii="Sylfaen" w:hAnsi="Sylfaen"/>
                <w:sz w:val="20"/>
                <w:szCs w:val="20"/>
              </w:rPr>
              <w:t>апрель</w:t>
            </w:r>
          </w:p>
        </w:tc>
        <w:tc>
          <w:tcPr>
            <w:tcW w:w="341" w:type="dxa"/>
            <w:vAlign w:val="center"/>
          </w:tcPr>
          <w:p w:rsidR="00B062E3" w:rsidRPr="00A4171D" w:rsidRDefault="00B062E3" w:rsidP="00086352">
            <w:pPr>
              <w:widowControl w:val="0"/>
              <w:spacing w:after="120"/>
              <w:ind w:left="-122" w:right="-94"/>
              <w:jc w:val="center"/>
              <w:rPr>
                <w:rFonts w:ascii="Sylfaen" w:hAnsi="Sylfaen"/>
                <w:sz w:val="20"/>
                <w:szCs w:val="20"/>
              </w:rPr>
            </w:pPr>
            <w:r w:rsidRPr="00A4171D">
              <w:rPr>
                <w:rFonts w:ascii="Sylfaen" w:hAnsi="Sylfaen"/>
                <w:sz w:val="20"/>
                <w:szCs w:val="20"/>
              </w:rPr>
              <w:t>май</w:t>
            </w:r>
          </w:p>
        </w:tc>
        <w:tc>
          <w:tcPr>
            <w:tcW w:w="510" w:type="dxa"/>
            <w:vAlign w:val="center"/>
          </w:tcPr>
          <w:p w:rsidR="00B062E3" w:rsidRPr="00A4171D" w:rsidRDefault="00B062E3" w:rsidP="00086352">
            <w:pPr>
              <w:widowControl w:val="0"/>
              <w:spacing w:after="120"/>
              <w:ind w:left="-94" w:right="-128"/>
              <w:jc w:val="center"/>
              <w:rPr>
                <w:rFonts w:ascii="Sylfaen" w:hAnsi="Sylfaen"/>
                <w:sz w:val="20"/>
                <w:szCs w:val="20"/>
              </w:rPr>
            </w:pPr>
            <w:r w:rsidRPr="00A4171D">
              <w:rPr>
                <w:rFonts w:ascii="Sylfaen" w:hAnsi="Sylfaen"/>
                <w:sz w:val="20"/>
                <w:szCs w:val="20"/>
              </w:rPr>
              <w:t>июнь</w:t>
            </w:r>
          </w:p>
        </w:tc>
        <w:tc>
          <w:tcPr>
            <w:tcW w:w="454" w:type="dxa"/>
            <w:vAlign w:val="center"/>
          </w:tcPr>
          <w:p w:rsidR="00B062E3" w:rsidRPr="00A4171D" w:rsidRDefault="00B062E3" w:rsidP="00086352">
            <w:pPr>
              <w:widowControl w:val="0"/>
              <w:spacing w:after="120"/>
              <w:ind w:left="-118" w:right="-122"/>
              <w:jc w:val="center"/>
              <w:rPr>
                <w:rFonts w:ascii="Sylfaen" w:hAnsi="Sylfaen"/>
                <w:sz w:val="20"/>
                <w:szCs w:val="20"/>
              </w:rPr>
            </w:pPr>
            <w:r w:rsidRPr="00A4171D">
              <w:rPr>
                <w:rFonts w:ascii="Sylfaen" w:hAnsi="Sylfaen"/>
                <w:sz w:val="20"/>
                <w:szCs w:val="20"/>
              </w:rPr>
              <w:t>июль</w:t>
            </w:r>
          </w:p>
        </w:tc>
        <w:tc>
          <w:tcPr>
            <w:tcW w:w="567" w:type="dxa"/>
            <w:vAlign w:val="center"/>
          </w:tcPr>
          <w:p w:rsidR="00B062E3" w:rsidRPr="00A4171D" w:rsidRDefault="00B062E3" w:rsidP="00086352">
            <w:pPr>
              <w:widowControl w:val="0"/>
              <w:spacing w:after="120"/>
              <w:ind w:left="-94" w:right="-124"/>
              <w:jc w:val="center"/>
              <w:rPr>
                <w:rFonts w:ascii="Sylfaen" w:hAnsi="Sylfaen"/>
                <w:sz w:val="20"/>
                <w:szCs w:val="20"/>
              </w:rPr>
            </w:pPr>
            <w:r w:rsidRPr="00A4171D">
              <w:rPr>
                <w:rFonts w:ascii="Sylfaen" w:hAnsi="Sylfaen"/>
                <w:sz w:val="20"/>
                <w:szCs w:val="20"/>
              </w:rPr>
              <w:t>август</w:t>
            </w:r>
          </w:p>
        </w:tc>
        <w:tc>
          <w:tcPr>
            <w:tcW w:w="680" w:type="dxa"/>
            <w:vAlign w:val="center"/>
          </w:tcPr>
          <w:p w:rsidR="00B062E3" w:rsidRPr="00A4171D" w:rsidRDefault="00B062E3" w:rsidP="00086352">
            <w:pPr>
              <w:widowControl w:val="0"/>
              <w:spacing w:after="120"/>
              <w:ind w:left="-108" w:right="-119"/>
              <w:jc w:val="center"/>
              <w:rPr>
                <w:rFonts w:ascii="Sylfaen" w:hAnsi="Sylfaen"/>
                <w:sz w:val="20"/>
                <w:szCs w:val="20"/>
              </w:rPr>
            </w:pPr>
            <w:r w:rsidRPr="00A4171D">
              <w:rPr>
                <w:rFonts w:ascii="Sylfaen" w:hAnsi="Sylfaen"/>
                <w:sz w:val="20"/>
                <w:szCs w:val="20"/>
              </w:rPr>
              <w:t>сентябрь</w:t>
            </w:r>
          </w:p>
        </w:tc>
        <w:tc>
          <w:tcPr>
            <w:tcW w:w="676" w:type="dxa"/>
            <w:vAlign w:val="center"/>
          </w:tcPr>
          <w:p w:rsidR="00B062E3" w:rsidRPr="00A4171D" w:rsidRDefault="00B062E3" w:rsidP="00086352">
            <w:pPr>
              <w:widowControl w:val="0"/>
              <w:spacing w:after="120"/>
              <w:ind w:left="-113" w:right="-124"/>
              <w:jc w:val="center"/>
              <w:rPr>
                <w:rFonts w:ascii="Sylfaen" w:hAnsi="Sylfaen"/>
                <w:sz w:val="20"/>
                <w:szCs w:val="20"/>
              </w:rPr>
            </w:pPr>
            <w:r w:rsidRPr="00A4171D">
              <w:rPr>
                <w:rFonts w:ascii="Sylfaen" w:hAnsi="Sylfaen"/>
                <w:sz w:val="20"/>
                <w:szCs w:val="20"/>
              </w:rPr>
              <w:t>октябрь</w:t>
            </w:r>
          </w:p>
        </w:tc>
        <w:tc>
          <w:tcPr>
            <w:tcW w:w="643" w:type="dxa"/>
            <w:vAlign w:val="center"/>
          </w:tcPr>
          <w:p w:rsidR="00B062E3" w:rsidRPr="00A4171D" w:rsidRDefault="00B062E3" w:rsidP="00086352">
            <w:pPr>
              <w:widowControl w:val="0"/>
              <w:spacing w:after="120"/>
              <w:ind w:left="-94" w:right="-108"/>
              <w:jc w:val="center"/>
              <w:rPr>
                <w:rFonts w:ascii="Sylfaen" w:hAnsi="Sylfaen"/>
                <w:sz w:val="20"/>
                <w:szCs w:val="20"/>
              </w:rPr>
            </w:pPr>
            <w:r w:rsidRPr="00A4171D">
              <w:rPr>
                <w:rFonts w:ascii="Sylfaen" w:hAnsi="Sylfaen"/>
                <w:sz w:val="20"/>
                <w:szCs w:val="20"/>
              </w:rPr>
              <w:t>ноябрь</w:t>
            </w:r>
          </w:p>
        </w:tc>
        <w:tc>
          <w:tcPr>
            <w:tcW w:w="611" w:type="dxa"/>
            <w:vAlign w:val="center"/>
          </w:tcPr>
          <w:p w:rsidR="00B062E3" w:rsidRPr="00A4171D" w:rsidRDefault="00B062E3" w:rsidP="00086352">
            <w:pPr>
              <w:widowControl w:val="0"/>
              <w:spacing w:after="120"/>
              <w:ind w:left="-136" w:right="-80"/>
              <w:jc w:val="center"/>
              <w:rPr>
                <w:rFonts w:ascii="Sylfaen" w:hAnsi="Sylfaen"/>
                <w:sz w:val="20"/>
                <w:szCs w:val="20"/>
              </w:rPr>
            </w:pPr>
            <w:r w:rsidRPr="00A4171D">
              <w:rPr>
                <w:rFonts w:ascii="Sylfaen" w:hAnsi="Sylfaen"/>
                <w:sz w:val="20"/>
                <w:szCs w:val="20"/>
              </w:rPr>
              <w:t>декабрь</w:t>
            </w:r>
          </w:p>
        </w:tc>
        <w:tc>
          <w:tcPr>
            <w:tcW w:w="824" w:type="dxa"/>
            <w:gridSpan w:val="2"/>
            <w:vAlign w:val="center"/>
          </w:tcPr>
          <w:p w:rsidR="00B062E3" w:rsidRPr="00A4171D" w:rsidRDefault="00B062E3" w:rsidP="00086352">
            <w:pPr>
              <w:widowControl w:val="0"/>
              <w:spacing w:after="120"/>
              <w:ind w:right="-1"/>
              <w:jc w:val="center"/>
              <w:rPr>
                <w:rFonts w:ascii="Sylfaen" w:hAnsi="Sylfaen"/>
                <w:sz w:val="20"/>
                <w:szCs w:val="20"/>
                <w:lang w:val="en-US"/>
              </w:rPr>
            </w:pPr>
            <w:r w:rsidRPr="00A4171D">
              <w:rPr>
                <w:rFonts w:ascii="Sylfaen" w:hAnsi="Sylfaen"/>
                <w:sz w:val="20"/>
                <w:szCs w:val="20"/>
              </w:rPr>
              <w:t>Всего</w:t>
            </w:r>
          </w:p>
        </w:tc>
      </w:tr>
      <w:tr w:rsidR="0085690B" w:rsidRPr="004D64E0" w:rsidTr="000C56C6">
        <w:trPr>
          <w:cantSplit/>
          <w:trHeight w:val="1134"/>
          <w:jc w:val="center"/>
        </w:trPr>
        <w:tc>
          <w:tcPr>
            <w:tcW w:w="1006" w:type="dxa"/>
            <w:vAlign w:val="center"/>
          </w:tcPr>
          <w:p w:rsidR="0085690B" w:rsidRPr="00A4171D" w:rsidRDefault="0085690B" w:rsidP="00086352">
            <w:pPr>
              <w:widowControl w:val="0"/>
              <w:spacing w:after="120"/>
              <w:jc w:val="center"/>
              <w:rPr>
                <w:rFonts w:ascii="Sylfaen" w:hAnsi="Sylfaen"/>
                <w:sz w:val="20"/>
                <w:szCs w:val="20"/>
                <w:lang w:val="en-US"/>
              </w:rPr>
            </w:pPr>
            <w:r w:rsidRPr="00A4171D">
              <w:rPr>
                <w:rFonts w:ascii="Sylfaen" w:hAnsi="Sylfaen"/>
                <w:sz w:val="20"/>
                <w:szCs w:val="20"/>
                <w:lang w:val="en-US"/>
              </w:rPr>
              <w:t>1</w:t>
            </w:r>
          </w:p>
        </w:tc>
        <w:tc>
          <w:tcPr>
            <w:tcW w:w="1212" w:type="dxa"/>
            <w:vAlign w:val="center"/>
          </w:tcPr>
          <w:p w:rsidR="0085690B" w:rsidRPr="00C7647E" w:rsidRDefault="0085690B" w:rsidP="00592807">
            <w:pPr>
              <w:widowControl w:val="0"/>
              <w:spacing w:after="120"/>
              <w:jc w:val="center"/>
              <w:rPr>
                <w:rFonts w:ascii="Sylfaen" w:hAnsi="Sylfaen"/>
                <w:sz w:val="16"/>
                <w:szCs w:val="16"/>
                <w:lang w:val="en-US"/>
              </w:rPr>
            </w:pPr>
            <w:r>
              <w:rPr>
                <w:rFonts w:ascii="Sylfaen" w:hAnsi="Sylfaen"/>
                <w:sz w:val="20"/>
              </w:rPr>
              <w:t>50531140/1</w:t>
            </w:r>
          </w:p>
        </w:tc>
        <w:tc>
          <w:tcPr>
            <w:tcW w:w="2164" w:type="dxa"/>
            <w:vAlign w:val="center"/>
          </w:tcPr>
          <w:p w:rsidR="0085690B" w:rsidRPr="00BE7608" w:rsidRDefault="0085690B"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18"/>
                <w:szCs w:val="18"/>
              </w:rPr>
            </w:pPr>
            <w:r w:rsidRPr="00BE7608">
              <w:rPr>
                <w:rFonts w:ascii="Sylfaen" w:hAnsi="Sylfaen"/>
                <w:sz w:val="18"/>
                <w:szCs w:val="18"/>
              </w:rPr>
              <w:t xml:space="preserve">Услуга по экспертизе проектно-сметной документации на  сметной стоимости работ по благоустройству двора детского сада села </w:t>
            </w:r>
            <w:proofErr w:type="spellStart"/>
            <w:r w:rsidRPr="00BE7608">
              <w:rPr>
                <w:rFonts w:ascii="Sylfaen" w:hAnsi="Sylfaen"/>
                <w:sz w:val="18"/>
                <w:szCs w:val="18"/>
              </w:rPr>
              <w:t>Артимет</w:t>
            </w:r>
            <w:proofErr w:type="spellEnd"/>
            <w:r w:rsidRPr="00BE7608">
              <w:rPr>
                <w:rFonts w:ascii="Sylfaen" w:hAnsi="Sylfaen"/>
                <w:sz w:val="18"/>
                <w:szCs w:val="18"/>
              </w:rPr>
              <w:t xml:space="preserve">, </w:t>
            </w:r>
            <w:proofErr w:type="spellStart"/>
            <w:r w:rsidRPr="00BE7608">
              <w:rPr>
                <w:rFonts w:ascii="Sylfaen" w:hAnsi="Sylfaen"/>
                <w:sz w:val="18"/>
                <w:szCs w:val="18"/>
              </w:rPr>
              <w:t>Армавирской</w:t>
            </w:r>
            <w:proofErr w:type="spellEnd"/>
            <w:r w:rsidRPr="00BE7608">
              <w:rPr>
                <w:rFonts w:ascii="Sylfaen" w:hAnsi="Sylfaen"/>
                <w:sz w:val="18"/>
                <w:szCs w:val="18"/>
              </w:rPr>
              <w:t xml:space="preserve"> области, РА.</w:t>
            </w:r>
          </w:p>
        </w:tc>
        <w:tc>
          <w:tcPr>
            <w:tcW w:w="236" w:type="dxa"/>
            <w:vAlign w:val="center"/>
          </w:tcPr>
          <w:p w:rsidR="0085690B" w:rsidRPr="00A4171D" w:rsidRDefault="0085690B" w:rsidP="00086352">
            <w:pPr>
              <w:widowControl w:val="0"/>
              <w:spacing w:after="120"/>
              <w:jc w:val="center"/>
              <w:rPr>
                <w:rFonts w:ascii="Sylfaen" w:hAnsi="Sylfaen"/>
                <w:sz w:val="20"/>
                <w:szCs w:val="20"/>
              </w:rPr>
            </w:pPr>
          </w:p>
        </w:tc>
        <w:tc>
          <w:tcPr>
            <w:tcW w:w="340" w:type="dxa"/>
            <w:vAlign w:val="center"/>
          </w:tcPr>
          <w:p w:rsidR="0085690B" w:rsidRPr="00A4171D" w:rsidRDefault="0085690B" w:rsidP="00086352">
            <w:pPr>
              <w:widowControl w:val="0"/>
              <w:spacing w:after="120"/>
              <w:jc w:val="center"/>
              <w:rPr>
                <w:rFonts w:ascii="Sylfaen" w:hAnsi="Sylfaen"/>
                <w:sz w:val="20"/>
                <w:szCs w:val="20"/>
              </w:rPr>
            </w:pPr>
          </w:p>
        </w:tc>
        <w:tc>
          <w:tcPr>
            <w:tcW w:w="236" w:type="dxa"/>
            <w:vAlign w:val="center"/>
          </w:tcPr>
          <w:p w:rsidR="0085690B" w:rsidRPr="00A4171D" w:rsidRDefault="0085690B" w:rsidP="00086352">
            <w:pPr>
              <w:widowControl w:val="0"/>
              <w:spacing w:after="120"/>
              <w:jc w:val="center"/>
              <w:rPr>
                <w:rFonts w:ascii="Sylfaen" w:hAnsi="Sylfaen" w:cs="Arial"/>
                <w:sz w:val="20"/>
                <w:szCs w:val="20"/>
              </w:rPr>
            </w:pPr>
          </w:p>
        </w:tc>
        <w:tc>
          <w:tcPr>
            <w:tcW w:w="425" w:type="dxa"/>
            <w:vAlign w:val="center"/>
          </w:tcPr>
          <w:p w:rsidR="0085690B" w:rsidRPr="00A4171D" w:rsidRDefault="0085690B" w:rsidP="00086352">
            <w:pPr>
              <w:widowControl w:val="0"/>
              <w:spacing w:after="120"/>
              <w:jc w:val="center"/>
              <w:rPr>
                <w:rFonts w:ascii="Sylfaen" w:hAnsi="Sylfaen" w:cs="Arial"/>
                <w:sz w:val="20"/>
                <w:szCs w:val="20"/>
              </w:rPr>
            </w:pPr>
          </w:p>
        </w:tc>
        <w:tc>
          <w:tcPr>
            <w:tcW w:w="341" w:type="dxa"/>
            <w:vAlign w:val="center"/>
          </w:tcPr>
          <w:p w:rsidR="0085690B" w:rsidRPr="00A4171D" w:rsidRDefault="0085690B" w:rsidP="00086352">
            <w:pPr>
              <w:widowControl w:val="0"/>
              <w:spacing w:after="120"/>
              <w:jc w:val="center"/>
              <w:rPr>
                <w:rFonts w:ascii="Sylfaen" w:hAnsi="Sylfaen" w:cs="Arial"/>
                <w:sz w:val="20"/>
                <w:szCs w:val="20"/>
              </w:rPr>
            </w:pPr>
          </w:p>
        </w:tc>
        <w:tc>
          <w:tcPr>
            <w:tcW w:w="510" w:type="dxa"/>
            <w:vAlign w:val="center"/>
          </w:tcPr>
          <w:p w:rsidR="0085690B" w:rsidRPr="00A4171D" w:rsidRDefault="0085690B" w:rsidP="00086352">
            <w:pPr>
              <w:widowControl w:val="0"/>
              <w:spacing w:after="120"/>
              <w:jc w:val="center"/>
              <w:rPr>
                <w:rFonts w:ascii="Sylfaen" w:hAnsi="Sylfaen" w:cs="Arial"/>
                <w:sz w:val="20"/>
                <w:szCs w:val="20"/>
              </w:rPr>
            </w:pPr>
          </w:p>
        </w:tc>
        <w:tc>
          <w:tcPr>
            <w:tcW w:w="454" w:type="dxa"/>
            <w:vAlign w:val="center"/>
          </w:tcPr>
          <w:p w:rsidR="0085690B" w:rsidRPr="00A4171D" w:rsidRDefault="0085690B" w:rsidP="00086352">
            <w:pPr>
              <w:widowControl w:val="0"/>
              <w:spacing w:after="120"/>
              <w:jc w:val="center"/>
              <w:rPr>
                <w:rFonts w:ascii="Sylfaen" w:hAnsi="Sylfaen" w:cs="Arial"/>
                <w:sz w:val="20"/>
                <w:szCs w:val="20"/>
              </w:rPr>
            </w:pPr>
          </w:p>
        </w:tc>
        <w:tc>
          <w:tcPr>
            <w:tcW w:w="567" w:type="dxa"/>
            <w:vAlign w:val="center"/>
          </w:tcPr>
          <w:p w:rsidR="0085690B" w:rsidRPr="00A4171D" w:rsidRDefault="0085690B" w:rsidP="00086352">
            <w:pPr>
              <w:widowControl w:val="0"/>
              <w:spacing w:after="120"/>
              <w:jc w:val="center"/>
              <w:rPr>
                <w:rFonts w:ascii="Sylfaen" w:hAnsi="Sylfaen" w:cs="Arial"/>
                <w:sz w:val="20"/>
                <w:szCs w:val="20"/>
              </w:rPr>
            </w:pPr>
          </w:p>
        </w:tc>
        <w:tc>
          <w:tcPr>
            <w:tcW w:w="680"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76"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43" w:type="dxa"/>
            <w:textDirection w:val="btLr"/>
            <w:vAlign w:val="center"/>
          </w:tcPr>
          <w:p w:rsidR="0085690B" w:rsidRPr="000C56C6" w:rsidRDefault="0085690B" w:rsidP="00086352">
            <w:pPr>
              <w:widowControl w:val="0"/>
              <w:spacing w:after="120"/>
              <w:ind w:left="113" w:right="113"/>
              <w:jc w:val="center"/>
              <w:rPr>
                <w:rFonts w:ascii="Sylfaen" w:hAnsi="Sylfaen" w:cs="Arial"/>
                <w:sz w:val="20"/>
                <w:szCs w:val="20"/>
                <w:lang w:val="en-US"/>
              </w:rPr>
            </w:pPr>
            <w:r>
              <w:rPr>
                <w:rFonts w:ascii="Sylfaen" w:hAnsi="Sylfaen" w:cs="Arial"/>
                <w:sz w:val="20"/>
                <w:szCs w:val="20"/>
                <w:lang w:val="en-US"/>
              </w:rPr>
              <w:t>%</w:t>
            </w:r>
          </w:p>
        </w:tc>
        <w:tc>
          <w:tcPr>
            <w:tcW w:w="611" w:type="dxa"/>
            <w:textDirection w:val="tbRl"/>
            <w:vAlign w:val="center"/>
          </w:tcPr>
          <w:p w:rsidR="0085690B" w:rsidRDefault="0085690B" w:rsidP="000C56C6">
            <w:pPr>
              <w:ind w:left="113" w:right="113"/>
              <w:jc w:val="center"/>
            </w:pPr>
            <w:r w:rsidRPr="00784A9F">
              <w:rPr>
                <w:rFonts w:ascii="Sylfaen" w:hAnsi="Sylfaen" w:cs="Arial"/>
                <w:sz w:val="20"/>
                <w:szCs w:val="20"/>
                <w:lang w:val="en-US"/>
              </w:rPr>
              <w:t>%</w:t>
            </w:r>
          </w:p>
        </w:tc>
        <w:tc>
          <w:tcPr>
            <w:tcW w:w="824" w:type="dxa"/>
            <w:gridSpan w:val="2"/>
            <w:textDirection w:val="tbRl"/>
            <w:vAlign w:val="center"/>
          </w:tcPr>
          <w:p w:rsidR="0085690B" w:rsidRDefault="0085690B" w:rsidP="000C56C6">
            <w:pPr>
              <w:ind w:left="113" w:right="113"/>
              <w:jc w:val="center"/>
            </w:pPr>
            <w:r w:rsidRPr="00784A9F">
              <w:rPr>
                <w:rFonts w:ascii="Sylfaen" w:hAnsi="Sylfaen" w:cs="Arial"/>
                <w:sz w:val="20"/>
                <w:szCs w:val="20"/>
                <w:lang w:val="en-US"/>
              </w:rPr>
              <w:t>%</w:t>
            </w:r>
          </w:p>
        </w:tc>
      </w:tr>
      <w:tr w:rsidR="0085690B" w:rsidRPr="004D64E0" w:rsidTr="00710D52">
        <w:trPr>
          <w:cantSplit/>
          <w:trHeight w:val="1134"/>
          <w:jc w:val="center"/>
        </w:trPr>
        <w:tc>
          <w:tcPr>
            <w:tcW w:w="1006" w:type="dxa"/>
            <w:vAlign w:val="center"/>
          </w:tcPr>
          <w:p w:rsidR="0085690B" w:rsidRPr="00A4171D" w:rsidRDefault="0085690B" w:rsidP="00086352">
            <w:pPr>
              <w:widowControl w:val="0"/>
              <w:spacing w:after="120"/>
              <w:jc w:val="center"/>
              <w:rPr>
                <w:rFonts w:ascii="Sylfaen" w:hAnsi="Sylfaen"/>
                <w:sz w:val="20"/>
                <w:szCs w:val="20"/>
                <w:lang w:val="en-US"/>
              </w:rPr>
            </w:pPr>
            <w:r>
              <w:rPr>
                <w:rFonts w:ascii="Sylfaen" w:hAnsi="Sylfaen"/>
                <w:sz w:val="20"/>
                <w:szCs w:val="20"/>
                <w:lang w:val="en-US"/>
              </w:rPr>
              <w:t>2</w:t>
            </w:r>
          </w:p>
        </w:tc>
        <w:tc>
          <w:tcPr>
            <w:tcW w:w="1212" w:type="dxa"/>
            <w:vAlign w:val="center"/>
          </w:tcPr>
          <w:p w:rsidR="0085690B" w:rsidRPr="0085690B" w:rsidRDefault="0085690B" w:rsidP="00592807">
            <w:pPr>
              <w:widowControl w:val="0"/>
              <w:spacing w:after="120"/>
              <w:jc w:val="center"/>
              <w:rPr>
                <w:rFonts w:ascii="GHEA Grapalat" w:hAnsi="GHEA Grapalat"/>
                <w:b/>
                <w:bCs/>
                <w:i/>
                <w:iCs/>
                <w:sz w:val="16"/>
                <w:szCs w:val="16"/>
                <w:lang w:val="en-US"/>
              </w:rPr>
            </w:pPr>
            <w:r>
              <w:rPr>
                <w:rFonts w:ascii="Sylfaen" w:hAnsi="Sylfaen"/>
                <w:sz w:val="20"/>
              </w:rPr>
              <w:t>50531140/</w:t>
            </w:r>
            <w:r>
              <w:rPr>
                <w:rFonts w:ascii="Sylfaen" w:hAnsi="Sylfaen"/>
                <w:sz w:val="20"/>
                <w:lang w:val="en-US"/>
              </w:rPr>
              <w:t>2</w:t>
            </w:r>
          </w:p>
        </w:tc>
        <w:tc>
          <w:tcPr>
            <w:tcW w:w="2164" w:type="dxa"/>
            <w:vAlign w:val="center"/>
          </w:tcPr>
          <w:p w:rsidR="0085690B" w:rsidRPr="00BE7608" w:rsidRDefault="0085690B" w:rsidP="00710D52">
            <w:pPr>
              <w:pStyle w:val="HTML"/>
              <w:shd w:val="clear" w:color="auto" w:fill="F8F9FA"/>
              <w:rPr>
                <w:rFonts w:ascii="Sylfaen" w:hAnsi="Sylfaen"/>
                <w:sz w:val="18"/>
                <w:szCs w:val="18"/>
              </w:rPr>
            </w:pPr>
            <w:r w:rsidRPr="00BE7608">
              <w:rPr>
                <w:rFonts w:ascii="Sylfaen" w:hAnsi="Sylfaen" w:cs="Times New Roman"/>
                <w:sz w:val="18"/>
                <w:szCs w:val="18"/>
                <w:lang w:bidi="ru-RU"/>
              </w:rPr>
              <w:t>Услуга по экспертизе проектно-сметной документации</w:t>
            </w:r>
            <w:r w:rsidRPr="00BE7608">
              <w:rPr>
                <w:rFonts w:ascii="Sylfaen" w:hAnsi="Sylfaen"/>
                <w:sz w:val="18"/>
                <w:szCs w:val="18"/>
              </w:rPr>
              <w:t xml:space="preserve"> и </w:t>
            </w:r>
            <w:r w:rsidRPr="00BE7608">
              <w:rPr>
                <w:rFonts w:ascii="Sylfaen" w:hAnsi="Sylfaen" w:cs="Times New Roman"/>
                <w:sz w:val="18"/>
                <w:szCs w:val="18"/>
                <w:lang w:bidi="ru-RU"/>
              </w:rPr>
              <w:t xml:space="preserve"> сметной стоимости  ремонтных работ двора детского сада села </w:t>
            </w:r>
            <w:proofErr w:type="spellStart"/>
            <w:r w:rsidRPr="00BE7608">
              <w:rPr>
                <w:rFonts w:ascii="Sylfaen" w:hAnsi="Sylfaen" w:cs="Times New Roman"/>
                <w:sz w:val="18"/>
                <w:szCs w:val="18"/>
                <w:lang w:bidi="ru-RU"/>
              </w:rPr>
              <w:t>Джрарби</w:t>
            </w:r>
            <w:proofErr w:type="spellEnd"/>
            <w:r w:rsidRPr="00BE7608">
              <w:rPr>
                <w:rFonts w:ascii="Sylfaen" w:hAnsi="Sylfaen" w:cs="Times New Roman"/>
                <w:sz w:val="18"/>
                <w:szCs w:val="18"/>
                <w:lang w:bidi="ru-RU"/>
              </w:rPr>
              <w:t>,</w:t>
            </w:r>
            <w:r w:rsidRPr="00BE7608">
              <w:rPr>
                <w:rStyle w:val="y2iqfc"/>
                <w:rFonts w:ascii="inherit" w:hAnsi="inherit"/>
                <w:color w:val="202124"/>
                <w:sz w:val="18"/>
                <w:szCs w:val="18"/>
              </w:rPr>
              <w:t xml:space="preserve"> </w:t>
            </w:r>
            <w:r w:rsidRPr="00BE7608">
              <w:rPr>
                <w:rFonts w:ascii="Sylfaen" w:hAnsi="Sylfaen"/>
                <w:sz w:val="18"/>
                <w:szCs w:val="18"/>
              </w:rPr>
              <w:t xml:space="preserve"> </w:t>
            </w:r>
            <w:proofErr w:type="spellStart"/>
            <w:r w:rsidRPr="00BE7608">
              <w:rPr>
                <w:rFonts w:ascii="Sylfaen" w:hAnsi="Sylfaen"/>
                <w:sz w:val="18"/>
                <w:szCs w:val="18"/>
              </w:rPr>
              <w:t>Армавирско</w:t>
            </w:r>
            <w:r w:rsidRPr="00BE7608">
              <w:rPr>
                <w:rFonts w:ascii="Sylfaen" w:hAnsi="Sylfaen" w:cs="Times New Roman"/>
                <w:sz w:val="18"/>
                <w:szCs w:val="18"/>
                <w:lang w:bidi="ru-RU"/>
              </w:rPr>
              <w:t>й</w:t>
            </w:r>
            <w:proofErr w:type="spellEnd"/>
            <w:r w:rsidRPr="00BE7608">
              <w:rPr>
                <w:rFonts w:ascii="Sylfaen" w:hAnsi="Sylfaen" w:cs="Times New Roman"/>
                <w:sz w:val="18"/>
                <w:szCs w:val="18"/>
                <w:lang w:bidi="ru-RU"/>
              </w:rPr>
              <w:t xml:space="preserve"> </w:t>
            </w:r>
            <w:r w:rsidRPr="00BE7608">
              <w:rPr>
                <w:rFonts w:ascii="Sylfaen" w:hAnsi="Sylfaen"/>
                <w:sz w:val="18"/>
                <w:szCs w:val="18"/>
              </w:rPr>
              <w:t>области</w:t>
            </w:r>
            <w:r w:rsidRPr="00BE7608">
              <w:rPr>
                <w:rFonts w:ascii="Sylfaen" w:hAnsi="Sylfaen" w:cs="Times New Roman"/>
                <w:sz w:val="18"/>
                <w:szCs w:val="18"/>
                <w:lang w:bidi="ru-RU"/>
              </w:rPr>
              <w:t>, РА</w:t>
            </w:r>
          </w:p>
        </w:tc>
        <w:tc>
          <w:tcPr>
            <w:tcW w:w="236" w:type="dxa"/>
            <w:vAlign w:val="center"/>
          </w:tcPr>
          <w:p w:rsidR="0085690B" w:rsidRPr="00A4171D" w:rsidRDefault="0085690B" w:rsidP="00086352">
            <w:pPr>
              <w:widowControl w:val="0"/>
              <w:spacing w:after="120"/>
              <w:jc w:val="center"/>
              <w:rPr>
                <w:rFonts w:ascii="Sylfaen" w:hAnsi="Sylfaen"/>
                <w:sz w:val="20"/>
                <w:szCs w:val="20"/>
              </w:rPr>
            </w:pPr>
          </w:p>
        </w:tc>
        <w:tc>
          <w:tcPr>
            <w:tcW w:w="340" w:type="dxa"/>
            <w:vAlign w:val="center"/>
          </w:tcPr>
          <w:p w:rsidR="0085690B" w:rsidRPr="00A4171D" w:rsidRDefault="0085690B" w:rsidP="00086352">
            <w:pPr>
              <w:widowControl w:val="0"/>
              <w:spacing w:after="120"/>
              <w:jc w:val="center"/>
              <w:rPr>
                <w:rFonts w:ascii="Sylfaen" w:hAnsi="Sylfaen"/>
                <w:sz w:val="20"/>
                <w:szCs w:val="20"/>
              </w:rPr>
            </w:pPr>
          </w:p>
        </w:tc>
        <w:tc>
          <w:tcPr>
            <w:tcW w:w="236" w:type="dxa"/>
            <w:vAlign w:val="center"/>
          </w:tcPr>
          <w:p w:rsidR="0085690B" w:rsidRPr="00A4171D" w:rsidRDefault="0085690B" w:rsidP="00086352">
            <w:pPr>
              <w:widowControl w:val="0"/>
              <w:spacing w:after="120"/>
              <w:jc w:val="center"/>
              <w:rPr>
                <w:rFonts w:ascii="Sylfaen" w:hAnsi="Sylfaen" w:cs="Arial"/>
                <w:sz w:val="20"/>
                <w:szCs w:val="20"/>
              </w:rPr>
            </w:pPr>
          </w:p>
        </w:tc>
        <w:tc>
          <w:tcPr>
            <w:tcW w:w="425" w:type="dxa"/>
            <w:vAlign w:val="center"/>
          </w:tcPr>
          <w:p w:rsidR="0085690B" w:rsidRPr="00A4171D" w:rsidRDefault="0085690B" w:rsidP="00086352">
            <w:pPr>
              <w:widowControl w:val="0"/>
              <w:spacing w:after="120"/>
              <w:jc w:val="center"/>
              <w:rPr>
                <w:rFonts w:ascii="Sylfaen" w:hAnsi="Sylfaen" w:cs="Arial"/>
                <w:sz w:val="20"/>
                <w:szCs w:val="20"/>
              </w:rPr>
            </w:pPr>
          </w:p>
        </w:tc>
        <w:tc>
          <w:tcPr>
            <w:tcW w:w="341" w:type="dxa"/>
            <w:vAlign w:val="center"/>
          </w:tcPr>
          <w:p w:rsidR="0085690B" w:rsidRPr="00A4171D" w:rsidRDefault="0085690B" w:rsidP="00086352">
            <w:pPr>
              <w:widowControl w:val="0"/>
              <w:spacing w:after="120"/>
              <w:jc w:val="center"/>
              <w:rPr>
                <w:rFonts w:ascii="Sylfaen" w:hAnsi="Sylfaen" w:cs="Arial"/>
                <w:sz w:val="20"/>
                <w:szCs w:val="20"/>
              </w:rPr>
            </w:pPr>
          </w:p>
        </w:tc>
        <w:tc>
          <w:tcPr>
            <w:tcW w:w="510" w:type="dxa"/>
            <w:vAlign w:val="center"/>
          </w:tcPr>
          <w:p w:rsidR="0085690B" w:rsidRPr="00A4171D" w:rsidRDefault="0085690B" w:rsidP="00086352">
            <w:pPr>
              <w:widowControl w:val="0"/>
              <w:spacing w:after="120"/>
              <w:jc w:val="center"/>
              <w:rPr>
                <w:rFonts w:ascii="Sylfaen" w:hAnsi="Sylfaen" w:cs="Arial"/>
                <w:sz w:val="20"/>
                <w:szCs w:val="20"/>
              </w:rPr>
            </w:pPr>
          </w:p>
        </w:tc>
        <w:tc>
          <w:tcPr>
            <w:tcW w:w="454" w:type="dxa"/>
            <w:vAlign w:val="center"/>
          </w:tcPr>
          <w:p w:rsidR="0085690B" w:rsidRPr="00A4171D" w:rsidRDefault="0085690B" w:rsidP="00086352">
            <w:pPr>
              <w:widowControl w:val="0"/>
              <w:spacing w:after="120"/>
              <w:jc w:val="center"/>
              <w:rPr>
                <w:rFonts w:ascii="Sylfaen" w:hAnsi="Sylfaen" w:cs="Arial"/>
                <w:sz w:val="20"/>
                <w:szCs w:val="20"/>
              </w:rPr>
            </w:pPr>
          </w:p>
        </w:tc>
        <w:tc>
          <w:tcPr>
            <w:tcW w:w="567" w:type="dxa"/>
            <w:vAlign w:val="center"/>
          </w:tcPr>
          <w:p w:rsidR="0085690B" w:rsidRPr="00A4171D" w:rsidRDefault="0085690B" w:rsidP="00086352">
            <w:pPr>
              <w:widowControl w:val="0"/>
              <w:spacing w:after="120"/>
              <w:jc w:val="center"/>
              <w:rPr>
                <w:rFonts w:ascii="Sylfaen" w:hAnsi="Sylfaen" w:cs="Arial"/>
                <w:sz w:val="20"/>
                <w:szCs w:val="20"/>
              </w:rPr>
            </w:pPr>
          </w:p>
        </w:tc>
        <w:tc>
          <w:tcPr>
            <w:tcW w:w="680"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76"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43" w:type="dxa"/>
          </w:tcPr>
          <w:p w:rsidR="0085690B" w:rsidRDefault="0085690B">
            <w:r w:rsidRPr="00A266C0">
              <w:rPr>
                <w:rFonts w:ascii="Sylfaen" w:hAnsi="Sylfaen" w:cs="Arial"/>
                <w:sz w:val="20"/>
                <w:szCs w:val="20"/>
                <w:lang w:val="en-US"/>
              </w:rPr>
              <w:t>%</w:t>
            </w:r>
          </w:p>
        </w:tc>
        <w:tc>
          <w:tcPr>
            <w:tcW w:w="611" w:type="dxa"/>
          </w:tcPr>
          <w:p w:rsidR="0085690B" w:rsidRDefault="0085690B">
            <w:r w:rsidRPr="00A266C0">
              <w:rPr>
                <w:rFonts w:ascii="Sylfaen" w:hAnsi="Sylfaen" w:cs="Arial"/>
                <w:sz w:val="20"/>
                <w:szCs w:val="20"/>
                <w:lang w:val="en-US"/>
              </w:rPr>
              <w:t>%</w:t>
            </w:r>
          </w:p>
        </w:tc>
        <w:tc>
          <w:tcPr>
            <w:tcW w:w="824" w:type="dxa"/>
            <w:gridSpan w:val="2"/>
          </w:tcPr>
          <w:p w:rsidR="0085690B" w:rsidRDefault="0085690B">
            <w:r w:rsidRPr="00A266C0">
              <w:rPr>
                <w:rFonts w:ascii="Sylfaen" w:hAnsi="Sylfaen" w:cs="Arial"/>
                <w:sz w:val="20"/>
                <w:szCs w:val="20"/>
                <w:lang w:val="en-US"/>
              </w:rPr>
              <w:t>%</w:t>
            </w:r>
          </w:p>
        </w:tc>
      </w:tr>
      <w:tr w:rsidR="0085690B" w:rsidRPr="004D64E0" w:rsidTr="00710D52">
        <w:trPr>
          <w:cantSplit/>
          <w:trHeight w:val="1134"/>
          <w:jc w:val="center"/>
        </w:trPr>
        <w:tc>
          <w:tcPr>
            <w:tcW w:w="1006" w:type="dxa"/>
            <w:vAlign w:val="center"/>
          </w:tcPr>
          <w:p w:rsidR="0085690B" w:rsidRPr="0085690B" w:rsidRDefault="0085690B" w:rsidP="00086352">
            <w:pPr>
              <w:widowControl w:val="0"/>
              <w:spacing w:after="120"/>
              <w:jc w:val="center"/>
              <w:rPr>
                <w:rFonts w:ascii="Sylfaen" w:hAnsi="Sylfaen"/>
                <w:sz w:val="20"/>
                <w:szCs w:val="20"/>
                <w:lang w:val="en-US"/>
              </w:rPr>
            </w:pPr>
            <w:r>
              <w:rPr>
                <w:rFonts w:ascii="Sylfaen" w:hAnsi="Sylfaen"/>
                <w:sz w:val="20"/>
                <w:szCs w:val="20"/>
                <w:lang w:val="en-US"/>
              </w:rPr>
              <w:t>3</w:t>
            </w:r>
          </w:p>
        </w:tc>
        <w:tc>
          <w:tcPr>
            <w:tcW w:w="1212" w:type="dxa"/>
            <w:vAlign w:val="center"/>
          </w:tcPr>
          <w:p w:rsidR="0085690B" w:rsidRPr="0085690B" w:rsidRDefault="0085690B" w:rsidP="00592807">
            <w:pPr>
              <w:widowControl w:val="0"/>
              <w:spacing w:after="120"/>
              <w:jc w:val="center"/>
              <w:rPr>
                <w:rFonts w:ascii="GHEA Grapalat" w:hAnsi="GHEA Grapalat"/>
                <w:b/>
                <w:bCs/>
                <w:i/>
                <w:iCs/>
                <w:sz w:val="16"/>
                <w:szCs w:val="16"/>
                <w:lang w:val="en-US"/>
              </w:rPr>
            </w:pPr>
            <w:r>
              <w:rPr>
                <w:rFonts w:ascii="Sylfaen" w:hAnsi="Sylfaen"/>
                <w:sz w:val="20"/>
              </w:rPr>
              <w:t>50531140/</w:t>
            </w:r>
            <w:r>
              <w:rPr>
                <w:rFonts w:ascii="Sylfaen" w:hAnsi="Sylfaen"/>
                <w:sz w:val="20"/>
                <w:lang w:val="en-US"/>
              </w:rPr>
              <w:t>3</w:t>
            </w:r>
          </w:p>
        </w:tc>
        <w:tc>
          <w:tcPr>
            <w:tcW w:w="2164" w:type="dxa"/>
            <w:vAlign w:val="center"/>
          </w:tcPr>
          <w:p w:rsidR="0085690B" w:rsidRPr="00BE7608" w:rsidRDefault="0085690B"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r w:rsidRPr="00BE7608">
              <w:rPr>
                <w:rFonts w:ascii="Sylfaen" w:hAnsi="Sylfaen"/>
                <w:sz w:val="18"/>
                <w:szCs w:val="18"/>
              </w:rPr>
              <w:t xml:space="preserve">Услуга по экспертизе  на разработку проектно-сметной документации и сметной стоимости работ по благоустройству двора детского сада села </w:t>
            </w:r>
            <w:proofErr w:type="spellStart"/>
            <w:r w:rsidRPr="00BE7608">
              <w:rPr>
                <w:rFonts w:ascii="Sylfaen" w:hAnsi="Sylfaen"/>
                <w:sz w:val="18"/>
                <w:szCs w:val="18"/>
              </w:rPr>
              <w:t>Мецамор</w:t>
            </w:r>
            <w:proofErr w:type="spellEnd"/>
            <w:r w:rsidRPr="00BE7608">
              <w:rPr>
                <w:rFonts w:ascii="Sylfaen" w:hAnsi="Sylfaen"/>
                <w:sz w:val="18"/>
                <w:szCs w:val="18"/>
              </w:rPr>
              <w:t xml:space="preserve">, </w:t>
            </w:r>
            <w:proofErr w:type="spellStart"/>
            <w:r w:rsidRPr="00BE7608">
              <w:rPr>
                <w:rFonts w:ascii="Sylfaen" w:hAnsi="Sylfaen"/>
                <w:sz w:val="18"/>
                <w:szCs w:val="18"/>
              </w:rPr>
              <w:t>Армавирской</w:t>
            </w:r>
            <w:proofErr w:type="spellEnd"/>
            <w:r w:rsidRPr="00BE7608">
              <w:rPr>
                <w:rFonts w:ascii="Sylfaen" w:hAnsi="Sylfaen"/>
                <w:sz w:val="18"/>
                <w:szCs w:val="18"/>
              </w:rPr>
              <w:t xml:space="preserve"> области, РА </w:t>
            </w:r>
          </w:p>
        </w:tc>
        <w:tc>
          <w:tcPr>
            <w:tcW w:w="236" w:type="dxa"/>
            <w:vAlign w:val="center"/>
          </w:tcPr>
          <w:p w:rsidR="0085690B" w:rsidRPr="00A4171D" w:rsidRDefault="0085690B" w:rsidP="00086352">
            <w:pPr>
              <w:widowControl w:val="0"/>
              <w:spacing w:after="120"/>
              <w:jc w:val="center"/>
              <w:rPr>
                <w:rFonts w:ascii="Sylfaen" w:hAnsi="Sylfaen"/>
                <w:sz w:val="20"/>
                <w:szCs w:val="20"/>
              </w:rPr>
            </w:pPr>
          </w:p>
        </w:tc>
        <w:tc>
          <w:tcPr>
            <w:tcW w:w="340" w:type="dxa"/>
            <w:vAlign w:val="center"/>
          </w:tcPr>
          <w:p w:rsidR="0085690B" w:rsidRPr="00A4171D" w:rsidRDefault="0085690B" w:rsidP="00086352">
            <w:pPr>
              <w:widowControl w:val="0"/>
              <w:spacing w:after="120"/>
              <w:jc w:val="center"/>
              <w:rPr>
                <w:rFonts w:ascii="Sylfaen" w:hAnsi="Sylfaen"/>
                <w:sz w:val="20"/>
                <w:szCs w:val="20"/>
              </w:rPr>
            </w:pPr>
          </w:p>
        </w:tc>
        <w:tc>
          <w:tcPr>
            <w:tcW w:w="236" w:type="dxa"/>
            <w:vAlign w:val="center"/>
          </w:tcPr>
          <w:p w:rsidR="0085690B" w:rsidRPr="00A4171D" w:rsidRDefault="0085690B" w:rsidP="00086352">
            <w:pPr>
              <w:widowControl w:val="0"/>
              <w:spacing w:after="120"/>
              <w:jc w:val="center"/>
              <w:rPr>
                <w:rFonts w:ascii="Sylfaen" w:hAnsi="Sylfaen" w:cs="Arial"/>
                <w:sz w:val="20"/>
                <w:szCs w:val="20"/>
              </w:rPr>
            </w:pPr>
          </w:p>
        </w:tc>
        <w:tc>
          <w:tcPr>
            <w:tcW w:w="425" w:type="dxa"/>
            <w:vAlign w:val="center"/>
          </w:tcPr>
          <w:p w:rsidR="0085690B" w:rsidRPr="00A4171D" w:rsidRDefault="0085690B" w:rsidP="00086352">
            <w:pPr>
              <w:widowControl w:val="0"/>
              <w:spacing w:after="120"/>
              <w:jc w:val="center"/>
              <w:rPr>
                <w:rFonts w:ascii="Sylfaen" w:hAnsi="Sylfaen" w:cs="Arial"/>
                <w:sz w:val="20"/>
                <w:szCs w:val="20"/>
              </w:rPr>
            </w:pPr>
          </w:p>
        </w:tc>
        <w:tc>
          <w:tcPr>
            <w:tcW w:w="341" w:type="dxa"/>
            <w:vAlign w:val="center"/>
          </w:tcPr>
          <w:p w:rsidR="0085690B" w:rsidRPr="00A4171D" w:rsidRDefault="0085690B" w:rsidP="00086352">
            <w:pPr>
              <w:widowControl w:val="0"/>
              <w:spacing w:after="120"/>
              <w:jc w:val="center"/>
              <w:rPr>
                <w:rFonts w:ascii="Sylfaen" w:hAnsi="Sylfaen" w:cs="Arial"/>
                <w:sz w:val="20"/>
                <w:szCs w:val="20"/>
              </w:rPr>
            </w:pPr>
          </w:p>
        </w:tc>
        <w:tc>
          <w:tcPr>
            <w:tcW w:w="510" w:type="dxa"/>
            <w:vAlign w:val="center"/>
          </w:tcPr>
          <w:p w:rsidR="0085690B" w:rsidRPr="00A4171D" w:rsidRDefault="0085690B" w:rsidP="00086352">
            <w:pPr>
              <w:widowControl w:val="0"/>
              <w:spacing w:after="120"/>
              <w:jc w:val="center"/>
              <w:rPr>
                <w:rFonts w:ascii="Sylfaen" w:hAnsi="Sylfaen" w:cs="Arial"/>
                <w:sz w:val="20"/>
                <w:szCs w:val="20"/>
              </w:rPr>
            </w:pPr>
          </w:p>
        </w:tc>
        <w:tc>
          <w:tcPr>
            <w:tcW w:w="454" w:type="dxa"/>
            <w:vAlign w:val="center"/>
          </w:tcPr>
          <w:p w:rsidR="0085690B" w:rsidRPr="00A4171D" w:rsidRDefault="0085690B" w:rsidP="00086352">
            <w:pPr>
              <w:widowControl w:val="0"/>
              <w:spacing w:after="120"/>
              <w:jc w:val="center"/>
              <w:rPr>
                <w:rFonts w:ascii="Sylfaen" w:hAnsi="Sylfaen" w:cs="Arial"/>
                <w:sz w:val="20"/>
                <w:szCs w:val="20"/>
              </w:rPr>
            </w:pPr>
          </w:p>
        </w:tc>
        <w:tc>
          <w:tcPr>
            <w:tcW w:w="567" w:type="dxa"/>
            <w:vAlign w:val="center"/>
          </w:tcPr>
          <w:p w:rsidR="0085690B" w:rsidRPr="00A4171D" w:rsidRDefault="0085690B" w:rsidP="00086352">
            <w:pPr>
              <w:widowControl w:val="0"/>
              <w:spacing w:after="120"/>
              <w:jc w:val="center"/>
              <w:rPr>
                <w:rFonts w:ascii="Sylfaen" w:hAnsi="Sylfaen" w:cs="Arial"/>
                <w:sz w:val="20"/>
                <w:szCs w:val="20"/>
              </w:rPr>
            </w:pPr>
          </w:p>
        </w:tc>
        <w:tc>
          <w:tcPr>
            <w:tcW w:w="680"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76"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43" w:type="dxa"/>
          </w:tcPr>
          <w:p w:rsidR="0085690B" w:rsidRDefault="0085690B">
            <w:r w:rsidRPr="00A266C0">
              <w:rPr>
                <w:rFonts w:ascii="Sylfaen" w:hAnsi="Sylfaen" w:cs="Arial"/>
                <w:sz w:val="20"/>
                <w:szCs w:val="20"/>
                <w:lang w:val="en-US"/>
              </w:rPr>
              <w:t>%</w:t>
            </w:r>
          </w:p>
        </w:tc>
        <w:tc>
          <w:tcPr>
            <w:tcW w:w="611" w:type="dxa"/>
          </w:tcPr>
          <w:p w:rsidR="0085690B" w:rsidRDefault="0085690B">
            <w:r w:rsidRPr="00A266C0">
              <w:rPr>
                <w:rFonts w:ascii="Sylfaen" w:hAnsi="Sylfaen" w:cs="Arial"/>
                <w:sz w:val="20"/>
                <w:szCs w:val="20"/>
                <w:lang w:val="en-US"/>
              </w:rPr>
              <w:t>%</w:t>
            </w:r>
          </w:p>
        </w:tc>
        <w:tc>
          <w:tcPr>
            <w:tcW w:w="824" w:type="dxa"/>
            <w:gridSpan w:val="2"/>
          </w:tcPr>
          <w:p w:rsidR="0085690B" w:rsidRDefault="0085690B">
            <w:r w:rsidRPr="00A266C0">
              <w:rPr>
                <w:rFonts w:ascii="Sylfaen" w:hAnsi="Sylfaen" w:cs="Arial"/>
                <w:sz w:val="20"/>
                <w:szCs w:val="20"/>
                <w:lang w:val="en-US"/>
              </w:rPr>
              <w:t>%</w:t>
            </w:r>
          </w:p>
        </w:tc>
      </w:tr>
      <w:tr w:rsidR="0085690B" w:rsidRPr="004D64E0" w:rsidTr="00710D52">
        <w:trPr>
          <w:cantSplit/>
          <w:trHeight w:val="1134"/>
          <w:jc w:val="center"/>
        </w:trPr>
        <w:tc>
          <w:tcPr>
            <w:tcW w:w="1006" w:type="dxa"/>
            <w:vAlign w:val="center"/>
          </w:tcPr>
          <w:p w:rsidR="0085690B" w:rsidRPr="0085690B" w:rsidRDefault="0085690B" w:rsidP="00086352">
            <w:pPr>
              <w:widowControl w:val="0"/>
              <w:spacing w:after="120"/>
              <w:jc w:val="center"/>
              <w:rPr>
                <w:rFonts w:ascii="Sylfaen" w:hAnsi="Sylfaen"/>
                <w:sz w:val="20"/>
                <w:szCs w:val="20"/>
                <w:lang w:val="en-US"/>
              </w:rPr>
            </w:pPr>
            <w:r>
              <w:rPr>
                <w:rFonts w:ascii="Sylfaen" w:hAnsi="Sylfaen"/>
                <w:sz w:val="20"/>
                <w:szCs w:val="20"/>
                <w:lang w:val="en-US"/>
              </w:rPr>
              <w:lastRenderedPageBreak/>
              <w:t>4</w:t>
            </w:r>
          </w:p>
        </w:tc>
        <w:tc>
          <w:tcPr>
            <w:tcW w:w="1212" w:type="dxa"/>
            <w:vAlign w:val="center"/>
          </w:tcPr>
          <w:p w:rsidR="0085690B" w:rsidRPr="0085690B" w:rsidRDefault="0085690B" w:rsidP="00592807">
            <w:pPr>
              <w:widowControl w:val="0"/>
              <w:spacing w:after="120"/>
              <w:jc w:val="center"/>
              <w:rPr>
                <w:rFonts w:ascii="GHEA Grapalat" w:hAnsi="GHEA Grapalat"/>
                <w:b/>
                <w:bCs/>
                <w:i/>
                <w:iCs/>
                <w:sz w:val="16"/>
                <w:szCs w:val="16"/>
                <w:lang w:val="en-US"/>
              </w:rPr>
            </w:pPr>
            <w:r>
              <w:rPr>
                <w:rFonts w:ascii="Sylfaen" w:hAnsi="Sylfaen"/>
                <w:sz w:val="20"/>
              </w:rPr>
              <w:t>50531140/</w:t>
            </w:r>
            <w:r>
              <w:rPr>
                <w:rFonts w:ascii="Sylfaen" w:hAnsi="Sylfaen"/>
                <w:sz w:val="20"/>
                <w:lang w:val="en-US"/>
              </w:rPr>
              <w:t>4</w:t>
            </w:r>
          </w:p>
        </w:tc>
        <w:tc>
          <w:tcPr>
            <w:tcW w:w="2164" w:type="dxa"/>
            <w:vAlign w:val="center"/>
          </w:tcPr>
          <w:p w:rsidR="0085690B" w:rsidRPr="001D0B8F" w:rsidRDefault="0085690B"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r w:rsidRPr="00BE7608">
              <w:rPr>
                <w:rFonts w:ascii="Sylfaen" w:hAnsi="Sylfaen"/>
                <w:sz w:val="18"/>
                <w:szCs w:val="18"/>
              </w:rPr>
              <w:t xml:space="preserve">Услуга по экспертизе  на разработку проектно-сметной документации и сметной стоимости </w:t>
            </w:r>
            <w:proofErr w:type="gramStart"/>
            <w:r w:rsidRPr="00BE7608">
              <w:rPr>
                <w:rFonts w:ascii="Sylfaen" w:hAnsi="Sylfaen"/>
                <w:sz w:val="18"/>
                <w:szCs w:val="18"/>
              </w:rPr>
              <w:t>строительства части системы питьевого водоснабжения поселка</w:t>
            </w:r>
            <w:proofErr w:type="gramEnd"/>
            <w:r w:rsidRPr="00BE7608">
              <w:rPr>
                <w:rFonts w:ascii="Sylfaen" w:hAnsi="Sylfaen"/>
                <w:sz w:val="18"/>
                <w:szCs w:val="18"/>
              </w:rPr>
              <w:t xml:space="preserve"> Гай </w:t>
            </w:r>
            <w:proofErr w:type="spellStart"/>
            <w:r w:rsidRPr="00BE7608">
              <w:rPr>
                <w:rFonts w:ascii="Sylfaen" w:hAnsi="Sylfaen"/>
                <w:sz w:val="18"/>
                <w:szCs w:val="18"/>
              </w:rPr>
              <w:t>Армавирской</w:t>
            </w:r>
            <w:proofErr w:type="spellEnd"/>
            <w:r w:rsidRPr="00BE7608">
              <w:rPr>
                <w:rFonts w:ascii="Sylfaen" w:hAnsi="Sylfaen"/>
                <w:sz w:val="18"/>
                <w:szCs w:val="18"/>
              </w:rPr>
              <w:t xml:space="preserve"> области РА.</w:t>
            </w:r>
          </w:p>
          <w:p w:rsidR="0085690B" w:rsidRPr="00BE7608" w:rsidRDefault="0085690B"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p>
        </w:tc>
        <w:tc>
          <w:tcPr>
            <w:tcW w:w="236" w:type="dxa"/>
            <w:vAlign w:val="center"/>
          </w:tcPr>
          <w:p w:rsidR="0085690B" w:rsidRPr="00A4171D" w:rsidRDefault="0085690B" w:rsidP="00086352">
            <w:pPr>
              <w:widowControl w:val="0"/>
              <w:spacing w:after="120"/>
              <w:jc w:val="center"/>
              <w:rPr>
                <w:rFonts w:ascii="Sylfaen" w:hAnsi="Sylfaen"/>
                <w:sz w:val="20"/>
                <w:szCs w:val="20"/>
              </w:rPr>
            </w:pPr>
          </w:p>
        </w:tc>
        <w:tc>
          <w:tcPr>
            <w:tcW w:w="340" w:type="dxa"/>
            <w:vAlign w:val="center"/>
          </w:tcPr>
          <w:p w:rsidR="0085690B" w:rsidRPr="00A4171D" w:rsidRDefault="0085690B" w:rsidP="00086352">
            <w:pPr>
              <w:widowControl w:val="0"/>
              <w:spacing w:after="120"/>
              <w:jc w:val="center"/>
              <w:rPr>
                <w:rFonts w:ascii="Sylfaen" w:hAnsi="Sylfaen"/>
                <w:sz w:val="20"/>
                <w:szCs w:val="20"/>
              </w:rPr>
            </w:pPr>
          </w:p>
        </w:tc>
        <w:tc>
          <w:tcPr>
            <w:tcW w:w="236" w:type="dxa"/>
            <w:vAlign w:val="center"/>
          </w:tcPr>
          <w:p w:rsidR="0085690B" w:rsidRPr="00A4171D" w:rsidRDefault="0085690B" w:rsidP="00086352">
            <w:pPr>
              <w:widowControl w:val="0"/>
              <w:spacing w:after="120"/>
              <w:jc w:val="center"/>
              <w:rPr>
                <w:rFonts w:ascii="Sylfaen" w:hAnsi="Sylfaen" w:cs="Arial"/>
                <w:sz w:val="20"/>
                <w:szCs w:val="20"/>
              </w:rPr>
            </w:pPr>
          </w:p>
        </w:tc>
        <w:tc>
          <w:tcPr>
            <w:tcW w:w="425" w:type="dxa"/>
            <w:vAlign w:val="center"/>
          </w:tcPr>
          <w:p w:rsidR="0085690B" w:rsidRPr="00A4171D" w:rsidRDefault="0085690B" w:rsidP="00086352">
            <w:pPr>
              <w:widowControl w:val="0"/>
              <w:spacing w:after="120"/>
              <w:jc w:val="center"/>
              <w:rPr>
                <w:rFonts w:ascii="Sylfaen" w:hAnsi="Sylfaen" w:cs="Arial"/>
                <w:sz w:val="20"/>
                <w:szCs w:val="20"/>
              </w:rPr>
            </w:pPr>
          </w:p>
        </w:tc>
        <w:tc>
          <w:tcPr>
            <w:tcW w:w="341" w:type="dxa"/>
            <w:vAlign w:val="center"/>
          </w:tcPr>
          <w:p w:rsidR="0085690B" w:rsidRPr="00A4171D" w:rsidRDefault="0085690B" w:rsidP="00086352">
            <w:pPr>
              <w:widowControl w:val="0"/>
              <w:spacing w:after="120"/>
              <w:jc w:val="center"/>
              <w:rPr>
                <w:rFonts w:ascii="Sylfaen" w:hAnsi="Sylfaen" w:cs="Arial"/>
                <w:sz w:val="20"/>
                <w:szCs w:val="20"/>
              </w:rPr>
            </w:pPr>
          </w:p>
        </w:tc>
        <w:tc>
          <w:tcPr>
            <w:tcW w:w="510" w:type="dxa"/>
            <w:vAlign w:val="center"/>
          </w:tcPr>
          <w:p w:rsidR="0085690B" w:rsidRPr="00A4171D" w:rsidRDefault="0085690B" w:rsidP="00086352">
            <w:pPr>
              <w:widowControl w:val="0"/>
              <w:spacing w:after="120"/>
              <w:jc w:val="center"/>
              <w:rPr>
                <w:rFonts w:ascii="Sylfaen" w:hAnsi="Sylfaen" w:cs="Arial"/>
                <w:sz w:val="20"/>
                <w:szCs w:val="20"/>
              </w:rPr>
            </w:pPr>
          </w:p>
        </w:tc>
        <w:tc>
          <w:tcPr>
            <w:tcW w:w="454" w:type="dxa"/>
            <w:vAlign w:val="center"/>
          </w:tcPr>
          <w:p w:rsidR="0085690B" w:rsidRPr="00A4171D" w:rsidRDefault="0085690B" w:rsidP="00086352">
            <w:pPr>
              <w:widowControl w:val="0"/>
              <w:spacing w:after="120"/>
              <w:jc w:val="center"/>
              <w:rPr>
                <w:rFonts w:ascii="Sylfaen" w:hAnsi="Sylfaen" w:cs="Arial"/>
                <w:sz w:val="20"/>
                <w:szCs w:val="20"/>
              </w:rPr>
            </w:pPr>
          </w:p>
        </w:tc>
        <w:tc>
          <w:tcPr>
            <w:tcW w:w="567" w:type="dxa"/>
            <w:vAlign w:val="center"/>
          </w:tcPr>
          <w:p w:rsidR="0085690B" w:rsidRPr="00A4171D" w:rsidRDefault="0085690B" w:rsidP="00086352">
            <w:pPr>
              <w:widowControl w:val="0"/>
              <w:spacing w:after="120"/>
              <w:jc w:val="center"/>
              <w:rPr>
                <w:rFonts w:ascii="Sylfaen" w:hAnsi="Sylfaen" w:cs="Arial"/>
                <w:sz w:val="20"/>
                <w:szCs w:val="20"/>
              </w:rPr>
            </w:pPr>
          </w:p>
        </w:tc>
        <w:tc>
          <w:tcPr>
            <w:tcW w:w="680"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76"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43" w:type="dxa"/>
          </w:tcPr>
          <w:p w:rsidR="0085690B" w:rsidRDefault="0085690B">
            <w:r w:rsidRPr="00A266C0">
              <w:rPr>
                <w:rFonts w:ascii="Sylfaen" w:hAnsi="Sylfaen" w:cs="Arial"/>
                <w:sz w:val="20"/>
                <w:szCs w:val="20"/>
                <w:lang w:val="en-US"/>
              </w:rPr>
              <w:t>%</w:t>
            </w:r>
          </w:p>
        </w:tc>
        <w:tc>
          <w:tcPr>
            <w:tcW w:w="611" w:type="dxa"/>
          </w:tcPr>
          <w:p w:rsidR="0085690B" w:rsidRDefault="0085690B">
            <w:r w:rsidRPr="00A266C0">
              <w:rPr>
                <w:rFonts w:ascii="Sylfaen" w:hAnsi="Sylfaen" w:cs="Arial"/>
                <w:sz w:val="20"/>
                <w:szCs w:val="20"/>
                <w:lang w:val="en-US"/>
              </w:rPr>
              <w:t>%</w:t>
            </w:r>
          </w:p>
        </w:tc>
        <w:tc>
          <w:tcPr>
            <w:tcW w:w="824" w:type="dxa"/>
            <w:gridSpan w:val="2"/>
          </w:tcPr>
          <w:p w:rsidR="0085690B" w:rsidRDefault="0085690B">
            <w:r w:rsidRPr="00A266C0">
              <w:rPr>
                <w:rFonts w:ascii="Sylfaen" w:hAnsi="Sylfaen" w:cs="Arial"/>
                <w:sz w:val="20"/>
                <w:szCs w:val="20"/>
                <w:lang w:val="en-US"/>
              </w:rPr>
              <w:t>%</w:t>
            </w:r>
          </w:p>
        </w:tc>
      </w:tr>
      <w:tr w:rsidR="0085690B" w:rsidRPr="004D64E0" w:rsidTr="00710D52">
        <w:trPr>
          <w:cantSplit/>
          <w:trHeight w:val="1134"/>
          <w:jc w:val="center"/>
        </w:trPr>
        <w:tc>
          <w:tcPr>
            <w:tcW w:w="1006" w:type="dxa"/>
            <w:vAlign w:val="center"/>
          </w:tcPr>
          <w:p w:rsidR="0085690B" w:rsidRPr="0085690B" w:rsidRDefault="0085690B" w:rsidP="00086352">
            <w:pPr>
              <w:widowControl w:val="0"/>
              <w:spacing w:after="120"/>
              <w:jc w:val="center"/>
              <w:rPr>
                <w:rFonts w:ascii="Sylfaen" w:hAnsi="Sylfaen"/>
                <w:sz w:val="20"/>
                <w:szCs w:val="20"/>
                <w:lang w:val="en-US"/>
              </w:rPr>
            </w:pPr>
            <w:r>
              <w:rPr>
                <w:rFonts w:ascii="Sylfaen" w:hAnsi="Sylfaen"/>
                <w:sz w:val="20"/>
                <w:szCs w:val="20"/>
                <w:lang w:val="en-US"/>
              </w:rPr>
              <w:t>5</w:t>
            </w:r>
          </w:p>
        </w:tc>
        <w:tc>
          <w:tcPr>
            <w:tcW w:w="1212" w:type="dxa"/>
            <w:vAlign w:val="center"/>
          </w:tcPr>
          <w:p w:rsidR="0085690B" w:rsidRPr="0085690B" w:rsidRDefault="0085690B" w:rsidP="00592807">
            <w:pPr>
              <w:widowControl w:val="0"/>
              <w:spacing w:after="120"/>
              <w:jc w:val="center"/>
              <w:rPr>
                <w:rFonts w:ascii="GHEA Grapalat" w:hAnsi="GHEA Grapalat"/>
                <w:b/>
                <w:bCs/>
                <w:i/>
                <w:iCs/>
                <w:sz w:val="16"/>
                <w:szCs w:val="16"/>
                <w:lang w:val="en-US"/>
              </w:rPr>
            </w:pPr>
            <w:r>
              <w:rPr>
                <w:rFonts w:ascii="Sylfaen" w:hAnsi="Sylfaen"/>
                <w:sz w:val="20"/>
              </w:rPr>
              <w:t>50531140/</w:t>
            </w:r>
            <w:r>
              <w:rPr>
                <w:rFonts w:ascii="Sylfaen" w:hAnsi="Sylfaen"/>
                <w:sz w:val="20"/>
                <w:lang w:val="en-US"/>
              </w:rPr>
              <w:t>5</w:t>
            </w:r>
          </w:p>
        </w:tc>
        <w:tc>
          <w:tcPr>
            <w:tcW w:w="2164" w:type="dxa"/>
            <w:vAlign w:val="center"/>
          </w:tcPr>
          <w:p w:rsidR="0085690B" w:rsidRPr="00BE7608" w:rsidRDefault="0085690B" w:rsidP="00710D5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18"/>
                <w:szCs w:val="18"/>
              </w:rPr>
            </w:pPr>
            <w:r w:rsidRPr="00BE7608">
              <w:rPr>
                <w:rFonts w:ascii="Sylfaen" w:hAnsi="Sylfaen"/>
                <w:sz w:val="18"/>
                <w:szCs w:val="18"/>
              </w:rPr>
              <w:t xml:space="preserve">Услуга по экспертизе  на разработку проектно-сметной документации и сметной стоимости строительства части дренажной системы села Гай </w:t>
            </w:r>
            <w:proofErr w:type="spellStart"/>
            <w:r w:rsidRPr="00BE7608">
              <w:rPr>
                <w:rFonts w:ascii="Sylfaen" w:hAnsi="Sylfaen"/>
                <w:sz w:val="18"/>
                <w:szCs w:val="18"/>
              </w:rPr>
              <w:t>Армавирской</w:t>
            </w:r>
            <w:proofErr w:type="spellEnd"/>
            <w:r w:rsidRPr="00BE7608">
              <w:rPr>
                <w:rFonts w:ascii="Sylfaen" w:hAnsi="Sylfaen"/>
                <w:sz w:val="18"/>
                <w:szCs w:val="18"/>
              </w:rPr>
              <w:t xml:space="preserve"> области РА.</w:t>
            </w:r>
          </w:p>
        </w:tc>
        <w:tc>
          <w:tcPr>
            <w:tcW w:w="236" w:type="dxa"/>
            <w:vAlign w:val="center"/>
          </w:tcPr>
          <w:p w:rsidR="0085690B" w:rsidRPr="00A4171D" w:rsidRDefault="0085690B" w:rsidP="00086352">
            <w:pPr>
              <w:widowControl w:val="0"/>
              <w:spacing w:after="120"/>
              <w:jc w:val="center"/>
              <w:rPr>
                <w:rFonts w:ascii="Sylfaen" w:hAnsi="Sylfaen"/>
                <w:sz w:val="20"/>
                <w:szCs w:val="20"/>
              </w:rPr>
            </w:pPr>
          </w:p>
        </w:tc>
        <w:tc>
          <w:tcPr>
            <w:tcW w:w="340" w:type="dxa"/>
            <w:vAlign w:val="center"/>
          </w:tcPr>
          <w:p w:rsidR="0085690B" w:rsidRPr="00A4171D" w:rsidRDefault="0085690B" w:rsidP="00086352">
            <w:pPr>
              <w:widowControl w:val="0"/>
              <w:spacing w:after="120"/>
              <w:jc w:val="center"/>
              <w:rPr>
                <w:rFonts w:ascii="Sylfaen" w:hAnsi="Sylfaen"/>
                <w:sz w:val="20"/>
                <w:szCs w:val="20"/>
              </w:rPr>
            </w:pPr>
          </w:p>
        </w:tc>
        <w:tc>
          <w:tcPr>
            <w:tcW w:w="236" w:type="dxa"/>
            <w:vAlign w:val="center"/>
          </w:tcPr>
          <w:p w:rsidR="0085690B" w:rsidRPr="00A4171D" w:rsidRDefault="0085690B" w:rsidP="00086352">
            <w:pPr>
              <w:widowControl w:val="0"/>
              <w:spacing w:after="120"/>
              <w:jc w:val="center"/>
              <w:rPr>
                <w:rFonts w:ascii="Sylfaen" w:hAnsi="Sylfaen" w:cs="Arial"/>
                <w:sz w:val="20"/>
                <w:szCs w:val="20"/>
              </w:rPr>
            </w:pPr>
          </w:p>
        </w:tc>
        <w:tc>
          <w:tcPr>
            <w:tcW w:w="425" w:type="dxa"/>
            <w:vAlign w:val="center"/>
          </w:tcPr>
          <w:p w:rsidR="0085690B" w:rsidRPr="00A4171D" w:rsidRDefault="0085690B" w:rsidP="00086352">
            <w:pPr>
              <w:widowControl w:val="0"/>
              <w:spacing w:after="120"/>
              <w:jc w:val="center"/>
              <w:rPr>
                <w:rFonts w:ascii="Sylfaen" w:hAnsi="Sylfaen" w:cs="Arial"/>
                <w:sz w:val="20"/>
                <w:szCs w:val="20"/>
              </w:rPr>
            </w:pPr>
          </w:p>
        </w:tc>
        <w:tc>
          <w:tcPr>
            <w:tcW w:w="341" w:type="dxa"/>
            <w:vAlign w:val="center"/>
          </w:tcPr>
          <w:p w:rsidR="0085690B" w:rsidRPr="00A4171D" w:rsidRDefault="0085690B" w:rsidP="00086352">
            <w:pPr>
              <w:widowControl w:val="0"/>
              <w:spacing w:after="120"/>
              <w:jc w:val="center"/>
              <w:rPr>
                <w:rFonts w:ascii="Sylfaen" w:hAnsi="Sylfaen" w:cs="Arial"/>
                <w:sz w:val="20"/>
                <w:szCs w:val="20"/>
              </w:rPr>
            </w:pPr>
          </w:p>
        </w:tc>
        <w:tc>
          <w:tcPr>
            <w:tcW w:w="510" w:type="dxa"/>
            <w:vAlign w:val="center"/>
          </w:tcPr>
          <w:p w:rsidR="0085690B" w:rsidRPr="00A4171D" w:rsidRDefault="0085690B" w:rsidP="00086352">
            <w:pPr>
              <w:widowControl w:val="0"/>
              <w:spacing w:after="120"/>
              <w:jc w:val="center"/>
              <w:rPr>
                <w:rFonts w:ascii="Sylfaen" w:hAnsi="Sylfaen" w:cs="Arial"/>
                <w:sz w:val="20"/>
                <w:szCs w:val="20"/>
              </w:rPr>
            </w:pPr>
          </w:p>
        </w:tc>
        <w:tc>
          <w:tcPr>
            <w:tcW w:w="454" w:type="dxa"/>
            <w:vAlign w:val="center"/>
          </w:tcPr>
          <w:p w:rsidR="0085690B" w:rsidRPr="00A4171D" w:rsidRDefault="0085690B" w:rsidP="00086352">
            <w:pPr>
              <w:widowControl w:val="0"/>
              <w:spacing w:after="120"/>
              <w:jc w:val="center"/>
              <w:rPr>
                <w:rFonts w:ascii="Sylfaen" w:hAnsi="Sylfaen" w:cs="Arial"/>
                <w:sz w:val="20"/>
                <w:szCs w:val="20"/>
              </w:rPr>
            </w:pPr>
          </w:p>
        </w:tc>
        <w:tc>
          <w:tcPr>
            <w:tcW w:w="567" w:type="dxa"/>
            <w:vAlign w:val="center"/>
          </w:tcPr>
          <w:p w:rsidR="0085690B" w:rsidRPr="00A4171D" w:rsidRDefault="0085690B" w:rsidP="00086352">
            <w:pPr>
              <w:widowControl w:val="0"/>
              <w:spacing w:after="120"/>
              <w:jc w:val="center"/>
              <w:rPr>
                <w:rFonts w:ascii="Sylfaen" w:hAnsi="Sylfaen" w:cs="Arial"/>
                <w:sz w:val="20"/>
                <w:szCs w:val="20"/>
              </w:rPr>
            </w:pPr>
          </w:p>
        </w:tc>
        <w:tc>
          <w:tcPr>
            <w:tcW w:w="680"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76"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43" w:type="dxa"/>
          </w:tcPr>
          <w:p w:rsidR="0085690B" w:rsidRDefault="0085690B">
            <w:r w:rsidRPr="00A266C0">
              <w:rPr>
                <w:rFonts w:ascii="Sylfaen" w:hAnsi="Sylfaen" w:cs="Arial"/>
                <w:sz w:val="20"/>
                <w:szCs w:val="20"/>
                <w:lang w:val="en-US"/>
              </w:rPr>
              <w:t>%</w:t>
            </w:r>
          </w:p>
        </w:tc>
        <w:tc>
          <w:tcPr>
            <w:tcW w:w="611" w:type="dxa"/>
          </w:tcPr>
          <w:p w:rsidR="0085690B" w:rsidRDefault="0085690B">
            <w:r w:rsidRPr="00A266C0">
              <w:rPr>
                <w:rFonts w:ascii="Sylfaen" w:hAnsi="Sylfaen" w:cs="Arial"/>
                <w:sz w:val="20"/>
                <w:szCs w:val="20"/>
                <w:lang w:val="en-US"/>
              </w:rPr>
              <w:t>%</w:t>
            </w:r>
          </w:p>
        </w:tc>
        <w:tc>
          <w:tcPr>
            <w:tcW w:w="824" w:type="dxa"/>
            <w:gridSpan w:val="2"/>
          </w:tcPr>
          <w:p w:rsidR="0085690B" w:rsidRDefault="0085690B">
            <w:r w:rsidRPr="00A266C0">
              <w:rPr>
                <w:rFonts w:ascii="Sylfaen" w:hAnsi="Sylfaen" w:cs="Arial"/>
                <w:sz w:val="20"/>
                <w:szCs w:val="20"/>
                <w:lang w:val="en-US"/>
              </w:rPr>
              <w:t>%</w:t>
            </w:r>
          </w:p>
        </w:tc>
      </w:tr>
      <w:tr w:rsidR="0085690B" w:rsidRPr="004D64E0" w:rsidTr="00710D52">
        <w:trPr>
          <w:cantSplit/>
          <w:trHeight w:val="1134"/>
          <w:jc w:val="center"/>
        </w:trPr>
        <w:tc>
          <w:tcPr>
            <w:tcW w:w="1006" w:type="dxa"/>
            <w:vAlign w:val="center"/>
          </w:tcPr>
          <w:p w:rsidR="0085690B" w:rsidRPr="0085690B" w:rsidRDefault="0085690B" w:rsidP="00086352">
            <w:pPr>
              <w:widowControl w:val="0"/>
              <w:spacing w:after="120"/>
              <w:jc w:val="center"/>
              <w:rPr>
                <w:rFonts w:ascii="Sylfaen" w:hAnsi="Sylfaen"/>
                <w:sz w:val="20"/>
                <w:szCs w:val="20"/>
                <w:lang w:val="en-US"/>
              </w:rPr>
            </w:pPr>
            <w:r>
              <w:rPr>
                <w:rFonts w:ascii="Sylfaen" w:hAnsi="Sylfaen"/>
                <w:sz w:val="20"/>
                <w:szCs w:val="20"/>
                <w:lang w:val="en-US"/>
              </w:rPr>
              <w:t>6</w:t>
            </w:r>
          </w:p>
        </w:tc>
        <w:tc>
          <w:tcPr>
            <w:tcW w:w="1212" w:type="dxa"/>
            <w:vAlign w:val="center"/>
          </w:tcPr>
          <w:p w:rsidR="0085690B" w:rsidRPr="0085690B" w:rsidRDefault="0085690B" w:rsidP="00592807">
            <w:pPr>
              <w:widowControl w:val="0"/>
              <w:spacing w:after="120"/>
              <w:jc w:val="center"/>
              <w:rPr>
                <w:rFonts w:ascii="GHEA Grapalat" w:hAnsi="GHEA Grapalat"/>
                <w:b/>
                <w:bCs/>
                <w:i/>
                <w:iCs/>
                <w:sz w:val="16"/>
                <w:szCs w:val="16"/>
                <w:lang w:val="en-US"/>
              </w:rPr>
            </w:pPr>
            <w:r>
              <w:rPr>
                <w:rFonts w:ascii="Sylfaen" w:hAnsi="Sylfaen"/>
                <w:sz w:val="20"/>
              </w:rPr>
              <w:t>50531140/</w:t>
            </w:r>
            <w:r>
              <w:rPr>
                <w:rFonts w:ascii="Sylfaen" w:hAnsi="Sylfaen"/>
                <w:sz w:val="20"/>
                <w:lang w:val="en-US"/>
              </w:rPr>
              <w:t>6</w:t>
            </w:r>
          </w:p>
        </w:tc>
        <w:tc>
          <w:tcPr>
            <w:tcW w:w="2164" w:type="dxa"/>
            <w:vAlign w:val="center"/>
          </w:tcPr>
          <w:p w:rsidR="0085690B" w:rsidRPr="00BE7608" w:rsidRDefault="0085690B" w:rsidP="00710D52">
            <w:pPr>
              <w:pStyle w:val="HTML"/>
              <w:shd w:val="clear" w:color="auto" w:fill="F8F9FA"/>
              <w:rPr>
                <w:rFonts w:ascii="Sylfaen" w:hAnsi="Sylfaen" w:cs="Times New Roman"/>
                <w:sz w:val="18"/>
                <w:szCs w:val="18"/>
                <w:lang w:bidi="ru-RU"/>
              </w:rPr>
            </w:pPr>
            <w:r w:rsidRPr="00BE7608">
              <w:rPr>
                <w:rFonts w:ascii="Sylfaen" w:hAnsi="Sylfaen" w:cs="Times New Roman"/>
                <w:sz w:val="18"/>
                <w:szCs w:val="18"/>
                <w:lang w:bidi="ru-RU"/>
              </w:rPr>
              <w:t xml:space="preserve">Услуга по экспертизе  на разработку проектно-сметной документации и сметной стоимости с реконструкции участка питьевого водоснабжения в поселке </w:t>
            </w:r>
            <w:proofErr w:type="spellStart"/>
            <w:r w:rsidRPr="00BE7608">
              <w:rPr>
                <w:rFonts w:ascii="Sylfaen" w:hAnsi="Sylfaen" w:cs="Times New Roman"/>
                <w:sz w:val="18"/>
                <w:szCs w:val="18"/>
                <w:lang w:bidi="ru-RU"/>
              </w:rPr>
              <w:t>Аракс</w:t>
            </w:r>
            <w:proofErr w:type="gramStart"/>
            <w:r w:rsidRPr="00BE7608">
              <w:rPr>
                <w:rFonts w:ascii="Sylfaen" w:hAnsi="Sylfaen" w:cs="Times New Roman"/>
                <w:sz w:val="18"/>
                <w:szCs w:val="18"/>
                <w:lang w:bidi="ru-RU"/>
              </w:rPr>
              <w:t>,А</w:t>
            </w:r>
            <w:proofErr w:type="gramEnd"/>
            <w:r w:rsidRPr="00BE7608">
              <w:rPr>
                <w:rFonts w:ascii="Sylfaen" w:hAnsi="Sylfaen" w:cs="Times New Roman"/>
                <w:sz w:val="18"/>
                <w:szCs w:val="18"/>
                <w:lang w:bidi="ru-RU"/>
              </w:rPr>
              <w:t>рмавирской</w:t>
            </w:r>
            <w:proofErr w:type="spellEnd"/>
            <w:r w:rsidRPr="00BE7608">
              <w:rPr>
                <w:rFonts w:ascii="Sylfaen" w:hAnsi="Sylfaen" w:cs="Times New Roman"/>
                <w:sz w:val="18"/>
                <w:szCs w:val="18"/>
                <w:lang w:bidi="ru-RU"/>
              </w:rPr>
              <w:t xml:space="preserve"> области РА.</w:t>
            </w:r>
          </w:p>
        </w:tc>
        <w:tc>
          <w:tcPr>
            <w:tcW w:w="236" w:type="dxa"/>
            <w:vAlign w:val="center"/>
          </w:tcPr>
          <w:p w:rsidR="0085690B" w:rsidRPr="00A4171D" w:rsidRDefault="0085690B" w:rsidP="00086352">
            <w:pPr>
              <w:widowControl w:val="0"/>
              <w:spacing w:after="120"/>
              <w:jc w:val="center"/>
              <w:rPr>
                <w:rFonts w:ascii="Sylfaen" w:hAnsi="Sylfaen"/>
                <w:sz w:val="20"/>
                <w:szCs w:val="20"/>
              </w:rPr>
            </w:pPr>
          </w:p>
        </w:tc>
        <w:tc>
          <w:tcPr>
            <w:tcW w:w="340" w:type="dxa"/>
            <w:vAlign w:val="center"/>
          </w:tcPr>
          <w:p w:rsidR="0085690B" w:rsidRPr="00A4171D" w:rsidRDefault="0085690B" w:rsidP="00086352">
            <w:pPr>
              <w:widowControl w:val="0"/>
              <w:spacing w:after="120"/>
              <w:jc w:val="center"/>
              <w:rPr>
                <w:rFonts w:ascii="Sylfaen" w:hAnsi="Sylfaen"/>
                <w:sz w:val="20"/>
                <w:szCs w:val="20"/>
              </w:rPr>
            </w:pPr>
          </w:p>
        </w:tc>
        <w:tc>
          <w:tcPr>
            <w:tcW w:w="236" w:type="dxa"/>
            <w:vAlign w:val="center"/>
          </w:tcPr>
          <w:p w:rsidR="0085690B" w:rsidRPr="00A4171D" w:rsidRDefault="0085690B" w:rsidP="00086352">
            <w:pPr>
              <w:widowControl w:val="0"/>
              <w:spacing w:after="120"/>
              <w:jc w:val="center"/>
              <w:rPr>
                <w:rFonts w:ascii="Sylfaen" w:hAnsi="Sylfaen" w:cs="Arial"/>
                <w:sz w:val="20"/>
                <w:szCs w:val="20"/>
              </w:rPr>
            </w:pPr>
          </w:p>
        </w:tc>
        <w:tc>
          <w:tcPr>
            <w:tcW w:w="425" w:type="dxa"/>
            <w:vAlign w:val="center"/>
          </w:tcPr>
          <w:p w:rsidR="0085690B" w:rsidRPr="00A4171D" w:rsidRDefault="0085690B" w:rsidP="00086352">
            <w:pPr>
              <w:widowControl w:val="0"/>
              <w:spacing w:after="120"/>
              <w:jc w:val="center"/>
              <w:rPr>
                <w:rFonts w:ascii="Sylfaen" w:hAnsi="Sylfaen" w:cs="Arial"/>
                <w:sz w:val="20"/>
                <w:szCs w:val="20"/>
              </w:rPr>
            </w:pPr>
          </w:p>
        </w:tc>
        <w:tc>
          <w:tcPr>
            <w:tcW w:w="341" w:type="dxa"/>
            <w:vAlign w:val="center"/>
          </w:tcPr>
          <w:p w:rsidR="0085690B" w:rsidRPr="00A4171D" w:rsidRDefault="0085690B" w:rsidP="00086352">
            <w:pPr>
              <w:widowControl w:val="0"/>
              <w:spacing w:after="120"/>
              <w:jc w:val="center"/>
              <w:rPr>
                <w:rFonts w:ascii="Sylfaen" w:hAnsi="Sylfaen" w:cs="Arial"/>
                <w:sz w:val="20"/>
                <w:szCs w:val="20"/>
              </w:rPr>
            </w:pPr>
          </w:p>
        </w:tc>
        <w:tc>
          <w:tcPr>
            <w:tcW w:w="510" w:type="dxa"/>
            <w:vAlign w:val="center"/>
          </w:tcPr>
          <w:p w:rsidR="0085690B" w:rsidRPr="00A4171D" w:rsidRDefault="0085690B" w:rsidP="00086352">
            <w:pPr>
              <w:widowControl w:val="0"/>
              <w:spacing w:after="120"/>
              <w:jc w:val="center"/>
              <w:rPr>
                <w:rFonts w:ascii="Sylfaen" w:hAnsi="Sylfaen" w:cs="Arial"/>
                <w:sz w:val="20"/>
                <w:szCs w:val="20"/>
              </w:rPr>
            </w:pPr>
          </w:p>
        </w:tc>
        <w:tc>
          <w:tcPr>
            <w:tcW w:w="454" w:type="dxa"/>
            <w:vAlign w:val="center"/>
          </w:tcPr>
          <w:p w:rsidR="0085690B" w:rsidRPr="00A4171D" w:rsidRDefault="0085690B" w:rsidP="00086352">
            <w:pPr>
              <w:widowControl w:val="0"/>
              <w:spacing w:after="120"/>
              <w:jc w:val="center"/>
              <w:rPr>
                <w:rFonts w:ascii="Sylfaen" w:hAnsi="Sylfaen" w:cs="Arial"/>
                <w:sz w:val="20"/>
                <w:szCs w:val="20"/>
              </w:rPr>
            </w:pPr>
          </w:p>
        </w:tc>
        <w:tc>
          <w:tcPr>
            <w:tcW w:w="567" w:type="dxa"/>
            <w:vAlign w:val="center"/>
          </w:tcPr>
          <w:p w:rsidR="0085690B" w:rsidRPr="00A4171D" w:rsidRDefault="0085690B" w:rsidP="00086352">
            <w:pPr>
              <w:widowControl w:val="0"/>
              <w:spacing w:after="120"/>
              <w:jc w:val="center"/>
              <w:rPr>
                <w:rFonts w:ascii="Sylfaen" w:hAnsi="Sylfaen" w:cs="Arial"/>
                <w:sz w:val="20"/>
                <w:szCs w:val="20"/>
              </w:rPr>
            </w:pPr>
          </w:p>
        </w:tc>
        <w:tc>
          <w:tcPr>
            <w:tcW w:w="680"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76"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43" w:type="dxa"/>
          </w:tcPr>
          <w:p w:rsidR="0085690B" w:rsidRDefault="0085690B">
            <w:r w:rsidRPr="00A266C0">
              <w:rPr>
                <w:rFonts w:ascii="Sylfaen" w:hAnsi="Sylfaen" w:cs="Arial"/>
                <w:sz w:val="20"/>
                <w:szCs w:val="20"/>
                <w:lang w:val="en-US"/>
              </w:rPr>
              <w:t>%</w:t>
            </w:r>
          </w:p>
        </w:tc>
        <w:tc>
          <w:tcPr>
            <w:tcW w:w="611" w:type="dxa"/>
          </w:tcPr>
          <w:p w:rsidR="0085690B" w:rsidRDefault="0085690B">
            <w:r w:rsidRPr="00A266C0">
              <w:rPr>
                <w:rFonts w:ascii="Sylfaen" w:hAnsi="Sylfaen" w:cs="Arial"/>
                <w:sz w:val="20"/>
                <w:szCs w:val="20"/>
                <w:lang w:val="en-US"/>
              </w:rPr>
              <w:t>%</w:t>
            </w:r>
          </w:p>
        </w:tc>
        <w:tc>
          <w:tcPr>
            <w:tcW w:w="824" w:type="dxa"/>
            <w:gridSpan w:val="2"/>
          </w:tcPr>
          <w:p w:rsidR="0085690B" w:rsidRDefault="0085690B">
            <w:r w:rsidRPr="00A266C0">
              <w:rPr>
                <w:rFonts w:ascii="Sylfaen" w:hAnsi="Sylfaen" w:cs="Arial"/>
                <w:sz w:val="20"/>
                <w:szCs w:val="20"/>
                <w:lang w:val="en-US"/>
              </w:rPr>
              <w:t>%</w:t>
            </w:r>
          </w:p>
        </w:tc>
      </w:tr>
      <w:tr w:rsidR="0085690B" w:rsidRPr="004D64E0" w:rsidTr="00710D52">
        <w:trPr>
          <w:cantSplit/>
          <w:trHeight w:val="1134"/>
          <w:jc w:val="center"/>
        </w:trPr>
        <w:tc>
          <w:tcPr>
            <w:tcW w:w="1006" w:type="dxa"/>
            <w:vAlign w:val="center"/>
          </w:tcPr>
          <w:p w:rsidR="0085690B" w:rsidRPr="0085690B" w:rsidRDefault="0085690B" w:rsidP="00086352">
            <w:pPr>
              <w:widowControl w:val="0"/>
              <w:spacing w:after="120"/>
              <w:jc w:val="center"/>
              <w:rPr>
                <w:rFonts w:ascii="Sylfaen" w:hAnsi="Sylfaen"/>
                <w:sz w:val="20"/>
                <w:szCs w:val="20"/>
                <w:lang w:val="en-US"/>
              </w:rPr>
            </w:pPr>
            <w:r>
              <w:rPr>
                <w:rFonts w:ascii="Sylfaen" w:hAnsi="Sylfaen"/>
                <w:sz w:val="20"/>
                <w:szCs w:val="20"/>
                <w:lang w:val="en-US"/>
              </w:rPr>
              <w:t>7</w:t>
            </w:r>
          </w:p>
        </w:tc>
        <w:tc>
          <w:tcPr>
            <w:tcW w:w="1212" w:type="dxa"/>
            <w:vAlign w:val="center"/>
          </w:tcPr>
          <w:p w:rsidR="0085690B" w:rsidRPr="0085690B" w:rsidRDefault="0085690B" w:rsidP="00592807">
            <w:pPr>
              <w:widowControl w:val="0"/>
              <w:spacing w:after="120"/>
              <w:jc w:val="center"/>
              <w:rPr>
                <w:rFonts w:ascii="GHEA Grapalat" w:hAnsi="GHEA Grapalat"/>
                <w:b/>
                <w:bCs/>
                <w:i/>
                <w:iCs/>
                <w:sz w:val="16"/>
                <w:szCs w:val="16"/>
                <w:lang w:val="en-US"/>
              </w:rPr>
            </w:pPr>
            <w:r>
              <w:rPr>
                <w:rFonts w:ascii="Sylfaen" w:hAnsi="Sylfaen"/>
                <w:sz w:val="20"/>
              </w:rPr>
              <w:t>50531140/</w:t>
            </w:r>
            <w:r>
              <w:rPr>
                <w:rFonts w:ascii="Sylfaen" w:hAnsi="Sylfaen"/>
                <w:sz w:val="20"/>
                <w:lang w:val="en-US"/>
              </w:rPr>
              <w:t>7</w:t>
            </w:r>
          </w:p>
        </w:tc>
        <w:tc>
          <w:tcPr>
            <w:tcW w:w="2164" w:type="dxa"/>
            <w:vAlign w:val="center"/>
          </w:tcPr>
          <w:p w:rsidR="0085690B" w:rsidRPr="00BE7608" w:rsidRDefault="0085690B" w:rsidP="00710D52">
            <w:pPr>
              <w:pStyle w:val="HTML"/>
              <w:shd w:val="clear" w:color="auto" w:fill="F8F9FA"/>
              <w:rPr>
                <w:rFonts w:ascii="Sylfaen" w:hAnsi="Sylfaen" w:cs="Times New Roman"/>
                <w:sz w:val="18"/>
                <w:szCs w:val="18"/>
                <w:lang w:bidi="ru-RU"/>
              </w:rPr>
            </w:pPr>
            <w:r w:rsidRPr="00BE7608">
              <w:rPr>
                <w:rFonts w:ascii="Sylfaen" w:hAnsi="Sylfaen" w:cs="Times New Roman"/>
                <w:sz w:val="18"/>
                <w:szCs w:val="18"/>
                <w:lang w:bidi="ru-RU"/>
              </w:rPr>
              <w:t>Услуга по экспертизе  на разработку проектно-сметной документации и сметной стоимости  ремонтных работ второго этажа дома культуры села Аракс</w:t>
            </w:r>
            <w:proofErr w:type="gramStart"/>
            <w:r w:rsidRPr="00BE7608">
              <w:rPr>
                <w:rFonts w:ascii="Sylfaen" w:hAnsi="Sylfaen" w:cs="Times New Roman"/>
                <w:sz w:val="18"/>
                <w:szCs w:val="18"/>
                <w:lang w:bidi="ru-RU"/>
              </w:rPr>
              <w:t xml:space="preserve"> ,</w:t>
            </w:r>
            <w:proofErr w:type="spellStart"/>
            <w:proofErr w:type="gramEnd"/>
            <w:r w:rsidRPr="00BE7608">
              <w:rPr>
                <w:rFonts w:ascii="Sylfaen" w:hAnsi="Sylfaen" w:cs="Times New Roman"/>
                <w:sz w:val="18"/>
                <w:szCs w:val="18"/>
                <w:lang w:bidi="ru-RU"/>
              </w:rPr>
              <w:t>Армавирской</w:t>
            </w:r>
            <w:proofErr w:type="spellEnd"/>
            <w:r w:rsidRPr="00BE7608">
              <w:rPr>
                <w:rFonts w:ascii="Sylfaen" w:hAnsi="Sylfaen" w:cs="Times New Roman"/>
                <w:sz w:val="18"/>
                <w:szCs w:val="18"/>
                <w:lang w:bidi="ru-RU"/>
              </w:rPr>
              <w:t xml:space="preserve"> области РА.</w:t>
            </w:r>
          </w:p>
        </w:tc>
        <w:tc>
          <w:tcPr>
            <w:tcW w:w="236" w:type="dxa"/>
            <w:vAlign w:val="center"/>
          </w:tcPr>
          <w:p w:rsidR="0085690B" w:rsidRPr="00A4171D" w:rsidRDefault="0085690B" w:rsidP="00086352">
            <w:pPr>
              <w:widowControl w:val="0"/>
              <w:spacing w:after="120"/>
              <w:jc w:val="center"/>
              <w:rPr>
                <w:rFonts w:ascii="Sylfaen" w:hAnsi="Sylfaen"/>
                <w:sz w:val="20"/>
                <w:szCs w:val="20"/>
              </w:rPr>
            </w:pPr>
          </w:p>
        </w:tc>
        <w:tc>
          <w:tcPr>
            <w:tcW w:w="340" w:type="dxa"/>
            <w:vAlign w:val="center"/>
          </w:tcPr>
          <w:p w:rsidR="0085690B" w:rsidRPr="00A4171D" w:rsidRDefault="0085690B" w:rsidP="00086352">
            <w:pPr>
              <w:widowControl w:val="0"/>
              <w:spacing w:after="120"/>
              <w:jc w:val="center"/>
              <w:rPr>
                <w:rFonts w:ascii="Sylfaen" w:hAnsi="Sylfaen"/>
                <w:sz w:val="20"/>
                <w:szCs w:val="20"/>
              </w:rPr>
            </w:pPr>
          </w:p>
        </w:tc>
        <w:tc>
          <w:tcPr>
            <w:tcW w:w="236" w:type="dxa"/>
            <w:vAlign w:val="center"/>
          </w:tcPr>
          <w:p w:rsidR="0085690B" w:rsidRPr="00A4171D" w:rsidRDefault="0085690B" w:rsidP="00086352">
            <w:pPr>
              <w:widowControl w:val="0"/>
              <w:spacing w:after="120"/>
              <w:jc w:val="center"/>
              <w:rPr>
                <w:rFonts w:ascii="Sylfaen" w:hAnsi="Sylfaen" w:cs="Arial"/>
                <w:sz w:val="20"/>
                <w:szCs w:val="20"/>
              </w:rPr>
            </w:pPr>
          </w:p>
        </w:tc>
        <w:tc>
          <w:tcPr>
            <w:tcW w:w="425" w:type="dxa"/>
            <w:vAlign w:val="center"/>
          </w:tcPr>
          <w:p w:rsidR="0085690B" w:rsidRPr="00A4171D" w:rsidRDefault="0085690B" w:rsidP="00086352">
            <w:pPr>
              <w:widowControl w:val="0"/>
              <w:spacing w:after="120"/>
              <w:jc w:val="center"/>
              <w:rPr>
                <w:rFonts w:ascii="Sylfaen" w:hAnsi="Sylfaen" w:cs="Arial"/>
                <w:sz w:val="20"/>
                <w:szCs w:val="20"/>
              </w:rPr>
            </w:pPr>
          </w:p>
        </w:tc>
        <w:tc>
          <w:tcPr>
            <w:tcW w:w="341" w:type="dxa"/>
            <w:vAlign w:val="center"/>
          </w:tcPr>
          <w:p w:rsidR="0085690B" w:rsidRPr="00A4171D" w:rsidRDefault="0085690B" w:rsidP="00086352">
            <w:pPr>
              <w:widowControl w:val="0"/>
              <w:spacing w:after="120"/>
              <w:jc w:val="center"/>
              <w:rPr>
                <w:rFonts w:ascii="Sylfaen" w:hAnsi="Sylfaen" w:cs="Arial"/>
                <w:sz w:val="20"/>
                <w:szCs w:val="20"/>
              </w:rPr>
            </w:pPr>
          </w:p>
        </w:tc>
        <w:tc>
          <w:tcPr>
            <w:tcW w:w="510" w:type="dxa"/>
            <w:vAlign w:val="center"/>
          </w:tcPr>
          <w:p w:rsidR="0085690B" w:rsidRPr="00A4171D" w:rsidRDefault="0085690B" w:rsidP="00086352">
            <w:pPr>
              <w:widowControl w:val="0"/>
              <w:spacing w:after="120"/>
              <w:jc w:val="center"/>
              <w:rPr>
                <w:rFonts w:ascii="Sylfaen" w:hAnsi="Sylfaen" w:cs="Arial"/>
                <w:sz w:val="20"/>
                <w:szCs w:val="20"/>
              </w:rPr>
            </w:pPr>
          </w:p>
        </w:tc>
        <w:tc>
          <w:tcPr>
            <w:tcW w:w="454" w:type="dxa"/>
            <w:vAlign w:val="center"/>
          </w:tcPr>
          <w:p w:rsidR="0085690B" w:rsidRPr="00A4171D" w:rsidRDefault="0085690B" w:rsidP="00086352">
            <w:pPr>
              <w:widowControl w:val="0"/>
              <w:spacing w:after="120"/>
              <w:jc w:val="center"/>
              <w:rPr>
                <w:rFonts w:ascii="Sylfaen" w:hAnsi="Sylfaen" w:cs="Arial"/>
                <w:sz w:val="20"/>
                <w:szCs w:val="20"/>
              </w:rPr>
            </w:pPr>
          </w:p>
        </w:tc>
        <w:tc>
          <w:tcPr>
            <w:tcW w:w="567" w:type="dxa"/>
            <w:vAlign w:val="center"/>
          </w:tcPr>
          <w:p w:rsidR="0085690B" w:rsidRPr="00A4171D" w:rsidRDefault="0085690B" w:rsidP="00086352">
            <w:pPr>
              <w:widowControl w:val="0"/>
              <w:spacing w:after="120"/>
              <w:jc w:val="center"/>
              <w:rPr>
                <w:rFonts w:ascii="Sylfaen" w:hAnsi="Sylfaen" w:cs="Arial"/>
                <w:sz w:val="20"/>
                <w:szCs w:val="20"/>
              </w:rPr>
            </w:pPr>
          </w:p>
        </w:tc>
        <w:tc>
          <w:tcPr>
            <w:tcW w:w="680"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76" w:type="dxa"/>
            <w:textDirection w:val="btLr"/>
            <w:vAlign w:val="center"/>
          </w:tcPr>
          <w:p w:rsidR="0085690B" w:rsidRPr="00A4171D" w:rsidRDefault="0085690B" w:rsidP="00086352">
            <w:pPr>
              <w:widowControl w:val="0"/>
              <w:spacing w:after="120"/>
              <w:ind w:left="113" w:right="113"/>
              <w:jc w:val="center"/>
              <w:rPr>
                <w:rFonts w:ascii="Sylfaen" w:hAnsi="Sylfaen" w:cs="Arial"/>
                <w:sz w:val="20"/>
                <w:szCs w:val="20"/>
              </w:rPr>
            </w:pPr>
          </w:p>
        </w:tc>
        <w:tc>
          <w:tcPr>
            <w:tcW w:w="643" w:type="dxa"/>
          </w:tcPr>
          <w:p w:rsidR="0085690B" w:rsidRDefault="0085690B">
            <w:r w:rsidRPr="00A266C0">
              <w:rPr>
                <w:rFonts w:ascii="Sylfaen" w:hAnsi="Sylfaen" w:cs="Arial"/>
                <w:sz w:val="20"/>
                <w:szCs w:val="20"/>
                <w:lang w:val="en-US"/>
              </w:rPr>
              <w:t>%</w:t>
            </w:r>
          </w:p>
        </w:tc>
        <w:tc>
          <w:tcPr>
            <w:tcW w:w="611" w:type="dxa"/>
          </w:tcPr>
          <w:p w:rsidR="0085690B" w:rsidRDefault="0085690B">
            <w:r w:rsidRPr="00A266C0">
              <w:rPr>
                <w:rFonts w:ascii="Sylfaen" w:hAnsi="Sylfaen" w:cs="Arial"/>
                <w:sz w:val="20"/>
                <w:szCs w:val="20"/>
                <w:lang w:val="en-US"/>
              </w:rPr>
              <w:t>%</w:t>
            </w:r>
          </w:p>
        </w:tc>
        <w:tc>
          <w:tcPr>
            <w:tcW w:w="824" w:type="dxa"/>
            <w:gridSpan w:val="2"/>
          </w:tcPr>
          <w:p w:rsidR="0085690B" w:rsidRDefault="0085690B">
            <w:r w:rsidRPr="00A266C0">
              <w:rPr>
                <w:rFonts w:ascii="Sylfaen" w:hAnsi="Sylfaen" w:cs="Arial"/>
                <w:sz w:val="20"/>
                <w:szCs w:val="20"/>
                <w:lang w:val="en-US"/>
              </w:rPr>
              <w:t>%</w:t>
            </w:r>
          </w:p>
        </w:tc>
      </w:tr>
    </w:tbl>
    <w:p w:rsidR="00B062E3" w:rsidRPr="0081726F" w:rsidRDefault="00B062E3" w:rsidP="00B062E3">
      <w:pPr>
        <w:pStyle w:val="a3"/>
        <w:widowControl w:val="0"/>
        <w:spacing w:line="240" w:lineRule="auto"/>
        <w:ind w:firstLine="0"/>
        <w:jc w:val="left"/>
        <w:rPr>
          <w:rFonts w:ascii="Sylfaen" w:hAnsi="Sylfaen"/>
          <w:i w:val="0"/>
        </w:rPr>
      </w:pPr>
      <w:r w:rsidRPr="0081726F">
        <w:rPr>
          <w:rFonts w:ascii="Sylfaen" w:hAnsi="Sylfaen"/>
          <w:b/>
          <w:i w:val="0"/>
        </w:rPr>
        <w:t>Процедура  закупки  организована на основании части 6 статьи 15   Закона  РА &lt;&lt;О закупках&gt;&gt;.</w:t>
      </w:r>
    </w:p>
    <w:tbl>
      <w:tblPr>
        <w:tblW w:w="9639" w:type="dxa"/>
        <w:jc w:val="center"/>
        <w:tblLayout w:type="fixed"/>
        <w:tblLook w:val="0000" w:firstRow="0" w:lastRow="0" w:firstColumn="0" w:lastColumn="0" w:noHBand="0" w:noVBand="0"/>
      </w:tblPr>
      <w:tblGrid>
        <w:gridCol w:w="4536"/>
        <w:gridCol w:w="760"/>
        <w:gridCol w:w="4343"/>
      </w:tblGrid>
      <w:tr w:rsidR="00B062E3" w:rsidRPr="004D64E0" w:rsidTr="00086352">
        <w:trPr>
          <w:jc w:val="center"/>
        </w:trPr>
        <w:tc>
          <w:tcPr>
            <w:tcW w:w="4536" w:type="dxa"/>
          </w:tcPr>
          <w:p w:rsidR="00514339" w:rsidRPr="00BB6323" w:rsidRDefault="00514339" w:rsidP="00086352">
            <w:pPr>
              <w:widowControl w:val="0"/>
              <w:spacing w:after="160"/>
              <w:jc w:val="center"/>
              <w:rPr>
                <w:rFonts w:ascii="Sylfaen" w:hAnsi="Sylfaen"/>
                <w:b/>
                <w:sz w:val="22"/>
                <w:szCs w:val="22"/>
              </w:rPr>
            </w:pPr>
          </w:p>
          <w:p w:rsidR="005C3CFB" w:rsidRPr="000D3C3A" w:rsidRDefault="005C3CFB" w:rsidP="00086352">
            <w:pPr>
              <w:widowControl w:val="0"/>
              <w:spacing w:after="160"/>
              <w:jc w:val="center"/>
              <w:rPr>
                <w:rFonts w:ascii="Sylfaen" w:hAnsi="Sylfaen"/>
                <w:b/>
                <w:sz w:val="22"/>
                <w:szCs w:val="22"/>
              </w:rPr>
            </w:pPr>
          </w:p>
          <w:p w:rsidR="005C3CFB" w:rsidRPr="000D3C3A" w:rsidRDefault="005C3CFB" w:rsidP="00086352">
            <w:pPr>
              <w:widowControl w:val="0"/>
              <w:spacing w:after="160"/>
              <w:jc w:val="center"/>
              <w:rPr>
                <w:rFonts w:ascii="Sylfaen" w:hAnsi="Sylfaen"/>
                <w:b/>
                <w:sz w:val="22"/>
                <w:szCs w:val="22"/>
              </w:rPr>
            </w:pPr>
          </w:p>
          <w:p w:rsidR="005C3CFB" w:rsidRPr="000D3C3A" w:rsidRDefault="005C3CFB" w:rsidP="00086352">
            <w:pPr>
              <w:widowControl w:val="0"/>
              <w:spacing w:after="160"/>
              <w:jc w:val="center"/>
              <w:rPr>
                <w:rFonts w:ascii="Sylfaen" w:hAnsi="Sylfaen"/>
                <w:b/>
                <w:sz w:val="22"/>
                <w:szCs w:val="22"/>
              </w:rPr>
            </w:pPr>
          </w:p>
          <w:p w:rsidR="00B062E3" w:rsidRPr="00455485" w:rsidRDefault="00B062E3" w:rsidP="00086352">
            <w:pPr>
              <w:widowControl w:val="0"/>
              <w:spacing w:after="160"/>
              <w:jc w:val="center"/>
              <w:rPr>
                <w:rFonts w:ascii="Sylfaen" w:hAnsi="Sylfaen"/>
                <w:b/>
                <w:sz w:val="22"/>
                <w:szCs w:val="22"/>
              </w:rPr>
            </w:pPr>
            <w:r w:rsidRPr="004D64E0">
              <w:rPr>
                <w:rFonts w:ascii="Sylfaen" w:hAnsi="Sylfaen"/>
                <w:b/>
                <w:sz w:val="22"/>
                <w:szCs w:val="22"/>
              </w:rPr>
              <w:t>ЗАКАЗЧИК</w:t>
            </w:r>
          </w:p>
          <w:p w:rsidR="00514339" w:rsidRPr="00932E1B" w:rsidRDefault="00514339" w:rsidP="00514339">
            <w:pPr>
              <w:widowControl w:val="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w:t>
            </w:r>
            <w:proofErr w:type="spellStart"/>
            <w:r w:rsidRPr="00932E1B">
              <w:rPr>
                <w:rFonts w:ascii="Calibri" w:hAnsi="Calibri"/>
                <w:b/>
                <w:color w:val="000000" w:themeColor="text1"/>
                <w:sz w:val="20"/>
                <w:szCs w:val="20"/>
              </w:rPr>
              <w:t>Армавирской</w:t>
            </w:r>
            <w:proofErr w:type="spellEnd"/>
            <w:r w:rsidRPr="00932E1B">
              <w:rPr>
                <w:rFonts w:ascii="Calibri" w:hAnsi="Calibri"/>
                <w:b/>
                <w:color w:val="000000" w:themeColor="text1"/>
                <w:sz w:val="20"/>
                <w:szCs w:val="20"/>
              </w:rPr>
              <w:t xml:space="preserve"> области РА</w:t>
            </w:r>
          </w:p>
          <w:p w:rsidR="00514339" w:rsidRPr="00932E1B" w:rsidRDefault="00514339" w:rsidP="00514339">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w:t>
            </w:r>
            <w:proofErr w:type="spellStart"/>
            <w:r w:rsidRPr="00932E1B">
              <w:rPr>
                <w:rFonts w:ascii="Calibri" w:hAnsi="Calibri"/>
                <w:b/>
                <w:color w:val="000000" w:themeColor="text1"/>
                <w:sz w:val="20"/>
                <w:szCs w:val="20"/>
              </w:rPr>
              <w:t>Армавирска</w:t>
            </w:r>
            <w:r>
              <w:rPr>
                <w:rFonts w:ascii="Calibri" w:hAnsi="Calibri"/>
                <w:b/>
                <w:color w:val="000000" w:themeColor="text1"/>
                <w:sz w:val="20"/>
                <w:szCs w:val="20"/>
              </w:rPr>
              <w:t>я</w:t>
            </w:r>
            <w:proofErr w:type="spellEnd"/>
            <w:r>
              <w:rPr>
                <w:rFonts w:ascii="Calibri" w:hAnsi="Calibri"/>
                <w:b/>
                <w:color w:val="000000" w:themeColor="text1"/>
                <w:sz w:val="20"/>
                <w:szCs w:val="20"/>
              </w:rPr>
              <w:t xml:space="preserve"> область, община Аракс, село </w:t>
            </w:r>
            <w:r w:rsidR="00CE5091"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00CE5091" w:rsidRPr="00CE5091">
              <w:rPr>
                <w:rFonts w:ascii="Calibri" w:hAnsi="Calibri"/>
                <w:b/>
                <w:color w:val="000000" w:themeColor="text1"/>
                <w:sz w:val="20"/>
                <w:szCs w:val="20"/>
              </w:rPr>
              <w:t>А.</w:t>
            </w:r>
            <w:r w:rsidR="00CE5091">
              <w:rPr>
                <w:rFonts w:ascii="Calibri" w:hAnsi="Calibri"/>
                <w:b/>
                <w:color w:val="000000" w:themeColor="text1"/>
                <w:sz w:val="20"/>
                <w:szCs w:val="20"/>
              </w:rPr>
              <w:t xml:space="preserve"> </w:t>
            </w:r>
            <w:r w:rsidR="00CE5091"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00CE5091" w:rsidRPr="00985D4C">
              <w:rPr>
                <w:rFonts w:ascii="Calibri" w:hAnsi="Calibri"/>
                <w:b/>
                <w:color w:val="000000" w:themeColor="text1"/>
                <w:sz w:val="20"/>
                <w:szCs w:val="20"/>
              </w:rPr>
              <w:t>1</w:t>
            </w:r>
            <w:r w:rsidRPr="00932E1B">
              <w:rPr>
                <w:rFonts w:ascii="Calibri" w:hAnsi="Calibri"/>
                <w:b/>
                <w:color w:val="000000" w:themeColor="text1"/>
                <w:sz w:val="20"/>
                <w:szCs w:val="20"/>
              </w:rPr>
              <w:t>:</w:t>
            </w:r>
          </w:p>
          <w:p w:rsidR="007D3652" w:rsidRPr="00840F67" w:rsidRDefault="00B062E3" w:rsidP="00086352">
            <w:pPr>
              <w:widowControl w:val="0"/>
              <w:jc w:val="center"/>
              <w:rPr>
                <w:rFonts w:ascii="Sylfaen" w:hAnsi="Sylfaen"/>
                <w:sz w:val="20"/>
                <w:szCs w:val="20"/>
              </w:rPr>
            </w:pPr>
            <w:r w:rsidRPr="00CE5091">
              <w:rPr>
                <w:rFonts w:ascii="Calibri" w:hAnsi="Calibri"/>
                <w:b/>
                <w:color w:val="000000" w:themeColor="text1"/>
                <w:sz w:val="20"/>
                <w:szCs w:val="20"/>
                <w:highlight w:val="cyan"/>
              </w:rPr>
              <w:t xml:space="preserve">Н/Д </w:t>
            </w:r>
            <w:r w:rsidR="005C3CFB" w:rsidRPr="00B5629B">
              <w:rPr>
                <w:rFonts w:ascii="Sylfaen" w:hAnsi="Sylfaen"/>
                <w:sz w:val="20"/>
                <w:szCs w:val="20"/>
                <w:lang w:val="hy-AM"/>
              </w:rPr>
              <w:t>90032200</w:t>
            </w:r>
            <w:r w:rsidR="005C3CFB" w:rsidRPr="00B5629B">
              <w:rPr>
                <w:rFonts w:ascii="Sylfaen" w:hAnsi="Sylfaen"/>
                <w:sz w:val="20"/>
                <w:szCs w:val="20"/>
              </w:rPr>
              <w:t>2834</w:t>
            </w:r>
          </w:p>
          <w:p w:rsidR="00B062E3" w:rsidRPr="00932E1B" w:rsidRDefault="00B062E3" w:rsidP="00086352">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B062E3" w:rsidRPr="00932E1B" w:rsidRDefault="00B062E3" w:rsidP="00086352">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B062E3" w:rsidRPr="00932E1B" w:rsidRDefault="00B062E3" w:rsidP="00086352">
            <w:pPr>
              <w:widowControl w:val="0"/>
              <w:jc w:val="center"/>
              <w:rPr>
                <w:rFonts w:ascii="Calibri" w:hAnsi="Calibri"/>
                <w:b/>
                <w:color w:val="000000" w:themeColor="text1"/>
                <w:sz w:val="20"/>
                <w:szCs w:val="20"/>
              </w:rPr>
            </w:pPr>
          </w:p>
          <w:p w:rsidR="00B062E3" w:rsidRPr="00932E1B" w:rsidRDefault="00B062E3" w:rsidP="00086352">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B062E3" w:rsidRPr="002B3006" w:rsidRDefault="00B062E3" w:rsidP="00086352">
            <w:pPr>
              <w:widowControl w:val="0"/>
              <w:jc w:val="center"/>
              <w:rPr>
                <w:rFonts w:ascii="Sylfaen" w:hAnsi="Sylfaen" w:cs="Sylfaen"/>
                <w:b/>
                <w:bCs/>
                <w:sz w:val="22"/>
                <w:szCs w:val="22"/>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p w:rsidR="00B062E3" w:rsidRPr="00E84CB9" w:rsidRDefault="00B062E3" w:rsidP="00086352">
            <w:pPr>
              <w:widowControl w:val="0"/>
              <w:spacing w:after="160"/>
              <w:jc w:val="center"/>
              <w:rPr>
                <w:rFonts w:ascii="Sylfaen" w:hAnsi="Sylfaen" w:cs="Sylfaen"/>
                <w:b/>
                <w:bCs/>
                <w:sz w:val="22"/>
                <w:szCs w:val="22"/>
              </w:rPr>
            </w:pPr>
          </w:p>
          <w:p w:rsidR="00B062E3" w:rsidRPr="004D64E0" w:rsidRDefault="00B062E3" w:rsidP="00086352">
            <w:pPr>
              <w:widowControl w:val="0"/>
              <w:spacing w:after="160"/>
              <w:jc w:val="center"/>
              <w:rPr>
                <w:rFonts w:ascii="Sylfaen" w:hAnsi="Sylfaen"/>
                <w:sz w:val="22"/>
                <w:szCs w:val="22"/>
              </w:rPr>
            </w:pPr>
          </w:p>
        </w:tc>
        <w:tc>
          <w:tcPr>
            <w:tcW w:w="760" w:type="dxa"/>
          </w:tcPr>
          <w:p w:rsidR="00B062E3" w:rsidRPr="004D64E0" w:rsidRDefault="00B062E3" w:rsidP="00086352">
            <w:pPr>
              <w:widowControl w:val="0"/>
              <w:spacing w:after="160"/>
              <w:jc w:val="center"/>
              <w:rPr>
                <w:rFonts w:ascii="Sylfaen" w:hAnsi="Sylfaen"/>
                <w:sz w:val="22"/>
                <w:szCs w:val="22"/>
              </w:rPr>
            </w:pPr>
          </w:p>
        </w:tc>
        <w:tc>
          <w:tcPr>
            <w:tcW w:w="4343" w:type="dxa"/>
          </w:tcPr>
          <w:p w:rsidR="00B062E3" w:rsidRPr="00BB6323" w:rsidRDefault="00B062E3" w:rsidP="00086352">
            <w:pPr>
              <w:widowControl w:val="0"/>
              <w:spacing w:after="160"/>
              <w:jc w:val="center"/>
              <w:rPr>
                <w:rFonts w:ascii="Sylfaen" w:hAnsi="Sylfaen"/>
                <w:b/>
                <w:sz w:val="22"/>
                <w:szCs w:val="22"/>
              </w:rPr>
            </w:pPr>
          </w:p>
          <w:p w:rsidR="00B062E3" w:rsidRPr="00BB6323" w:rsidRDefault="00B062E3" w:rsidP="00086352">
            <w:pPr>
              <w:widowControl w:val="0"/>
              <w:spacing w:after="160"/>
              <w:jc w:val="center"/>
              <w:rPr>
                <w:rFonts w:ascii="Sylfaen" w:hAnsi="Sylfaen"/>
                <w:b/>
                <w:sz w:val="22"/>
                <w:szCs w:val="22"/>
              </w:rPr>
            </w:pPr>
          </w:p>
          <w:p w:rsidR="00B062E3" w:rsidRPr="00BB6323" w:rsidRDefault="00B062E3" w:rsidP="00086352">
            <w:pPr>
              <w:widowControl w:val="0"/>
              <w:spacing w:after="160"/>
              <w:jc w:val="center"/>
              <w:rPr>
                <w:rFonts w:ascii="Sylfaen" w:hAnsi="Sylfaen"/>
                <w:b/>
                <w:sz w:val="22"/>
                <w:szCs w:val="22"/>
              </w:rPr>
            </w:pPr>
          </w:p>
          <w:p w:rsidR="00B062E3" w:rsidRPr="00BB6323" w:rsidRDefault="00B062E3" w:rsidP="00086352">
            <w:pPr>
              <w:widowControl w:val="0"/>
              <w:spacing w:after="160"/>
              <w:jc w:val="center"/>
              <w:rPr>
                <w:rFonts w:ascii="Sylfaen" w:hAnsi="Sylfaen"/>
                <w:b/>
                <w:sz w:val="22"/>
                <w:szCs w:val="22"/>
              </w:rPr>
            </w:pPr>
          </w:p>
          <w:p w:rsidR="00B062E3" w:rsidRPr="004D64E0" w:rsidRDefault="00B062E3" w:rsidP="00086352">
            <w:pPr>
              <w:widowControl w:val="0"/>
              <w:spacing w:after="160"/>
              <w:jc w:val="center"/>
              <w:rPr>
                <w:rFonts w:ascii="Sylfaen" w:hAnsi="Sylfaen" w:cs="Sylfaen"/>
                <w:b/>
                <w:bCs/>
                <w:sz w:val="22"/>
                <w:szCs w:val="22"/>
              </w:rPr>
            </w:pPr>
            <w:r w:rsidRPr="004D64E0">
              <w:rPr>
                <w:rFonts w:ascii="Sylfaen" w:hAnsi="Sylfaen"/>
                <w:b/>
                <w:sz w:val="22"/>
                <w:szCs w:val="22"/>
              </w:rPr>
              <w:t>ИСПОЛНИТЕЛЬ</w:t>
            </w:r>
          </w:p>
          <w:p w:rsidR="00B062E3" w:rsidRPr="00CE5091" w:rsidRDefault="00B062E3" w:rsidP="00086352">
            <w:pPr>
              <w:widowControl w:val="0"/>
              <w:jc w:val="center"/>
              <w:rPr>
                <w:rFonts w:ascii="Sylfaen" w:hAnsi="Sylfaen"/>
                <w:sz w:val="22"/>
                <w:szCs w:val="22"/>
              </w:rPr>
            </w:pPr>
            <w:r w:rsidRPr="00CE5091">
              <w:rPr>
                <w:rFonts w:ascii="Sylfaen" w:hAnsi="Sylfaen"/>
                <w:sz w:val="22"/>
                <w:szCs w:val="22"/>
              </w:rPr>
              <w:t>_________________________</w:t>
            </w:r>
          </w:p>
          <w:p w:rsidR="00B062E3" w:rsidRPr="004D64E0" w:rsidRDefault="00B062E3" w:rsidP="00086352">
            <w:pPr>
              <w:widowControl w:val="0"/>
              <w:spacing w:after="160"/>
              <w:jc w:val="center"/>
              <w:rPr>
                <w:rFonts w:ascii="Sylfaen" w:hAnsi="Sylfaen"/>
                <w:sz w:val="22"/>
                <w:szCs w:val="22"/>
                <w:vertAlign w:val="superscript"/>
              </w:rPr>
            </w:pPr>
            <w:r w:rsidRPr="004D64E0">
              <w:rPr>
                <w:rFonts w:ascii="Sylfaen" w:hAnsi="Sylfaen"/>
                <w:sz w:val="22"/>
                <w:szCs w:val="22"/>
                <w:vertAlign w:val="superscript"/>
              </w:rPr>
              <w:t>/подпись/</w:t>
            </w:r>
          </w:p>
          <w:p w:rsidR="00B062E3" w:rsidRPr="004D64E0" w:rsidRDefault="00B062E3" w:rsidP="00086352">
            <w:pPr>
              <w:widowControl w:val="0"/>
              <w:spacing w:after="160"/>
              <w:jc w:val="center"/>
              <w:rPr>
                <w:rFonts w:ascii="Sylfaen" w:hAnsi="Sylfaen"/>
                <w:sz w:val="22"/>
                <w:szCs w:val="22"/>
              </w:rPr>
            </w:pPr>
            <w:r w:rsidRPr="004D64E0">
              <w:rPr>
                <w:rFonts w:ascii="Sylfaen" w:hAnsi="Sylfaen"/>
                <w:sz w:val="22"/>
                <w:szCs w:val="22"/>
              </w:rPr>
              <w:t>М. П.</w:t>
            </w:r>
          </w:p>
        </w:tc>
      </w:tr>
    </w:tbl>
    <w:p w:rsidR="00B062E3" w:rsidRPr="004D64E0" w:rsidRDefault="00B062E3" w:rsidP="00B062E3">
      <w:pPr>
        <w:widowControl w:val="0"/>
        <w:spacing w:after="160"/>
        <w:rPr>
          <w:rFonts w:ascii="Sylfaen" w:hAnsi="Sylfaen"/>
          <w:sz w:val="22"/>
          <w:szCs w:val="22"/>
        </w:rPr>
        <w:sectPr w:rsidR="00B062E3" w:rsidRPr="004D64E0" w:rsidSect="00592807">
          <w:footerReference w:type="default" r:id="rId12"/>
          <w:footnotePr>
            <w:pos w:val="beneathText"/>
          </w:footnotePr>
          <w:pgSz w:w="11907" w:h="16840" w:code="9"/>
          <w:pgMar w:top="426" w:right="1134" w:bottom="567" w:left="1021" w:header="561" w:footer="561" w:gutter="0"/>
          <w:cols w:space="720"/>
          <w:titlePg/>
          <w:docGrid w:linePitch="326"/>
        </w:sectPr>
      </w:pPr>
    </w:p>
    <w:p w:rsidR="00B062E3" w:rsidRPr="00E84CB9" w:rsidRDefault="00B062E3" w:rsidP="00B062E3">
      <w:pPr>
        <w:widowControl w:val="0"/>
        <w:autoSpaceDE w:val="0"/>
        <w:autoSpaceDN w:val="0"/>
        <w:adjustRightInd w:val="0"/>
        <w:jc w:val="right"/>
        <w:rPr>
          <w:rFonts w:ascii="Sylfaen" w:hAnsi="Sylfaen" w:cs="TimesArmenianPSMT"/>
          <w:i/>
          <w:sz w:val="18"/>
          <w:szCs w:val="18"/>
        </w:rPr>
      </w:pPr>
      <w:r w:rsidRPr="00E84CB9">
        <w:rPr>
          <w:rFonts w:ascii="Sylfaen" w:hAnsi="Sylfaen"/>
          <w:i/>
          <w:sz w:val="18"/>
          <w:szCs w:val="18"/>
        </w:rPr>
        <w:lastRenderedPageBreak/>
        <w:t>Приложение № 3</w:t>
      </w:r>
    </w:p>
    <w:p w:rsidR="00B062E3" w:rsidRPr="00CE5091" w:rsidRDefault="00B062E3" w:rsidP="00B062E3">
      <w:pPr>
        <w:widowControl w:val="0"/>
        <w:autoSpaceDE w:val="0"/>
        <w:autoSpaceDN w:val="0"/>
        <w:adjustRightInd w:val="0"/>
        <w:jc w:val="right"/>
        <w:rPr>
          <w:rFonts w:ascii="Sylfaen" w:hAnsi="Sylfaen"/>
          <w:i/>
          <w:sz w:val="18"/>
          <w:szCs w:val="18"/>
        </w:rPr>
      </w:pPr>
      <w:r w:rsidRPr="00E84CB9">
        <w:rPr>
          <w:rFonts w:ascii="Sylfaen" w:hAnsi="Sylfaen"/>
          <w:i/>
          <w:sz w:val="18"/>
          <w:szCs w:val="18"/>
        </w:rPr>
        <w:t xml:space="preserve">к Договору под кодом </w:t>
      </w:r>
    </w:p>
    <w:p w:rsidR="00B062E3" w:rsidRPr="00E84CB9" w:rsidRDefault="00592807" w:rsidP="00B062E3">
      <w:pPr>
        <w:widowControl w:val="0"/>
        <w:autoSpaceDE w:val="0"/>
        <w:autoSpaceDN w:val="0"/>
        <w:adjustRightInd w:val="0"/>
        <w:jc w:val="right"/>
        <w:rPr>
          <w:rFonts w:ascii="Sylfaen" w:hAnsi="Sylfaen" w:cs="TimesArmenianPSMT"/>
          <w:i/>
          <w:sz w:val="18"/>
          <w:szCs w:val="18"/>
        </w:rPr>
      </w:pPr>
      <w:r w:rsidRPr="00592807">
        <w:rPr>
          <w:rFonts w:ascii="Sylfaen" w:hAnsi="Sylfaen" w:cs="Sylfaen"/>
          <w:b/>
          <w:sz w:val="18"/>
          <w:szCs w:val="18"/>
          <w:lang w:val="af-ZA"/>
        </w:rPr>
        <w:t>ԱՄԱՀ</w:t>
      </w:r>
      <w:r w:rsidRPr="00592807">
        <w:rPr>
          <w:rFonts w:ascii="Sylfaen" w:hAnsi="Sylfaen"/>
          <w:b/>
          <w:sz w:val="18"/>
          <w:szCs w:val="18"/>
          <w:lang w:val="af-ZA"/>
        </w:rPr>
        <w:t>-ՄԱՆ-</w:t>
      </w:r>
      <w:r w:rsidRPr="00592807">
        <w:rPr>
          <w:rFonts w:ascii="Sylfaen" w:hAnsi="Sylfaen" w:cs="Sylfaen"/>
          <w:b/>
          <w:sz w:val="18"/>
          <w:szCs w:val="18"/>
          <w:lang w:val="af-ZA"/>
        </w:rPr>
        <w:t>ԳՀԾՁԲ</w:t>
      </w:r>
      <w:r w:rsidRPr="00592807">
        <w:rPr>
          <w:rFonts w:ascii="Sylfaen" w:hAnsi="Sylfaen"/>
          <w:b/>
          <w:sz w:val="18"/>
          <w:szCs w:val="18"/>
          <w:lang w:val="af-ZA"/>
        </w:rPr>
        <w:t xml:space="preserve">-22/63  </w:t>
      </w:r>
      <w:r w:rsidR="00B062E3" w:rsidRPr="00592807">
        <w:rPr>
          <w:rFonts w:ascii="Sylfaen" w:hAnsi="Sylfaen" w:cs="TimesArmenianPSMT"/>
          <w:i/>
          <w:sz w:val="18"/>
          <w:szCs w:val="18"/>
        </w:rPr>
        <w:br/>
      </w:r>
      <w:r w:rsidR="00B062E3" w:rsidRPr="00E84CB9">
        <w:rPr>
          <w:rFonts w:ascii="Sylfaen" w:hAnsi="Sylfaen"/>
          <w:i/>
          <w:sz w:val="18"/>
          <w:szCs w:val="18"/>
        </w:rPr>
        <w:t xml:space="preserve"> заключенному "</w:t>
      </w:r>
      <w:r w:rsidR="00B062E3" w:rsidRPr="00E84CB9">
        <w:rPr>
          <w:rFonts w:ascii="Sylfaen" w:hAnsi="Sylfaen"/>
          <w:i/>
          <w:sz w:val="18"/>
          <w:szCs w:val="18"/>
        </w:rPr>
        <w:tab/>
        <w:t>"</w:t>
      </w:r>
      <w:r w:rsidR="00B062E3" w:rsidRPr="00E84CB9">
        <w:rPr>
          <w:rFonts w:ascii="Sylfaen" w:hAnsi="Sylfaen"/>
          <w:i/>
          <w:sz w:val="18"/>
          <w:szCs w:val="18"/>
        </w:rPr>
        <w:tab/>
        <w:t>2022</w:t>
      </w:r>
      <w:r w:rsidR="00B062E3" w:rsidRPr="00E84CB9">
        <w:rPr>
          <w:rFonts w:ascii="Sylfaen" w:hAnsi="Sylfaen"/>
          <w:i/>
          <w:sz w:val="18"/>
          <w:szCs w:val="18"/>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40"/>
        <w:gridCol w:w="14"/>
        <w:gridCol w:w="4896"/>
      </w:tblGrid>
      <w:tr w:rsidR="00B062E3" w:rsidRPr="004D64E0" w:rsidDel="004B29A5" w:rsidTr="00592807">
        <w:trPr>
          <w:trHeight w:val="169"/>
          <w:tblCellSpacing w:w="7" w:type="dxa"/>
          <w:jc w:val="center"/>
        </w:trPr>
        <w:tc>
          <w:tcPr>
            <w:tcW w:w="0" w:type="auto"/>
            <w:gridSpan w:val="2"/>
            <w:vAlign w:val="center"/>
          </w:tcPr>
          <w:p w:rsidR="00B062E3" w:rsidRPr="00592807" w:rsidDel="004B29A5" w:rsidRDefault="00B062E3" w:rsidP="00592807">
            <w:pPr>
              <w:widowControl w:val="0"/>
              <w:rPr>
                <w:rFonts w:ascii="Sylfaen" w:hAnsi="Sylfaen"/>
                <w:iCs/>
                <w:color w:val="000000"/>
                <w:sz w:val="20"/>
                <w:szCs w:val="20"/>
              </w:rPr>
            </w:pPr>
          </w:p>
        </w:tc>
        <w:tc>
          <w:tcPr>
            <w:tcW w:w="0" w:type="auto"/>
            <w:vAlign w:val="center"/>
          </w:tcPr>
          <w:p w:rsidR="00B062E3" w:rsidRPr="00592807" w:rsidDel="004B29A5" w:rsidRDefault="00B062E3" w:rsidP="00592807">
            <w:pPr>
              <w:widowControl w:val="0"/>
              <w:rPr>
                <w:rFonts w:ascii="Sylfaen" w:hAnsi="Sylfaen" w:cs="Arial"/>
                <w:iCs/>
                <w:color w:val="000000"/>
                <w:sz w:val="20"/>
                <w:szCs w:val="20"/>
              </w:rPr>
            </w:pPr>
          </w:p>
        </w:tc>
      </w:tr>
      <w:tr w:rsidR="00B062E3" w:rsidRPr="004D64E0" w:rsidTr="00086352">
        <w:trPr>
          <w:tblCellSpacing w:w="7" w:type="dxa"/>
          <w:jc w:val="center"/>
        </w:trPr>
        <w:tc>
          <w:tcPr>
            <w:tcW w:w="0" w:type="auto"/>
            <w:vAlign w:val="center"/>
          </w:tcPr>
          <w:p w:rsidR="00B062E3" w:rsidRPr="00592807" w:rsidRDefault="00B062E3" w:rsidP="00592807">
            <w:pPr>
              <w:widowControl w:val="0"/>
              <w:jc w:val="center"/>
              <w:rPr>
                <w:rFonts w:ascii="Sylfaen" w:hAnsi="Sylfaen"/>
                <w:iCs/>
                <w:color w:val="000000"/>
                <w:sz w:val="20"/>
                <w:szCs w:val="20"/>
              </w:rPr>
            </w:pPr>
            <w:r w:rsidRPr="00592807">
              <w:rPr>
                <w:rFonts w:ascii="Sylfaen" w:hAnsi="Sylfaen"/>
                <w:sz w:val="20"/>
                <w:szCs w:val="20"/>
              </w:rPr>
              <w:t>Сторона договора</w:t>
            </w:r>
            <w:r w:rsidRPr="00592807">
              <w:rPr>
                <w:rFonts w:ascii="Sylfaen" w:hAnsi="Sylfaen"/>
                <w:color w:val="000000"/>
                <w:sz w:val="20"/>
                <w:szCs w:val="20"/>
              </w:rPr>
              <w:t xml:space="preserve"> </w:t>
            </w:r>
          </w:p>
          <w:p w:rsidR="00B062E3" w:rsidRPr="00592807" w:rsidRDefault="00B062E3" w:rsidP="00592807">
            <w:pPr>
              <w:widowControl w:val="0"/>
              <w:jc w:val="center"/>
              <w:rPr>
                <w:rFonts w:ascii="Sylfaen" w:hAnsi="Sylfaen"/>
                <w:iCs/>
                <w:color w:val="000000"/>
                <w:sz w:val="20"/>
                <w:szCs w:val="20"/>
              </w:rPr>
            </w:pPr>
            <w:r w:rsidRPr="00592807">
              <w:rPr>
                <w:rFonts w:ascii="Sylfaen" w:hAnsi="Sylfaen"/>
                <w:color w:val="000000"/>
                <w:sz w:val="20"/>
                <w:szCs w:val="20"/>
              </w:rPr>
              <w:t>_______________________________</w:t>
            </w:r>
          </w:p>
          <w:p w:rsidR="00B062E3" w:rsidRPr="00592807" w:rsidRDefault="00B062E3" w:rsidP="00592807">
            <w:pPr>
              <w:widowControl w:val="0"/>
              <w:jc w:val="center"/>
              <w:rPr>
                <w:rFonts w:ascii="Sylfaen" w:hAnsi="Sylfaen"/>
                <w:iCs/>
                <w:color w:val="000000"/>
                <w:sz w:val="20"/>
                <w:szCs w:val="20"/>
              </w:rPr>
            </w:pPr>
            <w:r w:rsidRPr="00592807">
              <w:rPr>
                <w:rFonts w:ascii="Sylfaen" w:hAnsi="Sylfaen"/>
                <w:color w:val="000000"/>
                <w:sz w:val="20"/>
                <w:szCs w:val="20"/>
              </w:rPr>
              <w:t>________________________________</w:t>
            </w:r>
          </w:p>
          <w:p w:rsidR="00B062E3" w:rsidRPr="00592807" w:rsidRDefault="00B062E3" w:rsidP="00592807">
            <w:pPr>
              <w:widowControl w:val="0"/>
              <w:jc w:val="center"/>
              <w:rPr>
                <w:rFonts w:ascii="Sylfaen" w:hAnsi="Sylfaen"/>
                <w:iCs/>
                <w:color w:val="000000"/>
                <w:sz w:val="20"/>
                <w:szCs w:val="20"/>
              </w:rPr>
            </w:pPr>
            <w:r w:rsidRPr="00592807">
              <w:rPr>
                <w:rFonts w:ascii="Sylfaen" w:hAnsi="Sylfaen"/>
                <w:color w:val="000000"/>
                <w:sz w:val="20"/>
                <w:szCs w:val="20"/>
              </w:rPr>
              <w:t>место нахождения _______________</w:t>
            </w:r>
          </w:p>
          <w:p w:rsidR="00B062E3" w:rsidRPr="00592807" w:rsidRDefault="00B062E3" w:rsidP="00592807">
            <w:pPr>
              <w:widowControl w:val="0"/>
              <w:jc w:val="center"/>
              <w:rPr>
                <w:rFonts w:ascii="Sylfaen" w:hAnsi="Sylfaen"/>
                <w:iCs/>
                <w:color w:val="000000"/>
                <w:sz w:val="20"/>
                <w:szCs w:val="20"/>
              </w:rPr>
            </w:pPr>
            <w:proofErr w:type="gramStart"/>
            <w:r w:rsidRPr="00592807">
              <w:rPr>
                <w:rFonts w:ascii="Sylfaen" w:hAnsi="Sylfaen"/>
                <w:color w:val="000000"/>
                <w:sz w:val="20"/>
                <w:szCs w:val="20"/>
              </w:rPr>
              <w:t>Р</w:t>
            </w:r>
            <w:proofErr w:type="gramEnd"/>
            <w:r w:rsidRPr="00592807">
              <w:rPr>
                <w:rFonts w:ascii="Sylfaen" w:hAnsi="Sylfaen"/>
                <w:color w:val="000000"/>
                <w:sz w:val="20"/>
                <w:szCs w:val="20"/>
              </w:rPr>
              <w:t>/С_____________________________</w:t>
            </w:r>
          </w:p>
          <w:p w:rsidR="00B062E3" w:rsidRPr="00592807" w:rsidRDefault="00B062E3" w:rsidP="00592807">
            <w:pPr>
              <w:widowControl w:val="0"/>
              <w:jc w:val="center"/>
              <w:rPr>
                <w:rFonts w:ascii="Sylfaen" w:hAnsi="Sylfaen"/>
                <w:iCs/>
                <w:color w:val="000000"/>
                <w:sz w:val="20"/>
                <w:szCs w:val="20"/>
              </w:rPr>
            </w:pPr>
            <w:r w:rsidRPr="00592807">
              <w:rPr>
                <w:rFonts w:ascii="Sylfaen" w:hAnsi="Sylfaen"/>
                <w:color w:val="000000"/>
                <w:sz w:val="20"/>
                <w:szCs w:val="20"/>
              </w:rPr>
              <w:t>УНН____________________________</w:t>
            </w:r>
          </w:p>
        </w:tc>
        <w:tc>
          <w:tcPr>
            <w:tcW w:w="0" w:type="auto"/>
            <w:gridSpan w:val="2"/>
            <w:vAlign w:val="center"/>
          </w:tcPr>
          <w:p w:rsidR="00B062E3" w:rsidRPr="00592807" w:rsidRDefault="00B062E3" w:rsidP="00592807">
            <w:pPr>
              <w:widowControl w:val="0"/>
              <w:jc w:val="center"/>
              <w:rPr>
                <w:rFonts w:ascii="Sylfaen" w:hAnsi="Sylfaen"/>
                <w:iCs/>
                <w:color w:val="000000"/>
                <w:sz w:val="20"/>
                <w:szCs w:val="20"/>
              </w:rPr>
            </w:pPr>
            <w:r w:rsidRPr="00592807">
              <w:rPr>
                <w:rFonts w:ascii="Sylfaen" w:hAnsi="Sylfaen"/>
                <w:color w:val="000000"/>
                <w:sz w:val="20"/>
                <w:szCs w:val="20"/>
              </w:rPr>
              <w:t>Заказчик</w:t>
            </w:r>
          </w:p>
          <w:p w:rsidR="00B062E3" w:rsidRPr="00592807" w:rsidRDefault="00B062E3" w:rsidP="00592807">
            <w:pPr>
              <w:widowControl w:val="0"/>
              <w:jc w:val="center"/>
              <w:rPr>
                <w:rFonts w:ascii="Sylfaen" w:hAnsi="Sylfaen"/>
                <w:iCs/>
                <w:color w:val="000000"/>
                <w:sz w:val="20"/>
                <w:szCs w:val="20"/>
              </w:rPr>
            </w:pPr>
            <w:r w:rsidRPr="00592807">
              <w:rPr>
                <w:rFonts w:ascii="Sylfaen" w:hAnsi="Sylfaen"/>
                <w:color w:val="000000"/>
                <w:sz w:val="20"/>
                <w:szCs w:val="20"/>
              </w:rPr>
              <w:t>________________________________</w:t>
            </w:r>
          </w:p>
          <w:p w:rsidR="00B062E3" w:rsidRPr="00592807" w:rsidRDefault="00B062E3" w:rsidP="00592807">
            <w:pPr>
              <w:widowControl w:val="0"/>
              <w:jc w:val="center"/>
              <w:rPr>
                <w:rFonts w:ascii="Sylfaen" w:hAnsi="Sylfaen"/>
                <w:iCs/>
                <w:color w:val="000000"/>
                <w:sz w:val="20"/>
                <w:szCs w:val="20"/>
              </w:rPr>
            </w:pPr>
            <w:r w:rsidRPr="00592807">
              <w:rPr>
                <w:rFonts w:ascii="Sylfaen" w:hAnsi="Sylfaen"/>
                <w:color w:val="000000"/>
                <w:sz w:val="20"/>
                <w:szCs w:val="20"/>
              </w:rPr>
              <w:t>_________________________________</w:t>
            </w:r>
          </w:p>
          <w:p w:rsidR="00B062E3" w:rsidRPr="00592807" w:rsidRDefault="00B062E3" w:rsidP="00592807">
            <w:pPr>
              <w:widowControl w:val="0"/>
              <w:jc w:val="center"/>
              <w:rPr>
                <w:rFonts w:ascii="Sylfaen" w:hAnsi="Sylfaen"/>
                <w:iCs/>
                <w:color w:val="000000"/>
                <w:sz w:val="20"/>
                <w:szCs w:val="20"/>
              </w:rPr>
            </w:pPr>
            <w:r w:rsidRPr="00592807">
              <w:rPr>
                <w:rFonts w:ascii="Sylfaen" w:hAnsi="Sylfaen"/>
                <w:color w:val="000000"/>
                <w:sz w:val="20"/>
                <w:szCs w:val="20"/>
              </w:rPr>
              <w:t>место нахождения ________________</w:t>
            </w:r>
          </w:p>
          <w:p w:rsidR="00B062E3" w:rsidRPr="00592807" w:rsidRDefault="00B062E3" w:rsidP="00592807">
            <w:pPr>
              <w:widowControl w:val="0"/>
              <w:jc w:val="center"/>
              <w:rPr>
                <w:rFonts w:ascii="Sylfaen" w:hAnsi="Sylfaen"/>
                <w:iCs/>
                <w:color w:val="000000"/>
                <w:sz w:val="20"/>
                <w:szCs w:val="20"/>
              </w:rPr>
            </w:pPr>
            <w:proofErr w:type="gramStart"/>
            <w:r w:rsidRPr="00592807">
              <w:rPr>
                <w:rFonts w:ascii="Sylfaen" w:hAnsi="Sylfaen"/>
                <w:color w:val="000000"/>
                <w:sz w:val="20"/>
                <w:szCs w:val="20"/>
              </w:rPr>
              <w:t>Р</w:t>
            </w:r>
            <w:proofErr w:type="gramEnd"/>
            <w:r w:rsidRPr="00592807">
              <w:rPr>
                <w:rFonts w:ascii="Sylfaen" w:hAnsi="Sylfaen"/>
                <w:color w:val="000000"/>
                <w:sz w:val="20"/>
                <w:szCs w:val="20"/>
              </w:rPr>
              <w:t>/С_____________________________</w:t>
            </w:r>
          </w:p>
          <w:p w:rsidR="00B062E3" w:rsidRPr="00592807" w:rsidRDefault="00B062E3" w:rsidP="00592807">
            <w:pPr>
              <w:widowControl w:val="0"/>
              <w:jc w:val="center"/>
              <w:rPr>
                <w:rFonts w:ascii="Sylfaen" w:hAnsi="Sylfaen"/>
                <w:iCs/>
                <w:color w:val="000000"/>
                <w:sz w:val="20"/>
                <w:szCs w:val="20"/>
              </w:rPr>
            </w:pPr>
            <w:r w:rsidRPr="00592807">
              <w:rPr>
                <w:rFonts w:ascii="Sylfaen" w:hAnsi="Sylfaen"/>
                <w:color w:val="000000"/>
                <w:sz w:val="20"/>
                <w:szCs w:val="20"/>
              </w:rPr>
              <w:t>УНН____________________________</w:t>
            </w:r>
          </w:p>
        </w:tc>
      </w:tr>
    </w:tbl>
    <w:p w:rsidR="00B062E3" w:rsidRPr="004D64E0" w:rsidRDefault="00B062E3" w:rsidP="00B062E3">
      <w:pPr>
        <w:widowControl w:val="0"/>
        <w:spacing w:after="160"/>
        <w:ind w:firstLine="375"/>
        <w:rPr>
          <w:rFonts w:ascii="Sylfaen" w:hAnsi="Sylfaen"/>
          <w:iCs/>
          <w:color w:val="000000"/>
          <w:sz w:val="22"/>
          <w:szCs w:val="22"/>
        </w:rPr>
      </w:pPr>
    </w:p>
    <w:p w:rsidR="00B062E3" w:rsidRPr="004D64E0" w:rsidRDefault="00B062E3" w:rsidP="00592807">
      <w:pPr>
        <w:widowControl w:val="0"/>
        <w:ind w:left="567" w:right="566"/>
        <w:jc w:val="center"/>
        <w:rPr>
          <w:rFonts w:ascii="Sylfaen" w:hAnsi="Sylfaen"/>
          <w:iCs/>
          <w:color w:val="000000"/>
          <w:sz w:val="22"/>
          <w:szCs w:val="22"/>
        </w:rPr>
      </w:pPr>
      <w:r w:rsidRPr="004D64E0">
        <w:rPr>
          <w:rFonts w:ascii="Sylfaen" w:hAnsi="Sylfaen"/>
          <w:b/>
          <w:color w:val="000000"/>
          <w:sz w:val="22"/>
          <w:szCs w:val="22"/>
        </w:rPr>
        <w:t>АКТ №</w:t>
      </w:r>
    </w:p>
    <w:p w:rsidR="00B062E3" w:rsidRPr="00DB0920" w:rsidRDefault="00B062E3" w:rsidP="00592807">
      <w:pPr>
        <w:widowControl w:val="0"/>
        <w:ind w:left="567" w:right="566"/>
        <w:jc w:val="center"/>
        <w:rPr>
          <w:rFonts w:ascii="Sylfaen" w:hAnsi="Sylfaen"/>
          <w:b/>
          <w:color w:val="000000"/>
          <w:sz w:val="22"/>
          <w:szCs w:val="22"/>
        </w:rPr>
      </w:pPr>
      <w:r w:rsidRPr="004D64E0">
        <w:rPr>
          <w:rFonts w:ascii="Sylfaen" w:hAnsi="Sylfaen"/>
          <w:b/>
          <w:color w:val="000000"/>
          <w:sz w:val="22"/>
          <w:szCs w:val="22"/>
        </w:rPr>
        <w:t xml:space="preserve">СДАЧИ-ПРИЕМКИ РЕЗУЛЬТАТОВ </w:t>
      </w:r>
      <w:r w:rsidRPr="004D64E0">
        <w:rPr>
          <w:rFonts w:ascii="Sylfaen" w:hAnsi="Sylfaen"/>
          <w:b/>
          <w:color w:val="000000"/>
          <w:sz w:val="22"/>
          <w:szCs w:val="22"/>
        </w:rPr>
        <w:br/>
        <w:t>ИСПОЛНЕНИЯ ДОГОВОРА ИЛИ ЕГО ЧАСТИ</w:t>
      </w:r>
    </w:p>
    <w:p w:rsidR="00592807" w:rsidRPr="00DB0920" w:rsidRDefault="00592807" w:rsidP="00592807">
      <w:pPr>
        <w:widowControl w:val="0"/>
        <w:ind w:left="567" w:right="566"/>
        <w:jc w:val="center"/>
        <w:rPr>
          <w:rFonts w:ascii="Sylfaen" w:hAnsi="Sylfaen"/>
          <w:b/>
          <w:bCs/>
          <w:iCs/>
          <w:sz w:val="22"/>
          <w:szCs w:val="22"/>
        </w:rPr>
      </w:pPr>
    </w:p>
    <w:p w:rsidR="00B062E3" w:rsidRPr="00DB0920" w:rsidRDefault="00B062E3" w:rsidP="00592807">
      <w:pPr>
        <w:pStyle w:val="a3"/>
        <w:widowControl w:val="0"/>
        <w:tabs>
          <w:tab w:val="left" w:pos="1134"/>
          <w:tab w:val="left" w:pos="1985"/>
        </w:tabs>
        <w:spacing w:line="240" w:lineRule="auto"/>
        <w:ind w:firstLine="540"/>
        <w:rPr>
          <w:rFonts w:ascii="Sylfaen" w:hAnsi="Sylfaen"/>
          <w:sz w:val="22"/>
          <w:szCs w:val="22"/>
        </w:rPr>
      </w:pPr>
      <w:r w:rsidRPr="004D64E0">
        <w:rPr>
          <w:rFonts w:ascii="Sylfaen" w:hAnsi="Sylfaen"/>
          <w:sz w:val="22"/>
          <w:szCs w:val="22"/>
        </w:rPr>
        <w:t>"</w:t>
      </w:r>
      <w:r w:rsidRPr="004D64E0">
        <w:rPr>
          <w:rFonts w:ascii="Sylfaen" w:hAnsi="Sylfaen"/>
          <w:sz w:val="22"/>
          <w:szCs w:val="22"/>
        </w:rPr>
        <w:tab/>
        <w:t>" "</w:t>
      </w:r>
      <w:r w:rsidRPr="004D64E0">
        <w:rPr>
          <w:rFonts w:ascii="Sylfaen" w:hAnsi="Sylfaen"/>
          <w:sz w:val="22"/>
          <w:szCs w:val="22"/>
        </w:rPr>
        <w:tab/>
        <w:t xml:space="preserve">" </w:t>
      </w:r>
      <w:r w:rsidRPr="00166ED8">
        <w:rPr>
          <w:rFonts w:ascii="Sylfaen" w:hAnsi="Sylfaen"/>
          <w:sz w:val="22"/>
          <w:szCs w:val="22"/>
        </w:rPr>
        <w:t xml:space="preserve">    </w:t>
      </w:r>
      <w:r w:rsidRPr="004D64E0">
        <w:rPr>
          <w:rFonts w:ascii="Sylfaen" w:hAnsi="Sylfaen"/>
          <w:sz w:val="22"/>
          <w:szCs w:val="22"/>
        </w:rPr>
        <w:t>20.</w:t>
      </w:r>
      <w:r w:rsidRPr="004D64E0">
        <w:rPr>
          <w:rFonts w:ascii="Sylfaen" w:hAnsi="Sylfaen"/>
          <w:sz w:val="22"/>
          <w:szCs w:val="22"/>
        </w:rPr>
        <w:tab/>
        <w:t>г.</w:t>
      </w:r>
    </w:p>
    <w:p w:rsidR="00592807" w:rsidRPr="00DB0920" w:rsidRDefault="00592807" w:rsidP="00592807">
      <w:pPr>
        <w:pStyle w:val="a3"/>
        <w:widowControl w:val="0"/>
        <w:tabs>
          <w:tab w:val="left" w:pos="1134"/>
          <w:tab w:val="left" w:pos="1985"/>
        </w:tabs>
        <w:spacing w:line="240" w:lineRule="auto"/>
        <w:ind w:firstLine="540"/>
        <w:rPr>
          <w:rFonts w:ascii="Sylfaen" w:hAnsi="Sylfaen"/>
          <w:iCs/>
          <w:sz w:val="22"/>
          <w:szCs w:val="22"/>
        </w:rPr>
      </w:pPr>
    </w:p>
    <w:p w:rsidR="00B062E3" w:rsidRPr="004D64E0" w:rsidRDefault="00B062E3" w:rsidP="00592807">
      <w:pPr>
        <w:pStyle w:val="af4"/>
        <w:widowControl w:val="0"/>
        <w:spacing w:before="0" w:beforeAutospacing="0" w:after="0" w:afterAutospacing="0"/>
        <w:rPr>
          <w:rFonts w:ascii="Sylfaen" w:hAnsi="Sylfaen"/>
          <w:color w:val="000000"/>
          <w:sz w:val="22"/>
          <w:szCs w:val="22"/>
        </w:rPr>
      </w:pPr>
      <w:r w:rsidRPr="004D64E0">
        <w:rPr>
          <w:rFonts w:ascii="Sylfaen" w:hAnsi="Sylfaen"/>
          <w:color w:val="000000"/>
          <w:sz w:val="22"/>
          <w:szCs w:val="22"/>
        </w:rPr>
        <w:t>Наименование договора (далее — Договор) __________________________________</w:t>
      </w:r>
    </w:p>
    <w:p w:rsidR="00B062E3" w:rsidRPr="004D64E0" w:rsidRDefault="00B062E3" w:rsidP="00592807">
      <w:pPr>
        <w:pStyle w:val="af4"/>
        <w:widowControl w:val="0"/>
        <w:tabs>
          <w:tab w:val="left" w:pos="8789"/>
        </w:tabs>
        <w:spacing w:before="0" w:beforeAutospacing="0" w:after="0" w:afterAutospacing="0"/>
        <w:rPr>
          <w:rFonts w:ascii="Sylfaen" w:hAnsi="Sylfaen"/>
          <w:color w:val="000000"/>
          <w:sz w:val="22"/>
          <w:szCs w:val="22"/>
        </w:rPr>
      </w:pPr>
      <w:r w:rsidRPr="004D64E0">
        <w:rPr>
          <w:rFonts w:ascii="Sylfaen" w:hAnsi="Sylfaen"/>
          <w:color w:val="000000"/>
          <w:sz w:val="22"/>
          <w:szCs w:val="22"/>
        </w:rPr>
        <w:t>Дата заключения Договора "___________" "_________________________" 20.</w:t>
      </w:r>
      <w:r w:rsidRPr="004D64E0">
        <w:rPr>
          <w:rFonts w:ascii="Sylfaen" w:hAnsi="Sylfaen"/>
          <w:color w:val="000000"/>
          <w:sz w:val="22"/>
          <w:szCs w:val="22"/>
        </w:rPr>
        <w:tab/>
        <w:t>г.</w:t>
      </w:r>
    </w:p>
    <w:p w:rsidR="00B062E3" w:rsidRPr="004D64E0" w:rsidRDefault="00B062E3" w:rsidP="00592807">
      <w:pPr>
        <w:pStyle w:val="af4"/>
        <w:widowControl w:val="0"/>
        <w:spacing w:before="0" w:beforeAutospacing="0" w:after="0" w:afterAutospacing="0"/>
        <w:rPr>
          <w:rFonts w:ascii="Sylfaen" w:hAnsi="Sylfaen"/>
          <w:color w:val="000000"/>
          <w:sz w:val="22"/>
          <w:szCs w:val="22"/>
        </w:rPr>
      </w:pPr>
      <w:r w:rsidRPr="004D64E0">
        <w:rPr>
          <w:rFonts w:ascii="Sylfaen" w:hAnsi="Sylfaen"/>
          <w:color w:val="000000"/>
          <w:sz w:val="22"/>
          <w:szCs w:val="22"/>
        </w:rPr>
        <w:t>Номер Договора __________________________________________________________</w:t>
      </w:r>
    </w:p>
    <w:p w:rsidR="00B062E3" w:rsidRPr="004D64E0" w:rsidRDefault="00B062E3" w:rsidP="00592807">
      <w:pPr>
        <w:widowControl w:val="0"/>
        <w:tabs>
          <w:tab w:val="left" w:pos="5387"/>
          <w:tab w:val="left" w:pos="6237"/>
        </w:tabs>
        <w:jc w:val="both"/>
        <w:rPr>
          <w:rFonts w:ascii="Sylfaen" w:hAnsi="Sylfaen" w:cs="Sylfaen"/>
          <w:iCs/>
          <w:sz w:val="22"/>
          <w:szCs w:val="22"/>
        </w:rPr>
      </w:pPr>
      <w:r w:rsidRPr="004D64E0">
        <w:rPr>
          <w:rFonts w:ascii="Sylfaen" w:hAnsi="Sylfaen"/>
          <w:color w:val="000000"/>
          <w:sz w:val="22"/>
          <w:szCs w:val="22"/>
        </w:rPr>
        <w:t>Заказчик и сторона Договора, принимая за основание относящийся к исполнению договора счет-фактуру N ___ , выписанный "</w:t>
      </w:r>
      <w:r w:rsidRPr="004D64E0">
        <w:rPr>
          <w:rFonts w:ascii="Sylfaen" w:hAnsi="Sylfaen"/>
          <w:color w:val="000000"/>
          <w:sz w:val="22"/>
          <w:szCs w:val="22"/>
        </w:rPr>
        <w:tab/>
        <w:t>" "</w:t>
      </w:r>
      <w:r w:rsidRPr="004D64E0">
        <w:rPr>
          <w:rFonts w:ascii="Sylfaen" w:hAnsi="Sylfaen"/>
          <w:color w:val="000000"/>
          <w:sz w:val="22"/>
          <w:szCs w:val="22"/>
        </w:rPr>
        <w:tab/>
        <w:t>" 20.</w:t>
      </w:r>
      <w:r w:rsidRPr="004D64E0">
        <w:rPr>
          <w:rFonts w:ascii="Sylfaen" w:hAnsi="Sylfaen"/>
          <w:color w:val="000000"/>
          <w:sz w:val="22"/>
          <w:szCs w:val="22"/>
        </w:rPr>
        <w:tab/>
        <w:t>г., составили настоящий акт о следующем:</w:t>
      </w:r>
    </w:p>
    <w:p w:rsidR="00B062E3" w:rsidRPr="004D64E0" w:rsidRDefault="00B062E3" w:rsidP="00592807">
      <w:pPr>
        <w:widowControl w:val="0"/>
        <w:jc w:val="both"/>
        <w:rPr>
          <w:rFonts w:ascii="Sylfaen" w:hAnsi="Sylfaen"/>
          <w:iCs/>
          <w:color w:val="000000"/>
          <w:sz w:val="22"/>
          <w:szCs w:val="22"/>
        </w:rPr>
      </w:pPr>
      <w:r w:rsidRPr="004D64E0">
        <w:rPr>
          <w:rFonts w:ascii="Sylfaen" w:hAnsi="Sylfaen"/>
          <w:color w:val="000000"/>
          <w:sz w:val="22"/>
          <w:szCs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062E3" w:rsidRPr="004D64E0" w:rsidTr="00086352">
        <w:trPr>
          <w:jc w:val="center"/>
        </w:trPr>
        <w:tc>
          <w:tcPr>
            <w:tcW w:w="357" w:type="dxa"/>
            <w:vMerge w:val="restart"/>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w:t>
            </w:r>
          </w:p>
        </w:tc>
        <w:tc>
          <w:tcPr>
            <w:tcW w:w="10348" w:type="dxa"/>
            <w:gridSpan w:val="8"/>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Предоставленные услуги</w:t>
            </w:r>
          </w:p>
        </w:tc>
      </w:tr>
      <w:tr w:rsidR="00B062E3" w:rsidRPr="004D64E0" w:rsidTr="00086352">
        <w:trPr>
          <w:jc w:val="center"/>
        </w:trPr>
        <w:tc>
          <w:tcPr>
            <w:tcW w:w="357" w:type="dxa"/>
            <w:vMerge/>
            <w:shd w:val="clear" w:color="auto" w:fill="auto"/>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1173" w:type="dxa"/>
            <w:vMerge w:val="restart"/>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наименование</w:t>
            </w:r>
          </w:p>
        </w:tc>
        <w:tc>
          <w:tcPr>
            <w:tcW w:w="1440" w:type="dxa"/>
            <w:vMerge w:val="restart"/>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краткое изложение технической характеристики</w:t>
            </w:r>
          </w:p>
        </w:tc>
        <w:tc>
          <w:tcPr>
            <w:tcW w:w="2916" w:type="dxa"/>
            <w:gridSpan w:val="2"/>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количественный показатель</w:t>
            </w:r>
          </w:p>
        </w:tc>
        <w:tc>
          <w:tcPr>
            <w:tcW w:w="2976" w:type="dxa"/>
            <w:gridSpan w:val="2"/>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срок исполнения</w:t>
            </w:r>
          </w:p>
        </w:tc>
        <w:tc>
          <w:tcPr>
            <w:tcW w:w="1168" w:type="dxa"/>
            <w:vMerge w:val="restart"/>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 xml:space="preserve">сумма, подлежащая уплате (тыс. </w:t>
            </w:r>
            <w:proofErr w:type="spellStart"/>
            <w:r w:rsidRPr="004D64E0">
              <w:rPr>
                <w:rFonts w:ascii="Sylfaen" w:hAnsi="Sylfaen"/>
                <w:sz w:val="22"/>
                <w:szCs w:val="22"/>
              </w:rPr>
              <w:t>драмов</w:t>
            </w:r>
            <w:proofErr w:type="spellEnd"/>
            <w:r w:rsidRPr="004D64E0">
              <w:rPr>
                <w:rFonts w:ascii="Sylfaen" w:hAnsi="Sylfaen"/>
                <w:sz w:val="22"/>
                <w:szCs w:val="22"/>
              </w:rPr>
              <w:t>)</w:t>
            </w:r>
          </w:p>
        </w:tc>
        <w:tc>
          <w:tcPr>
            <w:tcW w:w="675" w:type="dxa"/>
            <w:vMerge w:val="restart"/>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срок оплаты (по графику оплаты)</w:t>
            </w:r>
          </w:p>
        </w:tc>
      </w:tr>
      <w:tr w:rsidR="00B062E3" w:rsidRPr="004D64E0" w:rsidTr="00086352">
        <w:trPr>
          <w:trHeight w:val="1105"/>
          <w:jc w:val="center"/>
        </w:trPr>
        <w:tc>
          <w:tcPr>
            <w:tcW w:w="357" w:type="dxa"/>
            <w:vMerge/>
            <w:tcBorders>
              <w:bottom w:val="single" w:sz="4" w:space="0" w:color="auto"/>
            </w:tcBorders>
            <w:shd w:val="clear" w:color="auto" w:fill="auto"/>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1173" w:type="dxa"/>
            <w:vMerge/>
            <w:tcBorders>
              <w:bottom w:val="single" w:sz="4" w:space="0" w:color="auto"/>
            </w:tcBorders>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1440" w:type="dxa"/>
            <w:vMerge/>
            <w:tcBorders>
              <w:bottom w:val="single" w:sz="4" w:space="0" w:color="auto"/>
            </w:tcBorders>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1800" w:type="dxa"/>
            <w:tcBorders>
              <w:bottom w:val="single" w:sz="4" w:space="0" w:color="auto"/>
            </w:tcBorders>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по графику закупки, утвержденному Договором</w:t>
            </w:r>
          </w:p>
        </w:tc>
        <w:tc>
          <w:tcPr>
            <w:tcW w:w="1116" w:type="dxa"/>
            <w:tcBorders>
              <w:bottom w:val="single" w:sz="4" w:space="0" w:color="auto"/>
            </w:tcBorders>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фактический</w:t>
            </w:r>
          </w:p>
        </w:tc>
        <w:tc>
          <w:tcPr>
            <w:tcW w:w="1842" w:type="dxa"/>
            <w:tcBorders>
              <w:bottom w:val="single" w:sz="4" w:space="0" w:color="auto"/>
            </w:tcBorders>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по графику закупки, утвержденному Договором</w:t>
            </w:r>
          </w:p>
        </w:tc>
        <w:tc>
          <w:tcPr>
            <w:tcW w:w="1134" w:type="dxa"/>
            <w:tcBorders>
              <w:bottom w:val="single" w:sz="4" w:space="0" w:color="auto"/>
            </w:tcBorders>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r w:rsidRPr="004D64E0">
              <w:rPr>
                <w:rFonts w:ascii="Sylfaen" w:hAnsi="Sylfaen"/>
                <w:sz w:val="22"/>
                <w:szCs w:val="22"/>
              </w:rPr>
              <w:t>фактический</w:t>
            </w:r>
          </w:p>
        </w:tc>
        <w:tc>
          <w:tcPr>
            <w:tcW w:w="1168" w:type="dxa"/>
            <w:vMerge/>
            <w:tcBorders>
              <w:bottom w:val="single" w:sz="4" w:space="0" w:color="auto"/>
            </w:tcBorders>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675" w:type="dxa"/>
            <w:vMerge/>
            <w:tcBorders>
              <w:bottom w:val="single" w:sz="4" w:space="0" w:color="auto"/>
            </w:tcBorders>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r>
      <w:tr w:rsidR="00B062E3" w:rsidRPr="004D64E0" w:rsidTr="00592807">
        <w:trPr>
          <w:trHeight w:val="283"/>
          <w:jc w:val="center"/>
        </w:trPr>
        <w:tc>
          <w:tcPr>
            <w:tcW w:w="357" w:type="dxa"/>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1173" w:type="dxa"/>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1440" w:type="dxa"/>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1800" w:type="dxa"/>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1116" w:type="dxa"/>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1842" w:type="dxa"/>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1134" w:type="dxa"/>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1168" w:type="dxa"/>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c>
          <w:tcPr>
            <w:tcW w:w="675" w:type="dxa"/>
            <w:shd w:val="clear" w:color="auto" w:fill="auto"/>
            <w:vAlign w:val="center"/>
          </w:tcPr>
          <w:p w:rsidR="00B062E3" w:rsidRPr="004D64E0" w:rsidRDefault="00B062E3" w:rsidP="00592807">
            <w:pPr>
              <w:pStyle w:val="af4"/>
              <w:widowControl w:val="0"/>
              <w:spacing w:before="0" w:beforeAutospacing="0" w:after="0" w:afterAutospacing="0"/>
              <w:jc w:val="center"/>
              <w:rPr>
                <w:rFonts w:ascii="Sylfaen" w:hAnsi="Sylfaen"/>
                <w:sz w:val="22"/>
                <w:szCs w:val="22"/>
              </w:rPr>
            </w:pPr>
          </w:p>
        </w:tc>
      </w:tr>
      <w:tr w:rsidR="00B062E3" w:rsidRPr="004D64E0" w:rsidTr="00592807">
        <w:trPr>
          <w:trHeight w:val="227"/>
          <w:jc w:val="center"/>
        </w:trPr>
        <w:tc>
          <w:tcPr>
            <w:tcW w:w="357" w:type="dxa"/>
            <w:shd w:val="clear" w:color="auto" w:fill="auto"/>
          </w:tcPr>
          <w:p w:rsidR="00B062E3" w:rsidRPr="004D64E0" w:rsidRDefault="00B062E3" w:rsidP="00086352">
            <w:pPr>
              <w:pStyle w:val="af4"/>
              <w:widowControl w:val="0"/>
              <w:spacing w:before="0" w:beforeAutospacing="0" w:after="120" w:afterAutospacing="0"/>
              <w:jc w:val="center"/>
              <w:rPr>
                <w:rFonts w:ascii="Sylfaen" w:hAnsi="Sylfaen"/>
                <w:sz w:val="22"/>
                <w:szCs w:val="22"/>
              </w:rPr>
            </w:pPr>
          </w:p>
        </w:tc>
        <w:tc>
          <w:tcPr>
            <w:tcW w:w="1173" w:type="dxa"/>
            <w:shd w:val="clear" w:color="auto" w:fill="auto"/>
          </w:tcPr>
          <w:p w:rsidR="00B062E3" w:rsidRPr="004D64E0" w:rsidRDefault="00B062E3" w:rsidP="00086352">
            <w:pPr>
              <w:pStyle w:val="af4"/>
              <w:widowControl w:val="0"/>
              <w:spacing w:before="0" w:beforeAutospacing="0" w:after="120" w:afterAutospacing="0"/>
              <w:jc w:val="center"/>
              <w:rPr>
                <w:rFonts w:ascii="Sylfaen" w:hAnsi="Sylfaen"/>
                <w:sz w:val="22"/>
                <w:szCs w:val="22"/>
              </w:rPr>
            </w:pPr>
          </w:p>
        </w:tc>
        <w:tc>
          <w:tcPr>
            <w:tcW w:w="1440" w:type="dxa"/>
            <w:shd w:val="clear" w:color="auto" w:fill="auto"/>
          </w:tcPr>
          <w:p w:rsidR="00B062E3" w:rsidRPr="004D64E0" w:rsidRDefault="00B062E3" w:rsidP="00086352">
            <w:pPr>
              <w:pStyle w:val="af4"/>
              <w:widowControl w:val="0"/>
              <w:spacing w:before="0" w:beforeAutospacing="0" w:after="120" w:afterAutospacing="0"/>
              <w:jc w:val="center"/>
              <w:rPr>
                <w:rFonts w:ascii="Sylfaen" w:hAnsi="Sylfaen"/>
                <w:sz w:val="22"/>
                <w:szCs w:val="22"/>
              </w:rPr>
            </w:pPr>
          </w:p>
        </w:tc>
        <w:tc>
          <w:tcPr>
            <w:tcW w:w="1800" w:type="dxa"/>
            <w:shd w:val="clear" w:color="auto" w:fill="auto"/>
          </w:tcPr>
          <w:p w:rsidR="00B062E3" w:rsidRPr="004D64E0" w:rsidRDefault="00B062E3" w:rsidP="00086352">
            <w:pPr>
              <w:pStyle w:val="af4"/>
              <w:widowControl w:val="0"/>
              <w:spacing w:before="0" w:beforeAutospacing="0" w:after="120" w:afterAutospacing="0"/>
              <w:jc w:val="center"/>
              <w:rPr>
                <w:rFonts w:ascii="Sylfaen" w:hAnsi="Sylfaen"/>
                <w:sz w:val="22"/>
                <w:szCs w:val="22"/>
              </w:rPr>
            </w:pPr>
          </w:p>
        </w:tc>
        <w:tc>
          <w:tcPr>
            <w:tcW w:w="1116" w:type="dxa"/>
            <w:shd w:val="clear" w:color="auto" w:fill="auto"/>
          </w:tcPr>
          <w:p w:rsidR="00B062E3" w:rsidRPr="004D64E0" w:rsidRDefault="00B062E3" w:rsidP="00086352">
            <w:pPr>
              <w:pStyle w:val="af4"/>
              <w:widowControl w:val="0"/>
              <w:spacing w:before="0" w:beforeAutospacing="0" w:after="120" w:afterAutospacing="0"/>
              <w:jc w:val="center"/>
              <w:rPr>
                <w:rFonts w:ascii="Sylfaen" w:hAnsi="Sylfaen"/>
                <w:sz w:val="22"/>
                <w:szCs w:val="22"/>
              </w:rPr>
            </w:pPr>
          </w:p>
        </w:tc>
        <w:tc>
          <w:tcPr>
            <w:tcW w:w="1842" w:type="dxa"/>
            <w:shd w:val="clear" w:color="auto" w:fill="auto"/>
          </w:tcPr>
          <w:p w:rsidR="00B062E3" w:rsidRPr="004D64E0" w:rsidRDefault="00B062E3" w:rsidP="00086352">
            <w:pPr>
              <w:pStyle w:val="af4"/>
              <w:widowControl w:val="0"/>
              <w:spacing w:before="0" w:beforeAutospacing="0" w:after="120" w:afterAutospacing="0"/>
              <w:jc w:val="center"/>
              <w:rPr>
                <w:rFonts w:ascii="Sylfaen" w:hAnsi="Sylfaen"/>
                <w:sz w:val="22"/>
                <w:szCs w:val="22"/>
              </w:rPr>
            </w:pPr>
          </w:p>
        </w:tc>
        <w:tc>
          <w:tcPr>
            <w:tcW w:w="1134" w:type="dxa"/>
            <w:shd w:val="clear" w:color="auto" w:fill="auto"/>
          </w:tcPr>
          <w:p w:rsidR="00B062E3" w:rsidRPr="004D64E0" w:rsidRDefault="00B062E3" w:rsidP="00086352">
            <w:pPr>
              <w:pStyle w:val="af4"/>
              <w:widowControl w:val="0"/>
              <w:spacing w:before="0" w:beforeAutospacing="0" w:after="120" w:afterAutospacing="0"/>
              <w:jc w:val="center"/>
              <w:rPr>
                <w:rFonts w:ascii="Sylfaen" w:hAnsi="Sylfaen"/>
                <w:sz w:val="22"/>
                <w:szCs w:val="22"/>
              </w:rPr>
            </w:pPr>
          </w:p>
        </w:tc>
        <w:tc>
          <w:tcPr>
            <w:tcW w:w="1168" w:type="dxa"/>
            <w:shd w:val="clear" w:color="auto" w:fill="auto"/>
          </w:tcPr>
          <w:p w:rsidR="00B062E3" w:rsidRPr="004D64E0" w:rsidRDefault="00B062E3" w:rsidP="00086352">
            <w:pPr>
              <w:pStyle w:val="af4"/>
              <w:widowControl w:val="0"/>
              <w:spacing w:before="0" w:beforeAutospacing="0" w:after="120" w:afterAutospacing="0"/>
              <w:jc w:val="center"/>
              <w:rPr>
                <w:rFonts w:ascii="Sylfaen" w:hAnsi="Sylfaen"/>
                <w:sz w:val="22"/>
                <w:szCs w:val="22"/>
              </w:rPr>
            </w:pPr>
          </w:p>
        </w:tc>
        <w:tc>
          <w:tcPr>
            <w:tcW w:w="675" w:type="dxa"/>
            <w:shd w:val="clear" w:color="auto" w:fill="auto"/>
          </w:tcPr>
          <w:p w:rsidR="00B062E3" w:rsidRPr="004D64E0" w:rsidRDefault="00B062E3" w:rsidP="00086352">
            <w:pPr>
              <w:pStyle w:val="af4"/>
              <w:widowControl w:val="0"/>
              <w:spacing w:before="0" w:beforeAutospacing="0" w:after="120" w:afterAutospacing="0"/>
              <w:jc w:val="center"/>
              <w:rPr>
                <w:rFonts w:ascii="Sylfaen" w:hAnsi="Sylfaen"/>
                <w:sz w:val="22"/>
                <w:szCs w:val="22"/>
              </w:rPr>
            </w:pPr>
          </w:p>
        </w:tc>
      </w:tr>
      <w:tr w:rsidR="00592807" w:rsidRPr="004D64E0" w:rsidTr="00592807">
        <w:trPr>
          <w:trHeight w:val="283"/>
          <w:jc w:val="center"/>
        </w:trPr>
        <w:tc>
          <w:tcPr>
            <w:tcW w:w="357" w:type="dxa"/>
            <w:shd w:val="clear" w:color="auto" w:fill="auto"/>
          </w:tcPr>
          <w:p w:rsidR="00592807" w:rsidRPr="004D64E0" w:rsidRDefault="00592807" w:rsidP="00086352">
            <w:pPr>
              <w:pStyle w:val="af4"/>
              <w:widowControl w:val="0"/>
              <w:spacing w:before="0" w:beforeAutospacing="0" w:after="120" w:afterAutospacing="0"/>
              <w:jc w:val="center"/>
              <w:rPr>
                <w:rFonts w:ascii="Sylfaen" w:hAnsi="Sylfaen"/>
                <w:sz w:val="22"/>
                <w:szCs w:val="22"/>
              </w:rPr>
            </w:pPr>
          </w:p>
        </w:tc>
        <w:tc>
          <w:tcPr>
            <w:tcW w:w="1173" w:type="dxa"/>
            <w:shd w:val="clear" w:color="auto" w:fill="auto"/>
          </w:tcPr>
          <w:p w:rsidR="00592807" w:rsidRPr="004D64E0" w:rsidRDefault="00592807" w:rsidP="00086352">
            <w:pPr>
              <w:pStyle w:val="af4"/>
              <w:widowControl w:val="0"/>
              <w:spacing w:before="0" w:beforeAutospacing="0" w:after="120" w:afterAutospacing="0"/>
              <w:jc w:val="center"/>
              <w:rPr>
                <w:rFonts w:ascii="Sylfaen" w:hAnsi="Sylfaen"/>
                <w:sz w:val="22"/>
                <w:szCs w:val="22"/>
              </w:rPr>
            </w:pPr>
          </w:p>
        </w:tc>
        <w:tc>
          <w:tcPr>
            <w:tcW w:w="1440" w:type="dxa"/>
            <w:shd w:val="clear" w:color="auto" w:fill="auto"/>
          </w:tcPr>
          <w:p w:rsidR="00592807" w:rsidRPr="004D64E0" w:rsidRDefault="00592807" w:rsidP="00086352">
            <w:pPr>
              <w:pStyle w:val="af4"/>
              <w:widowControl w:val="0"/>
              <w:spacing w:before="0" w:beforeAutospacing="0" w:after="120" w:afterAutospacing="0"/>
              <w:jc w:val="center"/>
              <w:rPr>
                <w:rFonts w:ascii="Sylfaen" w:hAnsi="Sylfaen"/>
                <w:sz w:val="22"/>
                <w:szCs w:val="22"/>
              </w:rPr>
            </w:pPr>
          </w:p>
        </w:tc>
        <w:tc>
          <w:tcPr>
            <w:tcW w:w="1800" w:type="dxa"/>
            <w:shd w:val="clear" w:color="auto" w:fill="auto"/>
          </w:tcPr>
          <w:p w:rsidR="00592807" w:rsidRPr="004D64E0" w:rsidRDefault="00592807" w:rsidP="00086352">
            <w:pPr>
              <w:pStyle w:val="af4"/>
              <w:widowControl w:val="0"/>
              <w:spacing w:before="0" w:beforeAutospacing="0" w:after="120" w:afterAutospacing="0"/>
              <w:jc w:val="center"/>
              <w:rPr>
                <w:rFonts w:ascii="Sylfaen" w:hAnsi="Sylfaen"/>
                <w:sz w:val="22"/>
                <w:szCs w:val="22"/>
              </w:rPr>
            </w:pPr>
          </w:p>
        </w:tc>
        <w:tc>
          <w:tcPr>
            <w:tcW w:w="1116" w:type="dxa"/>
            <w:shd w:val="clear" w:color="auto" w:fill="auto"/>
          </w:tcPr>
          <w:p w:rsidR="00592807" w:rsidRPr="004D64E0" w:rsidRDefault="00592807" w:rsidP="00086352">
            <w:pPr>
              <w:pStyle w:val="af4"/>
              <w:widowControl w:val="0"/>
              <w:spacing w:before="0" w:beforeAutospacing="0" w:after="120" w:afterAutospacing="0"/>
              <w:jc w:val="center"/>
              <w:rPr>
                <w:rFonts w:ascii="Sylfaen" w:hAnsi="Sylfaen"/>
                <w:sz w:val="22"/>
                <w:szCs w:val="22"/>
              </w:rPr>
            </w:pPr>
          </w:p>
        </w:tc>
        <w:tc>
          <w:tcPr>
            <w:tcW w:w="1842" w:type="dxa"/>
            <w:shd w:val="clear" w:color="auto" w:fill="auto"/>
          </w:tcPr>
          <w:p w:rsidR="00592807" w:rsidRPr="004D64E0" w:rsidRDefault="00592807" w:rsidP="00086352">
            <w:pPr>
              <w:pStyle w:val="af4"/>
              <w:widowControl w:val="0"/>
              <w:spacing w:before="0" w:beforeAutospacing="0" w:after="120" w:afterAutospacing="0"/>
              <w:jc w:val="center"/>
              <w:rPr>
                <w:rFonts w:ascii="Sylfaen" w:hAnsi="Sylfaen"/>
                <w:sz w:val="22"/>
                <w:szCs w:val="22"/>
              </w:rPr>
            </w:pPr>
          </w:p>
        </w:tc>
        <w:tc>
          <w:tcPr>
            <w:tcW w:w="1134" w:type="dxa"/>
            <w:shd w:val="clear" w:color="auto" w:fill="auto"/>
          </w:tcPr>
          <w:p w:rsidR="00592807" w:rsidRPr="004D64E0" w:rsidRDefault="00592807" w:rsidP="00086352">
            <w:pPr>
              <w:pStyle w:val="af4"/>
              <w:widowControl w:val="0"/>
              <w:spacing w:before="0" w:beforeAutospacing="0" w:after="120" w:afterAutospacing="0"/>
              <w:jc w:val="center"/>
              <w:rPr>
                <w:rFonts w:ascii="Sylfaen" w:hAnsi="Sylfaen"/>
                <w:sz w:val="22"/>
                <w:szCs w:val="22"/>
              </w:rPr>
            </w:pPr>
          </w:p>
        </w:tc>
        <w:tc>
          <w:tcPr>
            <w:tcW w:w="1168" w:type="dxa"/>
            <w:shd w:val="clear" w:color="auto" w:fill="auto"/>
          </w:tcPr>
          <w:p w:rsidR="00592807" w:rsidRPr="004D64E0" w:rsidRDefault="00592807" w:rsidP="00086352">
            <w:pPr>
              <w:pStyle w:val="af4"/>
              <w:widowControl w:val="0"/>
              <w:spacing w:before="0" w:beforeAutospacing="0" w:after="120" w:afterAutospacing="0"/>
              <w:jc w:val="center"/>
              <w:rPr>
                <w:rFonts w:ascii="Sylfaen" w:hAnsi="Sylfaen"/>
                <w:sz w:val="22"/>
                <w:szCs w:val="22"/>
              </w:rPr>
            </w:pPr>
          </w:p>
        </w:tc>
        <w:tc>
          <w:tcPr>
            <w:tcW w:w="675" w:type="dxa"/>
            <w:shd w:val="clear" w:color="auto" w:fill="auto"/>
          </w:tcPr>
          <w:p w:rsidR="00592807" w:rsidRPr="004D64E0" w:rsidRDefault="00592807" w:rsidP="00086352">
            <w:pPr>
              <w:pStyle w:val="af4"/>
              <w:widowControl w:val="0"/>
              <w:spacing w:before="0" w:beforeAutospacing="0" w:after="120" w:afterAutospacing="0"/>
              <w:jc w:val="center"/>
              <w:rPr>
                <w:rFonts w:ascii="Sylfaen" w:hAnsi="Sylfaen"/>
                <w:sz w:val="22"/>
                <w:szCs w:val="22"/>
              </w:rPr>
            </w:pPr>
          </w:p>
        </w:tc>
      </w:tr>
    </w:tbl>
    <w:p w:rsidR="00B062E3" w:rsidRPr="004D64E0" w:rsidRDefault="00B062E3" w:rsidP="00B062E3">
      <w:pPr>
        <w:widowControl w:val="0"/>
        <w:spacing w:after="160"/>
        <w:ind w:firstLine="375"/>
        <w:jc w:val="both"/>
        <w:rPr>
          <w:rFonts w:ascii="Sylfaen" w:hAnsi="Sylfaen" w:cs="Arial"/>
          <w:iCs/>
          <w:color w:val="000000"/>
          <w:sz w:val="22"/>
          <w:szCs w:val="22"/>
          <w:lang w:val="en-US"/>
        </w:rPr>
      </w:pPr>
    </w:p>
    <w:p w:rsidR="00B062E3" w:rsidRPr="004D64E0" w:rsidRDefault="00B062E3" w:rsidP="00592807">
      <w:pPr>
        <w:widowControl w:val="0"/>
        <w:ind w:firstLine="567"/>
        <w:jc w:val="both"/>
        <w:rPr>
          <w:rFonts w:ascii="Sylfaen" w:hAnsi="Sylfaen"/>
          <w:iCs/>
          <w:snapToGrid w:val="0"/>
          <w:color w:val="000000"/>
          <w:sz w:val="22"/>
          <w:szCs w:val="22"/>
        </w:rPr>
      </w:pPr>
      <w:proofErr w:type="gramStart"/>
      <w:r w:rsidRPr="004D64E0">
        <w:rPr>
          <w:rFonts w:ascii="Sylfaen" w:hAnsi="Sylfaen"/>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062E3" w:rsidRPr="004D64E0" w:rsidTr="00086352">
        <w:trPr>
          <w:trHeight w:val="266"/>
          <w:tblCellSpacing w:w="7" w:type="dxa"/>
          <w:jc w:val="center"/>
        </w:trPr>
        <w:tc>
          <w:tcPr>
            <w:tcW w:w="0" w:type="auto"/>
            <w:vAlign w:val="center"/>
          </w:tcPr>
          <w:p w:rsidR="00592807" w:rsidRPr="00DB0920" w:rsidRDefault="00592807" w:rsidP="00592807">
            <w:pPr>
              <w:widowControl w:val="0"/>
              <w:jc w:val="center"/>
              <w:rPr>
                <w:rFonts w:ascii="Sylfaen" w:hAnsi="Sylfaen"/>
                <w:color w:val="000000"/>
                <w:sz w:val="22"/>
                <w:szCs w:val="22"/>
              </w:rPr>
            </w:pPr>
          </w:p>
          <w:p w:rsidR="00B062E3" w:rsidRPr="004D64E0" w:rsidRDefault="00B062E3" w:rsidP="00592807">
            <w:pPr>
              <w:widowControl w:val="0"/>
              <w:jc w:val="center"/>
              <w:rPr>
                <w:rFonts w:ascii="Sylfaen" w:hAnsi="Sylfaen"/>
                <w:iCs/>
                <w:color w:val="000000"/>
                <w:sz w:val="22"/>
                <w:szCs w:val="22"/>
              </w:rPr>
            </w:pPr>
            <w:r w:rsidRPr="004D64E0">
              <w:rPr>
                <w:rFonts w:ascii="Sylfaen" w:hAnsi="Sylfaen"/>
                <w:color w:val="000000"/>
                <w:sz w:val="22"/>
                <w:szCs w:val="22"/>
              </w:rPr>
              <w:t xml:space="preserve">Услугу сдал </w:t>
            </w:r>
          </w:p>
        </w:tc>
        <w:tc>
          <w:tcPr>
            <w:tcW w:w="0" w:type="auto"/>
            <w:vAlign w:val="center"/>
          </w:tcPr>
          <w:p w:rsidR="00B062E3" w:rsidRPr="004D64E0" w:rsidRDefault="00B062E3" w:rsidP="00592807">
            <w:pPr>
              <w:widowControl w:val="0"/>
              <w:jc w:val="center"/>
              <w:rPr>
                <w:rFonts w:ascii="Sylfaen" w:hAnsi="Sylfaen"/>
                <w:iCs/>
                <w:color w:val="000000"/>
                <w:sz w:val="22"/>
                <w:szCs w:val="22"/>
              </w:rPr>
            </w:pPr>
            <w:r w:rsidRPr="004D64E0">
              <w:rPr>
                <w:rFonts w:ascii="Sylfaen" w:hAnsi="Sylfaen"/>
                <w:color w:val="000000"/>
                <w:sz w:val="22"/>
                <w:szCs w:val="22"/>
              </w:rPr>
              <w:t>Услугу принял</w:t>
            </w:r>
          </w:p>
        </w:tc>
      </w:tr>
      <w:tr w:rsidR="00B062E3" w:rsidRPr="004D64E0" w:rsidTr="00086352">
        <w:trPr>
          <w:trHeight w:val="473"/>
          <w:tblCellSpacing w:w="7" w:type="dxa"/>
          <w:jc w:val="center"/>
        </w:trPr>
        <w:tc>
          <w:tcPr>
            <w:tcW w:w="0" w:type="auto"/>
            <w:vAlign w:val="center"/>
          </w:tcPr>
          <w:p w:rsidR="00B062E3" w:rsidRPr="004D64E0" w:rsidRDefault="00B062E3" w:rsidP="00592807">
            <w:pPr>
              <w:widowControl w:val="0"/>
              <w:jc w:val="center"/>
              <w:rPr>
                <w:rFonts w:ascii="Sylfaen" w:hAnsi="Sylfaen"/>
                <w:iCs/>
                <w:sz w:val="22"/>
                <w:szCs w:val="22"/>
              </w:rPr>
            </w:pPr>
            <w:r w:rsidRPr="004D64E0">
              <w:rPr>
                <w:rFonts w:ascii="Sylfaen" w:hAnsi="Sylfaen"/>
                <w:sz w:val="22"/>
                <w:szCs w:val="22"/>
              </w:rPr>
              <w:t xml:space="preserve">___________________________ </w:t>
            </w:r>
          </w:p>
          <w:p w:rsidR="00B062E3" w:rsidRPr="004D64E0" w:rsidRDefault="00B062E3" w:rsidP="00592807">
            <w:pPr>
              <w:widowControl w:val="0"/>
              <w:jc w:val="center"/>
              <w:rPr>
                <w:rFonts w:ascii="Sylfaen" w:hAnsi="Sylfaen"/>
                <w:iCs/>
                <w:sz w:val="22"/>
                <w:szCs w:val="22"/>
                <w:vertAlign w:val="superscript"/>
              </w:rPr>
            </w:pPr>
            <w:r w:rsidRPr="004D64E0">
              <w:rPr>
                <w:rFonts w:ascii="Sylfaen" w:hAnsi="Sylfaen"/>
                <w:sz w:val="22"/>
                <w:szCs w:val="22"/>
                <w:vertAlign w:val="superscript"/>
              </w:rPr>
              <w:t xml:space="preserve">подпись </w:t>
            </w:r>
          </w:p>
        </w:tc>
        <w:tc>
          <w:tcPr>
            <w:tcW w:w="0" w:type="auto"/>
            <w:vAlign w:val="center"/>
          </w:tcPr>
          <w:p w:rsidR="00B062E3" w:rsidRPr="004D64E0" w:rsidRDefault="00B062E3" w:rsidP="00592807">
            <w:pPr>
              <w:widowControl w:val="0"/>
              <w:jc w:val="center"/>
              <w:rPr>
                <w:rFonts w:ascii="Sylfaen" w:hAnsi="Sylfaen"/>
                <w:iCs/>
                <w:sz w:val="22"/>
                <w:szCs w:val="22"/>
              </w:rPr>
            </w:pPr>
            <w:r w:rsidRPr="004D64E0">
              <w:rPr>
                <w:rFonts w:ascii="Sylfaen" w:hAnsi="Sylfaen"/>
                <w:sz w:val="22"/>
                <w:szCs w:val="22"/>
              </w:rPr>
              <w:t>___________________________</w:t>
            </w:r>
          </w:p>
          <w:p w:rsidR="00B062E3" w:rsidRPr="004D64E0" w:rsidRDefault="00B062E3" w:rsidP="00592807">
            <w:pPr>
              <w:widowControl w:val="0"/>
              <w:jc w:val="center"/>
              <w:rPr>
                <w:rFonts w:ascii="Sylfaen" w:hAnsi="Sylfaen"/>
                <w:iCs/>
                <w:sz w:val="22"/>
                <w:szCs w:val="22"/>
                <w:vertAlign w:val="superscript"/>
              </w:rPr>
            </w:pPr>
            <w:r w:rsidRPr="004D64E0">
              <w:rPr>
                <w:rFonts w:ascii="Sylfaen" w:hAnsi="Sylfaen"/>
                <w:sz w:val="22"/>
                <w:szCs w:val="22"/>
                <w:vertAlign w:val="superscript"/>
              </w:rPr>
              <w:t xml:space="preserve">подпись </w:t>
            </w:r>
          </w:p>
        </w:tc>
      </w:tr>
      <w:tr w:rsidR="00B062E3" w:rsidRPr="004D64E0" w:rsidTr="00086352">
        <w:trPr>
          <w:trHeight w:val="503"/>
          <w:tblCellSpacing w:w="7" w:type="dxa"/>
          <w:jc w:val="center"/>
        </w:trPr>
        <w:tc>
          <w:tcPr>
            <w:tcW w:w="0" w:type="auto"/>
            <w:vAlign w:val="center"/>
          </w:tcPr>
          <w:p w:rsidR="00B062E3" w:rsidRPr="004D64E0" w:rsidRDefault="00B062E3" w:rsidP="00592807">
            <w:pPr>
              <w:widowControl w:val="0"/>
              <w:jc w:val="center"/>
              <w:rPr>
                <w:rFonts w:ascii="Sylfaen" w:hAnsi="Sylfaen"/>
                <w:iCs/>
                <w:sz w:val="22"/>
                <w:szCs w:val="22"/>
              </w:rPr>
            </w:pPr>
            <w:r w:rsidRPr="004D64E0">
              <w:rPr>
                <w:rFonts w:ascii="Sylfaen" w:hAnsi="Sylfaen"/>
                <w:sz w:val="22"/>
                <w:szCs w:val="22"/>
              </w:rPr>
              <w:t xml:space="preserve">___________________________ </w:t>
            </w:r>
          </w:p>
          <w:p w:rsidR="00B062E3" w:rsidRPr="004D64E0" w:rsidRDefault="00B062E3" w:rsidP="00592807">
            <w:pPr>
              <w:widowControl w:val="0"/>
              <w:jc w:val="center"/>
              <w:rPr>
                <w:rFonts w:ascii="Sylfaen" w:hAnsi="Sylfaen"/>
                <w:iCs/>
                <w:sz w:val="22"/>
                <w:szCs w:val="22"/>
                <w:vertAlign w:val="superscript"/>
              </w:rPr>
            </w:pPr>
            <w:r w:rsidRPr="004D64E0">
              <w:rPr>
                <w:rFonts w:ascii="Sylfaen" w:hAnsi="Sylfaen"/>
                <w:sz w:val="22"/>
                <w:szCs w:val="22"/>
                <w:vertAlign w:val="superscript"/>
              </w:rPr>
              <w:t>фамилия, имя</w:t>
            </w:r>
          </w:p>
        </w:tc>
        <w:tc>
          <w:tcPr>
            <w:tcW w:w="0" w:type="auto"/>
            <w:vAlign w:val="center"/>
          </w:tcPr>
          <w:p w:rsidR="00B062E3" w:rsidRPr="004D64E0" w:rsidRDefault="00B062E3" w:rsidP="00592807">
            <w:pPr>
              <w:widowControl w:val="0"/>
              <w:jc w:val="center"/>
              <w:rPr>
                <w:rFonts w:ascii="Sylfaen" w:hAnsi="Sylfaen"/>
                <w:iCs/>
                <w:sz w:val="22"/>
                <w:szCs w:val="22"/>
              </w:rPr>
            </w:pPr>
            <w:r w:rsidRPr="004D64E0">
              <w:rPr>
                <w:rFonts w:ascii="Sylfaen" w:hAnsi="Sylfaen"/>
                <w:sz w:val="22"/>
                <w:szCs w:val="22"/>
              </w:rPr>
              <w:t>___________________________</w:t>
            </w:r>
          </w:p>
          <w:p w:rsidR="00B062E3" w:rsidRPr="004D64E0" w:rsidRDefault="00B062E3" w:rsidP="00592807">
            <w:pPr>
              <w:widowControl w:val="0"/>
              <w:jc w:val="center"/>
              <w:rPr>
                <w:rFonts w:ascii="Sylfaen" w:hAnsi="Sylfaen"/>
                <w:iCs/>
                <w:sz w:val="22"/>
                <w:szCs w:val="22"/>
                <w:vertAlign w:val="superscript"/>
              </w:rPr>
            </w:pPr>
            <w:r w:rsidRPr="004D64E0">
              <w:rPr>
                <w:rFonts w:ascii="Sylfaen" w:hAnsi="Sylfaen"/>
                <w:sz w:val="22"/>
                <w:szCs w:val="22"/>
                <w:vertAlign w:val="superscript"/>
              </w:rPr>
              <w:t>фамилия, имя</w:t>
            </w:r>
          </w:p>
        </w:tc>
      </w:tr>
      <w:tr w:rsidR="00B062E3" w:rsidRPr="004D64E0" w:rsidTr="00086352">
        <w:trPr>
          <w:trHeight w:val="281"/>
          <w:tblCellSpacing w:w="7" w:type="dxa"/>
          <w:jc w:val="center"/>
        </w:trPr>
        <w:tc>
          <w:tcPr>
            <w:tcW w:w="0" w:type="auto"/>
            <w:vAlign w:val="center"/>
          </w:tcPr>
          <w:p w:rsidR="00B062E3" w:rsidRPr="004D64E0" w:rsidRDefault="00B062E3" w:rsidP="00592807">
            <w:pPr>
              <w:widowControl w:val="0"/>
              <w:jc w:val="center"/>
              <w:rPr>
                <w:rFonts w:ascii="Sylfaen" w:hAnsi="Sylfaen"/>
                <w:iCs/>
                <w:color w:val="000000"/>
                <w:sz w:val="22"/>
                <w:szCs w:val="22"/>
              </w:rPr>
            </w:pPr>
            <w:r w:rsidRPr="004D64E0">
              <w:rPr>
                <w:rFonts w:ascii="Sylfaen" w:hAnsi="Sylfaen"/>
                <w:color w:val="000000"/>
                <w:sz w:val="22"/>
                <w:szCs w:val="22"/>
              </w:rPr>
              <w:t>М. П.</w:t>
            </w:r>
          </w:p>
        </w:tc>
        <w:tc>
          <w:tcPr>
            <w:tcW w:w="0" w:type="auto"/>
            <w:vAlign w:val="center"/>
          </w:tcPr>
          <w:p w:rsidR="00B062E3" w:rsidRPr="004D64E0" w:rsidRDefault="00B062E3" w:rsidP="00592807">
            <w:pPr>
              <w:widowControl w:val="0"/>
              <w:jc w:val="center"/>
              <w:rPr>
                <w:rFonts w:ascii="Sylfaen" w:hAnsi="Sylfaen"/>
                <w:iCs/>
                <w:color w:val="000000"/>
                <w:sz w:val="22"/>
                <w:szCs w:val="22"/>
              </w:rPr>
            </w:pPr>
            <w:r w:rsidRPr="004D64E0">
              <w:rPr>
                <w:rFonts w:ascii="Sylfaen" w:hAnsi="Sylfaen"/>
                <w:color w:val="000000"/>
                <w:sz w:val="22"/>
                <w:szCs w:val="22"/>
              </w:rPr>
              <w:t>М. П.</w:t>
            </w:r>
          </w:p>
        </w:tc>
      </w:tr>
    </w:tbl>
    <w:p w:rsidR="00B062E3" w:rsidRPr="004D64E0" w:rsidRDefault="00B062E3" w:rsidP="00B062E3">
      <w:pPr>
        <w:widowControl w:val="0"/>
        <w:autoSpaceDE w:val="0"/>
        <w:autoSpaceDN w:val="0"/>
        <w:adjustRightInd w:val="0"/>
        <w:spacing w:after="160"/>
        <w:jc w:val="right"/>
        <w:rPr>
          <w:rFonts w:ascii="Sylfaen" w:hAnsi="Sylfaen" w:cs="TimesArmenianPSMT"/>
          <w:sz w:val="22"/>
          <w:szCs w:val="22"/>
        </w:rPr>
      </w:pPr>
    </w:p>
    <w:p w:rsidR="00B062E3" w:rsidRPr="004D64E0" w:rsidRDefault="00B062E3" w:rsidP="00B062E3">
      <w:pPr>
        <w:rPr>
          <w:rFonts w:ascii="Sylfaen" w:hAnsi="Sylfaen"/>
          <w:sz w:val="22"/>
          <w:szCs w:val="22"/>
        </w:rPr>
      </w:pPr>
      <w:r w:rsidRPr="004D64E0">
        <w:rPr>
          <w:rFonts w:ascii="Sylfaen" w:hAnsi="Sylfaen"/>
          <w:sz w:val="22"/>
          <w:szCs w:val="22"/>
        </w:rPr>
        <w:br w:type="page"/>
      </w:r>
    </w:p>
    <w:p w:rsidR="00B062E3" w:rsidRPr="004D64E0" w:rsidRDefault="00B062E3" w:rsidP="00592807">
      <w:pPr>
        <w:widowControl w:val="0"/>
        <w:autoSpaceDE w:val="0"/>
        <w:autoSpaceDN w:val="0"/>
        <w:adjustRightInd w:val="0"/>
        <w:jc w:val="right"/>
        <w:rPr>
          <w:rFonts w:ascii="Sylfaen" w:hAnsi="Sylfaen" w:cs="TimesArmenianPSMT"/>
          <w:i/>
          <w:sz w:val="22"/>
          <w:szCs w:val="22"/>
        </w:rPr>
      </w:pPr>
      <w:r w:rsidRPr="004D64E0">
        <w:rPr>
          <w:rFonts w:ascii="Sylfaen" w:hAnsi="Sylfaen"/>
          <w:i/>
          <w:sz w:val="22"/>
          <w:szCs w:val="22"/>
        </w:rPr>
        <w:lastRenderedPageBreak/>
        <w:t>Приложение № 3.1</w:t>
      </w:r>
    </w:p>
    <w:p w:rsidR="00592807" w:rsidRDefault="00B062E3" w:rsidP="00592807">
      <w:pPr>
        <w:widowControl w:val="0"/>
        <w:autoSpaceDE w:val="0"/>
        <w:autoSpaceDN w:val="0"/>
        <w:adjustRightInd w:val="0"/>
        <w:jc w:val="right"/>
        <w:rPr>
          <w:rFonts w:ascii="Sylfaen" w:hAnsi="Sylfaen"/>
          <w:i/>
          <w:sz w:val="22"/>
          <w:szCs w:val="22"/>
          <w:lang w:val="en-US"/>
        </w:rPr>
      </w:pPr>
      <w:r w:rsidRPr="004D64E0">
        <w:rPr>
          <w:rFonts w:ascii="Sylfaen" w:hAnsi="Sylfaen"/>
          <w:i/>
          <w:sz w:val="22"/>
          <w:szCs w:val="22"/>
        </w:rPr>
        <w:t xml:space="preserve">к Договору под кодом </w:t>
      </w:r>
    </w:p>
    <w:p w:rsidR="00B062E3" w:rsidRPr="004D64E0" w:rsidRDefault="00592807" w:rsidP="00592807">
      <w:pPr>
        <w:widowControl w:val="0"/>
        <w:autoSpaceDE w:val="0"/>
        <w:autoSpaceDN w:val="0"/>
        <w:adjustRightInd w:val="0"/>
        <w:jc w:val="right"/>
        <w:rPr>
          <w:rFonts w:ascii="Sylfaen" w:hAnsi="Sylfaen" w:cs="TimesArmenianPSMT"/>
          <w:i/>
          <w:sz w:val="22"/>
          <w:szCs w:val="22"/>
        </w:rPr>
      </w:pPr>
      <w:r w:rsidRPr="00592807">
        <w:rPr>
          <w:rFonts w:ascii="Sylfaen" w:hAnsi="Sylfaen" w:cs="Sylfaen"/>
          <w:b/>
          <w:sz w:val="18"/>
          <w:szCs w:val="18"/>
          <w:lang w:val="af-ZA"/>
        </w:rPr>
        <w:t>ԱՄԱՀ</w:t>
      </w:r>
      <w:r w:rsidRPr="00592807">
        <w:rPr>
          <w:rFonts w:ascii="Sylfaen" w:hAnsi="Sylfaen"/>
          <w:b/>
          <w:sz w:val="18"/>
          <w:szCs w:val="18"/>
          <w:lang w:val="af-ZA"/>
        </w:rPr>
        <w:t>-ՄԱՆ-</w:t>
      </w:r>
      <w:r w:rsidRPr="00592807">
        <w:rPr>
          <w:rFonts w:ascii="Sylfaen" w:hAnsi="Sylfaen" w:cs="Sylfaen"/>
          <w:b/>
          <w:sz w:val="18"/>
          <w:szCs w:val="18"/>
          <w:lang w:val="af-ZA"/>
        </w:rPr>
        <w:t>ԳՀԾՁԲ</w:t>
      </w:r>
      <w:r w:rsidRPr="00592807">
        <w:rPr>
          <w:rFonts w:ascii="Sylfaen" w:hAnsi="Sylfaen"/>
          <w:b/>
          <w:sz w:val="18"/>
          <w:szCs w:val="18"/>
          <w:lang w:val="af-ZA"/>
        </w:rPr>
        <w:t xml:space="preserve">-22/63  </w:t>
      </w:r>
      <w:r w:rsidR="00B062E3" w:rsidRPr="00592807">
        <w:rPr>
          <w:rFonts w:ascii="Sylfaen" w:hAnsi="Sylfaen" w:cs="TimesArmenianPSMT"/>
          <w:i/>
          <w:sz w:val="18"/>
          <w:szCs w:val="18"/>
        </w:rPr>
        <w:br/>
      </w:r>
      <w:r w:rsidR="00B062E3" w:rsidRPr="004D64E0">
        <w:rPr>
          <w:rFonts w:ascii="Sylfaen" w:hAnsi="Sylfaen"/>
          <w:i/>
          <w:sz w:val="22"/>
          <w:szCs w:val="22"/>
        </w:rPr>
        <w:t xml:space="preserve"> заключенному "</w:t>
      </w:r>
      <w:r w:rsidR="00B062E3" w:rsidRPr="004D64E0">
        <w:rPr>
          <w:rFonts w:ascii="Sylfaen" w:hAnsi="Sylfaen"/>
          <w:i/>
          <w:sz w:val="22"/>
          <w:szCs w:val="22"/>
        </w:rPr>
        <w:tab/>
        <w:t>"</w:t>
      </w:r>
      <w:r w:rsidR="00B062E3" w:rsidRPr="004D64E0">
        <w:rPr>
          <w:rFonts w:ascii="Sylfaen" w:hAnsi="Sylfaen"/>
          <w:i/>
          <w:sz w:val="22"/>
          <w:szCs w:val="22"/>
        </w:rPr>
        <w:tab/>
        <w:t>20.</w:t>
      </w:r>
      <w:r w:rsidR="00B062E3" w:rsidRPr="004D64E0">
        <w:rPr>
          <w:rFonts w:ascii="Sylfaen" w:hAnsi="Sylfaen"/>
          <w:i/>
          <w:sz w:val="22"/>
          <w:szCs w:val="22"/>
        </w:rPr>
        <w:tab/>
      </w:r>
      <w:proofErr w:type="gramStart"/>
      <w:r w:rsidR="00B062E3" w:rsidRPr="004D64E0">
        <w:rPr>
          <w:rFonts w:ascii="Sylfaen" w:hAnsi="Sylfaen"/>
          <w:i/>
          <w:sz w:val="22"/>
          <w:szCs w:val="22"/>
        </w:rPr>
        <w:t>г</w:t>
      </w:r>
      <w:proofErr w:type="gramEnd"/>
      <w:r w:rsidR="00B062E3" w:rsidRPr="004D64E0">
        <w:rPr>
          <w:rFonts w:ascii="Sylfaen" w:hAnsi="Sylfaen"/>
          <w:i/>
          <w:sz w:val="22"/>
          <w:szCs w:val="22"/>
        </w:rPr>
        <w:t>.</w:t>
      </w:r>
    </w:p>
    <w:p w:rsidR="00B062E3" w:rsidRPr="004D64E0" w:rsidRDefault="00B062E3" w:rsidP="00B062E3">
      <w:pPr>
        <w:widowControl w:val="0"/>
        <w:spacing w:after="160"/>
        <w:rPr>
          <w:rFonts w:ascii="Sylfaen" w:hAnsi="Sylfaen"/>
          <w:sz w:val="22"/>
          <w:szCs w:val="22"/>
        </w:rPr>
      </w:pPr>
    </w:p>
    <w:p w:rsidR="00B062E3" w:rsidRPr="004D64E0" w:rsidRDefault="00B062E3" w:rsidP="00B062E3">
      <w:pPr>
        <w:widowControl w:val="0"/>
        <w:tabs>
          <w:tab w:val="left" w:pos="2250"/>
        </w:tabs>
        <w:spacing w:after="160"/>
        <w:jc w:val="center"/>
        <w:rPr>
          <w:rFonts w:ascii="Sylfaen" w:hAnsi="Sylfaen" w:cs="Sylfaen"/>
          <w:bCs/>
          <w:sz w:val="22"/>
          <w:szCs w:val="22"/>
        </w:rPr>
      </w:pPr>
      <w:r w:rsidRPr="004D64E0">
        <w:rPr>
          <w:rFonts w:ascii="Sylfaen" w:hAnsi="Sylfaen"/>
          <w:sz w:val="22"/>
          <w:szCs w:val="22"/>
        </w:rPr>
        <w:t>АКТ № ________</w:t>
      </w:r>
    </w:p>
    <w:p w:rsidR="00B062E3" w:rsidRPr="004D64E0" w:rsidRDefault="00B062E3" w:rsidP="00B062E3">
      <w:pPr>
        <w:widowControl w:val="0"/>
        <w:tabs>
          <w:tab w:val="left" w:pos="360"/>
          <w:tab w:val="left" w:pos="540"/>
          <w:tab w:val="left" w:pos="2250"/>
        </w:tabs>
        <w:spacing w:after="160"/>
        <w:jc w:val="center"/>
        <w:rPr>
          <w:rFonts w:ascii="Sylfaen" w:hAnsi="Sylfaen"/>
          <w:sz w:val="22"/>
          <w:szCs w:val="22"/>
        </w:rPr>
      </w:pPr>
      <w:r w:rsidRPr="004D64E0">
        <w:rPr>
          <w:rFonts w:ascii="Sylfaen" w:hAnsi="Sylfaen"/>
          <w:sz w:val="22"/>
          <w:szCs w:val="22"/>
        </w:rPr>
        <w:t>относительно фиксирования факта сдачи Заказчику результата договора</w:t>
      </w:r>
    </w:p>
    <w:p w:rsidR="00B062E3" w:rsidRPr="004D64E0" w:rsidRDefault="00B062E3" w:rsidP="00B062E3">
      <w:pPr>
        <w:widowControl w:val="0"/>
        <w:tabs>
          <w:tab w:val="left" w:pos="360"/>
          <w:tab w:val="left" w:pos="540"/>
          <w:tab w:val="left" w:pos="2250"/>
        </w:tabs>
        <w:spacing w:after="160"/>
        <w:jc w:val="center"/>
        <w:rPr>
          <w:rFonts w:ascii="Sylfaen" w:hAnsi="Sylfaen" w:cs="Sylfaen"/>
          <w:bCs/>
          <w:sz w:val="22"/>
          <w:szCs w:val="22"/>
        </w:rPr>
      </w:pPr>
    </w:p>
    <w:p w:rsidR="00B062E3" w:rsidRPr="004D64E0" w:rsidRDefault="00B062E3" w:rsidP="00B062E3">
      <w:pPr>
        <w:widowControl w:val="0"/>
        <w:ind w:firstLine="567"/>
        <w:jc w:val="both"/>
        <w:rPr>
          <w:rFonts w:ascii="Sylfaen" w:hAnsi="Sylfaen"/>
          <w:sz w:val="22"/>
          <w:szCs w:val="22"/>
        </w:rPr>
      </w:pPr>
      <w:r w:rsidRPr="004D64E0">
        <w:rPr>
          <w:rFonts w:ascii="Sylfaen" w:hAnsi="Sylfaen"/>
          <w:sz w:val="22"/>
          <w:szCs w:val="22"/>
        </w:rPr>
        <w:t>Настоящим фиксируется, что в рамках договора закупки № ______________,</w:t>
      </w:r>
    </w:p>
    <w:p w:rsidR="00B062E3" w:rsidRPr="004D64E0" w:rsidRDefault="00B062E3" w:rsidP="00B062E3">
      <w:pPr>
        <w:widowControl w:val="0"/>
        <w:spacing w:after="120"/>
        <w:ind w:left="7371" w:hanging="141"/>
        <w:jc w:val="both"/>
        <w:rPr>
          <w:rFonts w:ascii="Sylfaen" w:hAnsi="Sylfaen"/>
          <w:sz w:val="22"/>
          <w:szCs w:val="22"/>
        </w:rPr>
      </w:pPr>
      <w:r w:rsidRPr="004D64E0">
        <w:rPr>
          <w:rFonts w:ascii="Sylfaen" w:hAnsi="Sylfaen"/>
          <w:sz w:val="22"/>
          <w:szCs w:val="22"/>
        </w:rPr>
        <w:t>номер договора</w:t>
      </w:r>
    </w:p>
    <w:p w:rsidR="00B062E3" w:rsidRPr="004D64E0" w:rsidRDefault="00B062E3" w:rsidP="00B062E3">
      <w:pPr>
        <w:widowControl w:val="0"/>
        <w:tabs>
          <w:tab w:val="left" w:pos="4480"/>
        </w:tabs>
        <w:jc w:val="both"/>
        <w:rPr>
          <w:rFonts w:ascii="Sylfaen" w:hAnsi="Sylfaen" w:cs="Sylfaen"/>
          <w:sz w:val="22"/>
          <w:szCs w:val="22"/>
        </w:rPr>
      </w:pPr>
      <w:r w:rsidRPr="004D64E0">
        <w:rPr>
          <w:rFonts w:ascii="Sylfaen" w:hAnsi="Sylfaen"/>
          <w:sz w:val="22"/>
          <w:szCs w:val="22"/>
        </w:rPr>
        <w:t>заключенного __________________ 20</w:t>
      </w:r>
      <w:r w:rsidRPr="004D64E0">
        <w:rPr>
          <w:rFonts w:ascii="Sylfaen" w:hAnsi="Sylfaen"/>
          <w:sz w:val="22"/>
          <w:szCs w:val="22"/>
        </w:rPr>
        <w:tab/>
        <w:t xml:space="preserve">г. </w:t>
      </w:r>
      <w:proofErr w:type="gramStart"/>
      <w:r w:rsidRPr="004D64E0">
        <w:rPr>
          <w:rFonts w:ascii="Sylfaen" w:hAnsi="Sylfaen"/>
          <w:sz w:val="22"/>
          <w:szCs w:val="22"/>
        </w:rPr>
        <w:t>между</w:t>
      </w:r>
      <w:proofErr w:type="gramEnd"/>
      <w:r w:rsidRPr="004D64E0">
        <w:rPr>
          <w:rFonts w:ascii="Sylfaen" w:hAnsi="Sylfaen"/>
          <w:sz w:val="22"/>
          <w:szCs w:val="22"/>
        </w:rPr>
        <w:t xml:space="preserve"> _____________________________</w:t>
      </w:r>
    </w:p>
    <w:p w:rsidR="00B062E3" w:rsidRPr="004D64E0" w:rsidRDefault="00B062E3" w:rsidP="00B062E3">
      <w:pPr>
        <w:widowControl w:val="0"/>
        <w:tabs>
          <w:tab w:val="left" w:pos="6379"/>
        </w:tabs>
        <w:spacing w:after="120"/>
        <w:ind w:left="1701" w:right="-360"/>
        <w:jc w:val="both"/>
        <w:rPr>
          <w:rFonts w:ascii="Sylfaen" w:hAnsi="Sylfaen" w:cs="Sylfaen"/>
          <w:sz w:val="22"/>
          <w:szCs w:val="22"/>
        </w:rPr>
      </w:pPr>
      <w:r w:rsidRPr="004D64E0">
        <w:rPr>
          <w:rFonts w:ascii="Sylfaen" w:hAnsi="Sylfaen"/>
          <w:sz w:val="22"/>
          <w:szCs w:val="22"/>
        </w:rPr>
        <w:t xml:space="preserve">дата заключения договора </w:t>
      </w:r>
      <w:r w:rsidRPr="004D64E0">
        <w:rPr>
          <w:rFonts w:ascii="Sylfaen" w:hAnsi="Sylfaen"/>
          <w:sz w:val="22"/>
          <w:szCs w:val="22"/>
        </w:rPr>
        <w:tab/>
        <w:t>имя Заказчика</w:t>
      </w:r>
    </w:p>
    <w:p w:rsidR="00B062E3" w:rsidRPr="004D64E0" w:rsidRDefault="00B062E3" w:rsidP="00B062E3">
      <w:pPr>
        <w:widowControl w:val="0"/>
        <w:tabs>
          <w:tab w:val="left" w:pos="360"/>
          <w:tab w:val="left" w:pos="540"/>
        </w:tabs>
        <w:ind w:right="-2"/>
        <w:jc w:val="both"/>
        <w:rPr>
          <w:rFonts w:ascii="Sylfaen" w:hAnsi="Sylfaen"/>
          <w:sz w:val="22"/>
          <w:szCs w:val="22"/>
        </w:rPr>
      </w:pPr>
      <w:r w:rsidRPr="004D64E0">
        <w:rPr>
          <w:rFonts w:ascii="Sylfaen" w:hAnsi="Sylfaen"/>
          <w:sz w:val="22"/>
          <w:szCs w:val="22"/>
        </w:rPr>
        <w:t xml:space="preserve">(далее — Заказчик) и ________________________________ (далее — Исполнитель), </w:t>
      </w:r>
    </w:p>
    <w:p w:rsidR="00B062E3" w:rsidRPr="004D64E0" w:rsidRDefault="00B062E3" w:rsidP="00B062E3">
      <w:pPr>
        <w:widowControl w:val="0"/>
        <w:spacing w:after="120"/>
        <w:ind w:left="3544" w:right="-360"/>
        <w:jc w:val="both"/>
        <w:rPr>
          <w:rFonts w:ascii="Sylfaen" w:hAnsi="Sylfaen"/>
          <w:sz w:val="22"/>
          <w:szCs w:val="22"/>
        </w:rPr>
      </w:pPr>
      <w:r w:rsidRPr="004D64E0">
        <w:rPr>
          <w:rFonts w:ascii="Sylfaen" w:hAnsi="Sylfaen"/>
          <w:sz w:val="22"/>
          <w:szCs w:val="22"/>
        </w:rPr>
        <w:t>имя Исполнителя</w:t>
      </w:r>
    </w:p>
    <w:p w:rsidR="00B062E3" w:rsidRPr="004D64E0" w:rsidRDefault="00B062E3" w:rsidP="00B062E3">
      <w:pPr>
        <w:widowControl w:val="0"/>
        <w:tabs>
          <w:tab w:val="left" w:pos="360"/>
          <w:tab w:val="left" w:pos="540"/>
        </w:tabs>
        <w:spacing w:after="160"/>
        <w:jc w:val="both"/>
        <w:rPr>
          <w:rFonts w:ascii="Sylfaen" w:hAnsi="Sylfaen"/>
          <w:sz w:val="22"/>
          <w:szCs w:val="22"/>
        </w:rPr>
      </w:pPr>
      <w:r w:rsidRPr="004D64E0">
        <w:rPr>
          <w:rFonts w:ascii="Sylfaen" w:hAnsi="Sylfaen"/>
          <w:sz w:val="22"/>
          <w:szCs w:val="22"/>
        </w:rPr>
        <w:t>Исполнитель _______ 20</w:t>
      </w:r>
      <w:r w:rsidRPr="004D64E0">
        <w:rPr>
          <w:rFonts w:ascii="Sylfaen" w:hAnsi="Sylfaen"/>
          <w:sz w:val="22"/>
          <w:szCs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062E3" w:rsidRPr="004D64E0" w:rsidTr="0008635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062E3" w:rsidRPr="004D64E0" w:rsidRDefault="00B062E3" w:rsidP="00086352">
            <w:pPr>
              <w:widowControl w:val="0"/>
              <w:spacing w:after="120"/>
              <w:jc w:val="center"/>
              <w:rPr>
                <w:rFonts w:ascii="Sylfaen" w:hAnsi="Sylfaen" w:cs="Sylfaen"/>
                <w:bCs/>
                <w:sz w:val="22"/>
                <w:szCs w:val="22"/>
              </w:rPr>
            </w:pPr>
            <w:r w:rsidRPr="004D64E0">
              <w:rPr>
                <w:rFonts w:ascii="Sylfaen" w:hAnsi="Sylfaen"/>
                <w:sz w:val="22"/>
                <w:szCs w:val="22"/>
              </w:rPr>
              <w:t>Услуги</w:t>
            </w:r>
          </w:p>
        </w:tc>
      </w:tr>
      <w:tr w:rsidR="00B062E3" w:rsidRPr="004D64E0" w:rsidTr="0008635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062E3" w:rsidRPr="004D64E0" w:rsidRDefault="00B062E3" w:rsidP="00086352">
            <w:pPr>
              <w:widowControl w:val="0"/>
              <w:spacing w:after="120"/>
              <w:jc w:val="center"/>
              <w:rPr>
                <w:rFonts w:ascii="Sylfaen" w:hAnsi="Sylfaen"/>
                <w:sz w:val="22"/>
                <w:szCs w:val="22"/>
              </w:rPr>
            </w:pPr>
            <w:r w:rsidRPr="004D64E0">
              <w:rPr>
                <w:rFonts w:ascii="Sylfaen" w:hAnsi="Sylfaen"/>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062E3" w:rsidRPr="004D64E0" w:rsidRDefault="00B062E3" w:rsidP="00086352">
            <w:pPr>
              <w:widowControl w:val="0"/>
              <w:spacing w:after="120"/>
              <w:jc w:val="center"/>
              <w:rPr>
                <w:rFonts w:ascii="Sylfaen" w:hAnsi="Sylfaen"/>
                <w:sz w:val="22"/>
                <w:szCs w:val="22"/>
              </w:rPr>
            </w:pPr>
            <w:r w:rsidRPr="004D64E0">
              <w:rPr>
                <w:rFonts w:ascii="Sylfaen" w:hAnsi="Sylfaen"/>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062E3" w:rsidRPr="004D64E0" w:rsidRDefault="00B062E3" w:rsidP="00086352">
            <w:pPr>
              <w:widowControl w:val="0"/>
              <w:spacing w:after="120"/>
              <w:jc w:val="center"/>
              <w:rPr>
                <w:rFonts w:ascii="Sylfaen" w:hAnsi="Sylfaen"/>
                <w:sz w:val="22"/>
                <w:szCs w:val="22"/>
              </w:rPr>
            </w:pPr>
            <w:r w:rsidRPr="004D64E0">
              <w:rPr>
                <w:rFonts w:ascii="Sylfaen" w:hAnsi="Sylfaen"/>
                <w:sz w:val="22"/>
                <w:szCs w:val="22"/>
              </w:rPr>
              <w:t>объем (фактический)</w:t>
            </w:r>
          </w:p>
        </w:tc>
      </w:tr>
      <w:tr w:rsidR="00B062E3" w:rsidRPr="004D64E0" w:rsidTr="0008635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062E3" w:rsidRPr="004D64E0" w:rsidRDefault="00B062E3" w:rsidP="00086352">
            <w:pPr>
              <w:widowControl w:val="0"/>
              <w:spacing w:after="120"/>
              <w:rPr>
                <w:rFonts w:ascii="Sylfaen" w:hAnsi="Sylfaen"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B062E3" w:rsidRPr="004D64E0" w:rsidRDefault="00B062E3" w:rsidP="00086352">
            <w:pPr>
              <w:widowControl w:val="0"/>
              <w:spacing w:after="120"/>
              <w:rPr>
                <w:rFonts w:ascii="Sylfaen" w:hAnsi="Sylfaen"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B062E3" w:rsidRPr="004D64E0" w:rsidRDefault="00B062E3" w:rsidP="00086352">
            <w:pPr>
              <w:widowControl w:val="0"/>
              <w:spacing w:after="120"/>
              <w:rPr>
                <w:rFonts w:ascii="Sylfaen" w:hAnsi="Sylfaen" w:cs="Sylfaen"/>
                <w:sz w:val="22"/>
                <w:szCs w:val="22"/>
              </w:rPr>
            </w:pPr>
          </w:p>
        </w:tc>
      </w:tr>
      <w:tr w:rsidR="00B062E3" w:rsidRPr="004D64E0" w:rsidTr="0008635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062E3" w:rsidRPr="004D64E0" w:rsidRDefault="00B062E3" w:rsidP="00086352">
            <w:pPr>
              <w:widowControl w:val="0"/>
              <w:spacing w:after="120"/>
              <w:rPr>
                <w:rFonts w:ascii="Sylfaen" w:hAnsi="Sylfaen"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B062E3" w:rsidRPr="004D64E0" w:rsidRDefault="00B062E3" w:rsidP="00086352">
            <w:pPr>
              <w:widowControl w:val="0"/>
              <w:spacing w:after="120"/>
              <w:rPr>
                <w:rFonts w:ascii="Sylfaen" w:hAnsi="Sylfaen"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B062E3" w:rsidRPr="004D64E0" w:rsidRDefault="00B062E3" w:rsidP="00086352">
            <w:pPr>
              <w:widowControl w:val="0"/>
              <w:spacing w:after="120"/>
              <w:rPr>
                <w:rFonts w:ascii="Sylfaen" w:hAnsi="Sylfaen" w:cs="Sylfaen"/>
                <w:sz w:val="22"/>
                <w:szCs w:val="22"/>
              </w:rPr>
            </w:pPr>
          </w:p>
        </w:tc>
      </w:tr>
    </w:tbl>
    <w:p w:rsidR="00B062E3" w:rsidRPr="004D64E0" w:rsidRDefault="00B062E3" w:rsidP="00B062E3">
      <w:pPr>
        <w:widowControl w:val="0"/>
        <w:spacing w:after="160"/>
        <w:ind w:firstLine="567"/>
        <w:jc w:val="both"/>
        <w:rPr>
          <w:rFonts w:ascii="Sylfaen" w:hAnsi="Sylfaen" w:cs="Sylfaen"/>
          <w:sz w:val="22"/>
          <w:szCs w:val="22"/>
        </w:rPr>
      </w:pPr>
      <w:r w:rsidRPr="004D64E0">
        <w:rPr>
          <w:rFonts w:ascii="Sylfaen" w:hAnsi="Sylfaen"/>
          <w:sz w:val="22"/>
          <w:szCs w:val="22"/>
        </w:rPr>
        <w:t>Настоящий акт составлен в 2 экземплярах, каждой из сторон предоставляется по одному экземпляру.</w:t>
      </w:r>
    </w:p>
    <w:p w:rsidR="00B062E3" w:rsidRPr="004D64E0" w:rsidRDefault="00B062E3" w:rsidP="00B062E3">
      <w:pPr>
        <w:rPr>
          <w:rFonts w:ascii="Sylfaen" w:hAnsi="Sylfaen" w:cs="Sylfaen"/>
          <w:sz w:val="22"/>
          <w:szCs w:val="22"/>
        </w:rPr>
      </w:pPr>
      <w:r w:rsidRPr="004D64E0">
        <w:rPr>
          <w:rFonts w:ascii="Sylfaen" w:hAnsi="Sylfaen" w:cs="Sylfaen"/>
          <w:sz w:val="22"/>
          <w:szCs w:val="22"/>
        </w:rPr>
        <w:br w:type="page"/>
      </w:r>
    </w:p>
    <w:p w:rsidR="00B062E3" w:rsidRPr="004D64E0" w:rsidRDefault="00B062E3" w:rsidP="00B062E3">
      <w:pPr>
        <w:widowControl w:val="0"/>
        <w:spacing w:after="160"/>
        <w:jc w:val="center"/>
        <w:rPr>
          <w:rFonts w:ascii="Sylfaen" w:hAnsi="Sylfaen" w:cs="Sylfaen"/>
          <w:sz w:val="22"/>
          <w:szCs w:val="22"/>
        </w:rPr>
      </w:pPr>
      <w:r w:rsidRPr="004D64E0">
        <w:rPr>
          <w:rFonts w:ascii="Sylfaen" w:hAnsi="Sylfaen"/>
          <w:sz w:val="22"/>
          <w:szCs w:val="22"/>
        </w:rPr>
        <w:lastRenderedPageBreak/>
        <w:t>СТОРОНЫ</w:t>
      </w:r>
    </w:p>
    <w:p w:rsidR="00B062E3" w:rsidRPr="004D64E0" w:rsidRDefault="00B062E3" w:rsidP="00B062E3">
      <w:pPr>
        <w:widowControl w:val="0"/>
        <w:tabs>
          <w:tab w:val="left" w:pos="360"/>
          <w:tab w:val="left" w:pos="540"/>
        </w:tabs>
        <w:spacing w:after="160"/>
        <w:rPr>
          <w:rFonts w:ascii="Sylfaen" w:hAnsi="Sylfaen" w:cs="Sylfaen"/>
          <w:sz w:val="22"/>
          <w:szCs w:val="22"/>
        </w:rPr>
      </w:pPr>
    </w:p>
    <w:tbl>
      <w:tblPr>
        <w:tblW w:w="0" w:type="auto"/>
        <w:tblLook w:val="00A0" w:firstRow="1" w:lastRow="0" w:firstColumn="1" w:lastColumn="0" w:noHBand="0" w:noVBand="0"/>
      </w:tblPr>
      <w:tblGrid>
        <w:gridCol w:w="4431"/>
        <w:gridCol w:w="4855"/>
      </w:tblGrid>
      <w:tr w:rsidR="00B062E3" w:rsidRPr="004D64E0" w:rsidTr="00086352">
        <w:tc>
          <w:tcPr>
            <w:tcW w:w="4785" w:type="dxa"/>
          </w:tcPr>
          <w:p w:rsidR="00B062E3" w:rsidRPr="004D64E0" w:rsidRDefault="00B062E3" w:rsidP="00086352">
            <w:pPr>
              <w:widowControl w:val="0"/>
              <w:tabs>
                <w:tab w:val="left" w:pos="360"/>
                <w:tab w:val="left" w:pos="540"/>
              </w:tabs>
              <w:spacing w:after="160"/>
              <w:jc w:val="center"/>
              <w:rPr>
                <w:rFonts w:ascii="Sylfaen" w:hAnsi="Sylfaen" w:cs="Sylfaen"/>
                <w:b/>
                <w:bCs/>
                <w:sz w:val="22"/>
                <w:szCs w:val="22"/>
              </w:rPr>
            </w:pPr>
            <w:r w:rsidRPr="004D64E0">
              <w:rPr>
                <w:rFonts w:ascii="Sylfaen" w:hAnsi="Sylfaen"/>
                <w:b/>
                <w:sz w:val="22"/>
                <w:szCs w:val="22"/>
              </w:rPr>
              <w:t>Сдал</w:t>
            </w:r>
          </w:p>
        </w:tc>
        <w:tc>
          <w:tcPr>
            <w:tcW w:w="5223" w:type="dxa"/>
          </w:tcPr>
          <w:p w:rsidR="00B062E3" w:rsidRPr="004D64E0" w:rsidRDefault="00B062E3" w:rsidP="00086352">
            <w:pPr>
              <w:widowControl w:val="0"/>
              <w:tabs>
                <w:tab w:val="left" w:pos="360"/>
                <w:tab w:val="left" w:pos="540"/>
              </w:tabs>
              <w:spacing w:after="160"/>
              <w:jc w:val="center"/>
              <w:rPr>
                <w:rFonts w:ascii="Sylfaen" w:hAnsi="Sylfaen" w:cs="Sylfaen"/>
                <w:b/>
                <w:bCs/>
                <w:sz w:val="22"/>
                <w:szCs w:val="22"/>
              </w:rPr>
            </w:pPr>
            <w:r w:rsidRPr="004D64E0">
              <w:rPr>
                <w:rFonts w:ascii="Sylfaen" w:hAnsi="Sylfaen"/>
                <w:b/>
                <w:sz w:val="22"/>
                <w:szCs w:val="22"/>
              </w:rPr>
              <w:t xml:space="preserve"> Принял</w:t>
            </w:r>
          </w:p>
        </w:tc>
      </w:tr>
    </w:tbl>
    <w:p w:rsidR="00B062E3" w:rsidRPr="004D64E0" w:rsidRDefault="00B062E3" w:rsidP="00B062E3">
      <w:pPr>
        <w:widowControl w:val="0"/>
        <w:tabs>
          <w:tab w:val="left" w:pos="360"/>
          <w:tab w:val="left" w:pos="540"/>
        </w:tabs>
        <w:spacing w:after="160"/>
        <w:jc w:val="right"/>
        <w:rPr>
          <w:rFonts w:ascii="Sylfaen" w:hAnsi="Sylfaen" w:cs="Sylfaen"/>
          <w:sz w:val="22"/>
          <w:szCs w:val="22"/>
        </w:rPr>
      </w:pPr>
      <w:r w:rsidRPr="004D64E0">
        <w:rPr>
          <w:rFonts w:ascii="Sylfaen" w:hAnsi="Sylfaen"/>
          <w:sz w:val="22"/>
          <w:szCs w:val="22"/>
        </w:rPr>
        <w:t>представитель, спроектировавший заявку:</w:t>
      </w:r>
    </w:p>
    <w:p w:rsidR="00B062E3" w:rsidRPr="004D64E0" w:rsidRDefault="00B062E3" w:rsidP="00B062E3">
      <w:pPr>
        <w:widowControl w:val="0"/>
        <w:tabs>
          <w:tab w:val="left" w:pos="360"/>
          <w:tab w:val="left" w:pos="540"/>
        </w:tabs>
        <w:spacing w:after="160"/>
        <w:rPr>
          <w:rFonts w:ascii="Sylfaen" w:hAnsi="Sylfaen"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062E3" w:rsidRPr="004D64E0" w:rsidTr="00086352">
        <w:trPr>
          <w:tblCellSpacing w:w="7" w:type="dxa"/>
          <w:jc w:val="center"/>
        </w:trPr>
        <w:tc>
          <w:tcPr>
            <w:tcW w:w="0" w:type="auto"/>
            <w:vAlign w:val="center"/>
          </w:tcPr>
          <w:p w:rsidR="00B062E3" w:rsidRPr="004D64E0" w:rsidRDefault="00B062E3" w:rsidP="00086352">
            <w:pPr>
              <w:widowControl w:val="0"/>
              <w:jc w:val="center"/>
              <w:rPr>
                <w:rFonts w:ascii="Sylfaen" w:hAnsi="Sylfaen" w:cs="GHEA Grapalat"/>
                <w:color w:val="000000"/>
                <w:sz w:val="22"/>
                <w:szCs w:val="22"/>
              </w:rPr>
            </w:pPr>
            <w:r w:rsidRPr="004D64E0">
              <w:rPr>
                <w:rFonts w:ascii="Sylfaen" w:hAnsi="Sylfaen"/>
                <w:color w:val="000000"/>
                <w:sz w:val="22"/>
                <w:szCs w:val="22"/>
              </w:rPr>
              <w:t xml:space="preserve">___________________________ </w:t>
            </w:r>
          </w:p>
          <w:p w:rsidR="00B062E3" w:rsidRPr="004D64E0" w:rsidRDefault="00B062E3" w:rsidP="00086352">
            <w:pPr>
              <w:widowControl w:val="0"/>
              <w:spacing w:after="160"/>
              <w:jc w:val="center"/>
              <w:rPr>
                <w:rFonts w:ascii="Sylfaen" w:hAnsi="Sylfaen" w:cs="GHEA Grapalat"/>
                <w:color w:val="000000"/>
                <w:sz w:val="22"/>
                <w:szCs w:val="22"/>
                <w:vertAlign w:val="superscript"/>
              </w:rPr>
            </w:pPr>
            <w:r w:rsidRPr="004D64E0">
              <w:rPr>
                <w:rFonts w:ascii="Sylfaen" w:hAnsi="Sylfaen"/>
                <w:color w:val="000000"/>
                <w:sz w:val="22"/>
                <w:szCs w:val="22"/>
                <w:vertAlign w:val="superscript"/>
              </w:rPr>
              <w:t>фамилия, имя</w:t>
            </w:r>
          </w:p>
        </w:tc>
        <w:tc>
          <w:tcPr>
            <w:tcW w:w="0" w:type="auto"/>
            <w:vAlign w:val="center"/>
          </w:tcPr>
          <w:p w:rsidR="00B062E3" w:rsidRPr="004D64E0" w:rsidRDefault="00B062E3" w:rsidP="00086352">
            <w:pPr>
              <w:widowControl w:val="0"/>
              <w:jc w:val="center"/>
              <w:rPr>
                <w:rFonts w:ascii="Sylfaen" w:hAnsi="Sylfaen" w:cs="GHEA Grapalat"/>
                <w:color w:val="000000"/>
                <w:sz w:val="22"/>
                <w:szCs w:val="22"/>
              </w:rPr>
            </w:pPr>
            <w:r w:rsidRPr="004D64E0">
              <w:rPr>
                <w:rFonts w:ascii="Sylfaen" w:hAnsi="Sylfaen"/>
                <w:color w:val="000000"/>
                <w:sz w:val="22"/>
                <w:szCs w:val="22"/>
              </w:rPr>
              <w:t>___________________________</w:t>
            </w:r>
          </w:p>
          <w:p w:rsidR="00B062E3" w:rsidRPr="004D64E0" w:rsidRDefault="00B062E3" w:rsidP="00086352">
            <w:pPr>
              <w:widowControl w:val="0"/>
              <w:spacing w:after="160"/>
              <w:jc w:val="center"/>
              <w:rPr>
                <w:rFonts w:ascii="Sylfaen" w:hAnsi="Sylfaen" w:cs="GHEA Grapalat"/>
                <w:color w:val="000000"/>
                <w:sz w:val="22"/>
                <w:szCs w:val="22"/>
                <w:vertAlign w:val="superscript"/>
              </w:rPr>
            </w:pPr>
            <w:r w:rsidRPr="004D64E0">
              <w:rPr>
                <w:rFonts w:ascii="Sylfaen" w:hAnsi="Sylfaen"/>
                <w:color w:val="000000"/>
                <w:sz w:val="22"/>
                <w:szCs w:val="22"/>
                <w:vertAlign w:val="superscript"/>
              </w:rPr>
              <w:t>фамилия, имя</w:t>
            </w:r>
          </w:p>
        </w:tc>
      </w:tr>
      <w:tr w:rsidR="00B062E3" w:rsidRPr="004D64E0" w:rsidTr="00086352">
        <w:trPr>
          <w:tblCellSpacing w:w="7" w:type="dxa"/>
          <w:jc w:val="center"/>
        </w:trPr>
        <w:tc>
          <w:tcPr>
            <w:tcW w:w="0" w:type="auto"/>
            <w:vAlign w:val="center"/>
          </w:tcPr>
          <w:p w:rsidR="00B062E3" w:rsidRPr="004D64E0" w:rsidRDefault="00B062E3" w:rsidP="00086352">
            <w:pPr>
              <w:widowControl w:val="0"/>
              <w:jc w:val="center"/>
              <w:rPr>
                <w:rFonts w:ascii="Sylfaen" w:hAnsi="Sylfaen" w:cs="GHEA Grapalat"/>
                <w:color w:val="000000"/>
                <w:sz w:val="22"/>
                <w:szCs w:val="22"/>
              </w:rPr>
            </w:pPr>
            <w:r w:rsidRPr="004D64E0">
              <w:rPr>
                <w:rFonts w:ascii="Sylfaen" w:hAnsi="Sylfaen"/>
                <w:color w:val="000000"/>
                <w:sz w:val="22"/>
                <w:szCs w:val="22"/>
              </w:rPr>
              <w:t xml:space="preserve">___________________________ </w:t>
            </w:r>
          </w:p>
          <w:p w:rsidR="00B062E3" w:rsidRPr="004D64E0" w:rsidRDefault="00B062E3" w:rsidP="00086352">
            <w:pPr>
              <w:widowControl w:val="0"/>
              <w:spacing w:after="160"/>
              <w:jc w:val="center"/>
              <w:rPr>
                <w:rFonts w:ascii="Sylfaen" w:hAnsi="Sylfaen" w:cs="GHEA Grapalat"/>
                <w:color w:val="000000"/>
                <w:sz w:val="22"/>
                <w:szCs w:val="22"/>
                <w:vertAlign w:val="superscript"/>
              </w:rPr>
            </w:pPr>
            <w:r w:rsidRPr="004D64E0">
              <w:rPr>
                <w:rFonts w:ascii="Sylfaen" w:hAnsi="Sylfaen"/>
                <w:color w:val="000000"/>
                <w:sz w:val="22"/>
                <w:szCs w:val="22"/>
                <w:vertAlign w:val="superscript"/>
              </w:rPr>
              <w:t>подпись</w:t>
            </w:r>
          </w:p>
        </w:tc>
        <w:tc>
          <w:tcPr>
            <w:tcW w:w="0" w:type="auto"/>
            <w:vAlign w:val="center"/>
          </w:tcPr>
          <w:p w:rsidR="00B062E3" w:rsidRPr="004D64E0" w:rsidRDefault="00B062E3" w:rsidP="00086352">
            <w:pPr>
              <w:widowControl w:val="0"/>
              <w:jc w:val="center"/>
              <w:rPr>
                <w:rFonts w:ascii="Sylfaen" w:hAnsi="Sylfaen" w:cs="GHEA Grapalat"/>
                <w:color w:val="000000"/>
                <w:sz w:val="22"/>
                <w:szCs w:val="22"/>
              </w:rPr>
            </w:pPr>
            <w:r w:rsidRPr="004D64E0">
              <w:rPr>
                <w:rFonts w:ascii="Sylfaen" w:hAnsi="Sylfaen"/>
                <w:color w:val="000000"/>
                <w:sz w:val="22"/>
                <w:szCs w:val="22"/>
              </w:rPr>
              <w:t>___________________________</w:t>
            </w:r>
          </w:p>
          <w:p w:rsidR="00B062E3" w:rsidRPr="004D64E0" w:rsidRDefault="00B062E3" w:rsidP="00086352">
            <w:pPr>
              <w:widowControl w:val="0"/>
              <w:spacing w:after="160"/>
              <w:jc w:val="center"/>
              <w:rPr>
                <w:rFonts w:ascii="Sylfaen" w:hAnsi="Sylfaen" w:cs="GHEA Grapalat"/>
                <w:color w:val="000000"/>
                <w:sz w:val="22"/>
                <w:szCs w:val="22"/>
                <w:vertAlign w:val="superscript"/>
              </w:rPr>
            </w:pPr>
            <w:r w:rsidRPr="004D64E0">
              <w:rPr>
                <w:rFonts w:ascii="Sylfaen" w:hAnsi="Sylfaen"/>
                <w:color w:val="000000"/>
                <w:sz w:val="22"/>
                <w:szCs w:val="22"/>
                <w:vertAlign w:val="superscript"/>
              </w:rPr>
              <w:t>подпись</w:t>
            </w:r>
          </w:p>
        </w:tc>
      </w:tr>
      <w:tr w:rsidR="00B062E3" w:rsidRPr="004D64E0" w:rsidTr="00086352">
        <w:trPr>
          <w:tblCellSpacing w:w="7" w:type="dxa"/>
          <w:jc w:val="center"/>
        </w:trPr>
        <w:tc>
          <w:tcPr>
            <w:tcW w:w="0" w:type="auto"/>
            <w:vAlign w:val="center"/>
          </w:tcPr>
          <w:p w:rsidR="00B062E3" w:rsidRPr="004D64E0" w:rsidRDefault="00B062E3" w:rsidP="00086352">
            <w:pPr>
              <w:widowControl w:val="0"/>
              <w:spacing w:after="160"/>
              <w:rPr>
                <w:rFonts w:ascii="Sylfaen" w:hAnsi="Sylfaen" w:cs="GHEA Grapalat"/>
                <w:color w:val="000000"/>
                <w:sz w:val="22"/>
                <w:szCs w:val="22"/>
              </w:rPr>
            </w:pPr>
            <w:r w:rsidRPr="004D64E0">
              <w:rPr>
                <w:rFonts w:ascii="Sylfaen" w:hAnsi="Sylfaen"/>
                <w:color w:val="000000"/>
                <w:sz w:val="22"/>
                <w:szCs w:val="22"/>
              </w:rPr>
              <w:t xml:space="preserve"> </w:t>
            </w:r>
          </w:p>
        </w:tc>
        <w:tc>
          <w:tcPr>
            <w:tcW w:w="0" w:type="auto"/>
            <w:vAlign w:val="center"/>
          </w:tcPr>
          <w:p w:rsidR="00B062E3" w:rsidRPr="004D64E0" w:rsidRDefault="00B062E3" w:rsidP="00086352">
            <w:pPr>
              <w:widowControl w:val="0"/>
              <w:spacing w:after="160"/>
              <w:rPr>
                <w:rFonts w:ascii="Sylfaen" w:hAnsi="Sylfaen" w:cs="GHEA Grapalat"/>
                <w:color w:val="000000"/>
                <w:sz w:val="22"/>
                <w:szCs w:val="22"/>
              </w:rPr>
            </w:pPr>
          </w:p>
        </w:tc>
      </w:tr>
    </w:tbl>
    <w:p w:rsidR="00B062E3" w:rsidRPr="004D64E0" w:rsidRDefault="00B062E3" w:rsidP="00B062E3">
      <w:pPr>
        <w:widowControl w:val="0"/>
        <w:spacing w:after="160"/>
        <w:ind w:left="-142" w:firstLine="142"/>
        <w:jc w:val="center"/>
        <w:rPr>
          <w:rFonts w:ascii="Sylfaen" w:hAnsi="Sylfaen" w:cs="Sylfaen"/>
          <w:b/>
          <w:sz w:val="22"/>
          <w:szCs w:val="22"/>
        </w:rPr>
      </w:pPr>
    </w:p>
    <w:p w:rsidR="00B062E3" w:rsidRPr="004D64E0" w:rsidRDefault="00B062E3" w:rsidP="00B062E3">
      <w:pPr>
        <w:pStyle w:val="norm"/>
        <w:widowControl w:val="0"/>
        <w:spacing w:after="160" w:line="240" w:lineRule="auto"/>
        <w:ind w:firstLine="284"/>
        <w:jc w:val="center"/>
        <w:rPr>
          <w:rFonts w:ascii="Sylfaen" w:hAnsi="Sylfaen"/>
          <w:b/>
          <w:szCs w:val="22"/>
        </w:rPr>
      </w:pPr>
    </w:p>
    <w:p w:rsidR="00B062E3" w:rsidRPr="004D64E0" w:rsidRDefault="00B062E3" w:rsidP="00B062E3">
      <w:pPr>
        <w:widowControl w:val="0"/>
        <w:spacing w:after="160"/>
        <w:ind w:left="-142" w:firstLine="142"/>
        <w:jc w:val="center"/>
        <w:rPr>
          <w:rFonts w:ascii="Sylfaen" w:hAnsi="Sylfaen"/>
          <w:i/>
          <w:sz w:val="22"/>
          <w:szCs w:val="22"/>
          <w:lang w:val="en-US"/>
        </w:rPr>
      </w:pPr>
    </w:p>
    <w:p w:rsidR="00B062E3" w:rsidRPr="004D64E0" w:rsidRDefault="00B062E3" w:rsidP="00B062E3">
      <w:pPr>
        <w:widowControl w:val="0"/>
        <w:spacing w:after="160"/>
        <w:ind w:left="-142" w:firstLine="142"/>
        <w:jc w:val="center"/>
        <w:rPr>
          <w:rFonts w:ascii="Sylfaen" w:hAnsi="Sylfaen"/>
          <w:i/>
          <w:sz w:val="22"/>
          <w:szCs w:val="22"/>
          <w:lang w:val="en-US"/>
        </w:rPr>
      </w:pPr>
    </w:p>
    <w:p w:rsidR="004D53C7" w:rsidRDefault="004D53C7"/>
    <w:sectPr w:rsidR="004D53C7" w:rsidSect="00592807">
      <w:footnotePr>
        <w:pos w:val="beneathText"/>
      </w:footnotePr>
      <w:pgSz w:w="11906" w:h="16838" w:code="9"/>
      <w:pgMar w:top="284"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5B2" w:rsidRDefault="001B15B2" w:rsidP="00B062E3">
      <w:r>
        <w:separator/>
      </w:r>
    </w:p>
  </w:endnote>
  <w:endnote w:type="continuationSeparator" w:id="0">
    <w:p w:rsidR="001B15B2" w:rsidRDefault="001B15B2" w:rsidP="00B06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950196"/>
      <w:docPartObj>
        <w:docPartGallery w:val="Page Numbers (Bottom of Page)"/>
        <w:docPartUnique/>
      </w:docPartObj>
    </w:sdtPr>
    <w:sdtEndPr>
      <w:rPr>
        <w:rFonts w:ascii="GHEA Grapalat" w:hAnsi="GHEA Grapalat"/>
        <w:sz w:val="24"/>
        <w:szCs w:val="24"/>
      </w:rPr>
    </w:sdtEndPr>
    <w:sdtContent>
      <w:p w:rsidR="00710D52" w:rsidRPr="00305BEC" w:rsidRDefault="00710D52">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20FB5">
          <w:rPr>
            <w:rFonts w:ascii="GHEA Grapalat" w:hAnsi="GHEA Grapalat"/>
            <w:noProof/>
            <w:sz w:val="24"/>
            <w:szCs w:val="24"/>
          </w:rPr>
          <w:t>72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5B2" w:rsidRDefault="001B15B2" w:rsidP="00B062E3">
      <w:r>
        <w:separator/>
      </w:r>
    </w:p>
  </w:footnote>
  <w:footnote w:type="continuationSeparator" w:id="0">
    <w:p w:rsidR="001B15B2" w:rsidRDefault="001B15B2" w:rsidP="00B062E3">
      <w:r>
        <w:continuationSeparator/>
      </w:r>
    </w:p>
  </w:footnote>
  <w:footnote w:id="1">
    <w:p w:rsidR="00710D52" w:rsidRPr="00824D86" w:rsidRDefault="00710D52" w:rsidP="00B062E3">
      <w:pPr>
        <w:pStyle w:val="af2"/>
        <w:jc w:val="both"/>
        <w:rPr>
          <w:rFonts w:asciiTheme="minorHAnsi" w:hAnsiTheme="minorHAnsi"/>
          <w:i/>
          <w:lang w:val="hy-AM"/>
        </w:rPr>
      </w:pPr>
      <w:proofErr w:type="gramStart"/>
      <w:r w:rsidRPr="00824D86">
        <w:rPr>
          <w:rFonts w:ascii="GHEA Grapalat" w:hAnsi="GHEA Grapalat"/>
        </w:rPr>
        <w:t xml:space="preserve">* </w:t>
      </w:r>
      <w:r w:rsidRPr="00824D86">
        <w:rPr>
          <w:rFonts w:ascii="GHEA Grapalat" w:hAnsi="GHEA Grapalat"/>
          <w:i/>
        </w:rPr>
        <w:t>Если закупка осуществляется в форме запроса котировок или закупок у одного лица,</w:t>
      </w:r>
      <w:r w:rsidRPr="00824D86">
        <w:rPr>
          <w:i/>
        </w:rPr>
        <w:t xml:space="preserve"> </w:t>
      </w:r>
      <w:r w:rsidRPr="00824D86">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824D86">
        <w:rPr>
          <w:rFonts w:ascii="GHEA Grapalat" w:hAnsi="GHEA Grapalat"/>
          <w:i/>
        </w:rPr>
        <w:t xml:space="preserve"> у одного лица, обусловленная безотлагательностью", а в коде процедур</w:t>
      </w:r>
      <w:proofErr w:type="gramStart"/>
      <w:r w:rsidRPr="00824D86">
        <w:rPr>
          <w:rFonts w:ascii="GHEA Grapalat" w:hAnsi="GHEA Grapalat"/>
          <w:i/>
        </w:rPr>
        <w:t>ы-</w:t>
      </w:r>
      <w:proofErr w:type="gramEnd"/>
      <w:r w:rsidRPr="00824D86">
        <w:rPr>
          <w:rFonts w:ascii="GHEA Grapalat" w:hAnsi="GHEA Grapalat"/>
          <w:i/>
        </w:rPr>
        <w:t xml:space="preserve"> слово "</w:t>
      </w:r>
      <w:proofErr w:type="spellStart"/>
      <w:r w:rsidRPr="00824D86">
        <w:rPr>
          <w:rFonts w:ascii="GHEA Grapalat" w:hAnsi="GHEA Grapalat"/>
          <w:i/>
        </w:rPr>
        <w:t>BMTsDzB</w:t>
      </w:r>
      <w:proofErr w:type="spellEnd"/>
      <w:r w:rsidRPr="00824D86">
        <w:rPr>
          <w:rFonts w:ascii="GHEA Grapalat" w:hAnsi="GHEA Grapalat"/>
          <w:i/>
        </w:rPr>
        <w:t>", соответственно словами  "</w:t>
      </w:r>
      <w:proofErr w:type="spellStart"/>
      <w:r w:rsidRPr="00824D86">
        <w:rPr>
          <w:rFonts w:ascii="GHEA Grapalat" w:hAnsi="GHEA Grapalat"/>
          <w:i/>
        </w:rPr>
        <w:t>GHTsDzB</w:t>
      </w:r>
      <w:proofErr w:type="spellEnd"/>
      <w:r w:rsidRPr="00824D86">
        <w:rPr>
          <w:rFonts w:ascii="GHEA Grapalat" w:hAnsi="GHEA Grapalat"/>
          <w:i/>
        </w:rPr>
        <w:t>" и "</w:t>
      </w:r>
      <w:proofErr w:type="spellStart"/>
      <w:r w:rsidRPr="00824D86">
        <w:rPr>
          <w:rFonts w:ascii="GHEA Grapalat" w:hAnsi="GHEA Grapalat"/>
          <w:i/>
        </w:rPr>
        <w:t>HMATsDzB</w:t>
      </w:r>
      <w:proofErr w:type="spellEnd"/>
      <w:r w:rsidRPr="00824D86">
        <w:rPr>
          <w:rFonts w:ascii="GHEA Grapalat" w:hAnsi="GHEA Grapalat"/>
          <w:i/>
        </w:rPr>
        <w:t>"</w:t>
      </w:r>
      <w:r w:rsidRPr="00824D86">
        <w:rPr>
          <w:rFonts w:ascii="GHEA Grapalat" w:hAnsi="GHEA Grapalat"/>
          <w:i/>
          <w:lang w:val="hy-AM"/>
        </w:rPr>
        <w:t>.</w:t>
      </w:r>
    </w:p>
  </w:footnote>
  <w:footnote w:id="2">
    <w:p w:rsidR="00710D52" w:rsidRPr="00824D86" w:rsidRDefault="00710D52" w:rsidP="00B062E3">
      <w:pPr>
        <w:pStyle w:val="af2"/>
        <w:widowControl w:val="0"/>
        <w:jc w:val="both"/>
        <w:rPr>
          <w:rFonts w:ascii="GHEA Grapalat" w:hAnsi="GHEA Grapalat"/>
          <w:i/>
          <w:lang w:val="af-ZA"/>
        </w:rPr>
      </w:pPr>
      <w:r w:rsidRPr="00824D86">
        <w:rPr>
          <w:rStyle w:val="af6"/>
          <w:rFonts w:ascii="GHEA Grapalat" w:hAnsi="GHEA Grapalat"/>
        </w:rPr>
        <w:footnoteRef/>
      </w:r>
      <w:r w:rsidRPr="00824D86">
        <w:rPr>
          <w:rFonts w:ascii="GHEA Grapalat" w:hAnsi="GHEA Grapalat"/>
        </w:rPr>
        <w:t xml:space="preserve"> </w:t>
      </w:r>
      <w:r w:rsidRPr="00824D86">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710D52" w:rsidRPr="00617E69" w:rsidRDefault="00710D52" w:rsidP="00B062E3">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710D52" w:rsidRPr="00CD6B60" w:rsidRDefault="00710D52" w:rsidP="00B062E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позднее</w:t>
      </w:r>
      <w:proofErr w:type="gramEnd"/>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CD6B60">
        <w:rPr>
          <w:rFonts w:ascii="GHEA Grapalat" w:hAnsi="GHEA Grapalat"/>
          <w:i/>
          <w:sz w:val="20"/>
          <w:szCs w:val="20"/>
        </w:rPr>
        <w:t>."</w:t>
      </w:r>
      <w:proofErr w:type="gramEnd"/>
    </w:p>
    <w:p w:rsidR="00710D52" w:rsidRPr="001115E9" w:rsidRDefault="00710D52" w:rsidP="00B062E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10D52" w:rsidRPr="00CD6B60" w:rsidRDefault="00710D52" w:rsidP="00B062E3">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w:t>
      </w:r>
      <w:proofErr w:type="gramStart"/>
      <w:r w:rsidRPr="00BD2C67">
        <w:rPr>
          <w:rFonts w:ascii="GHEA Grapalat" w:hAnsi="GHEA Grapalat"/>
          <w:i/>
          <w:sz w:val="20"/>
          <w:szCs w:val="20"/>
        </w:rPr>
        <w:t xml:space="preserve"> П</w:t>
      </w:r>
      <w:proofErr w:type="gramEnd"/>
      <w:r w:rsidRPr="00BD2C67">
        <w:rPr>
          <w:rFonts w:ascii="GHEA Grapalat" w:hAnsi="GHEA Grapalat"/>
          <w:i/>
          <w:sz w:val="20"/>
          <w:szCs w:val="20"/>
        </w:rPr>
        <w:t>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rsidR="00710D52" w:rsidRDefault="00710D52" w:rsidP="00B062E3">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710D52" w:rsidRDefault="00710D52" w:rsidP="00B062E3">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25</w:t>
      </w:r>
      <w:r w:rsidRPr="00BC07EB">
        <w:rPr>
          <w:rFonts w:ascii="GHEA Grapalat" w:hAnsi="GHEA Grapalat"/>
          <w:i/>
          <w:sz w:val="20"/>
          <w:szCs w:val="20"/>
        </w:rPr>
        <w:t xml:space="preserve"> млн. </w:t>
      </w:r>
      <w:proofErr w:type="spellStart"/>
      <w:r w:rsidRPr="00BC07EB">
        <w:rPr>
          <w:rFonts w:ascii="GHEA Grapalat" w:hAnsi="GHEA Grapalat"/>
          <w:i/>
          <w:sz w:val="20"/>
          <w:szCs w:val="20"/>
        </w:rPr>
        <w:t>драмов</w:t>
      </w:r>
      <w:proofErr w:type="spellEnd"/>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710D52" w:rsidRPr="009E2596" w:rsidRDefault="00710D52" w:rsidP="00B062E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25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5">
    <w:p w:rsidR="00710D52" w:rsidRPr="00D3436F" w:rsidRDefault="00710D52" w:rsidP="00B062E3">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710D52" w:rsidRPr="000811C1" w:rsidRDefault="00710D52" w:rsidP="00B062E3">
      <w:pPr>
        <w:pStyle w:val="af2"/>
        <w:rPr>
          <w:rFonts w:asciiTheme="minorHAnsi" w:hAnsiTheme="minorHAnsi"/>
        </w:rPr>
      </w:pPr>
    </w:p>
  </w:footnote>
  <w:footnote w:id="6">
    <w:p w:rsidR="00710D52" w:rsidRPr="00FE2AA4" w:rsidRDefault="00710D52" w:rsidP="00B062E3">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7">
    <w:p w:rsidR="00710D52" w:rsidRPr="008842CE" w:rsidRDefault="00710D52" w:rsidP="00B062E3">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10D52" w:rsidRPr="000811C1" w:rsidRDefault="00710D52" w:rsidP="00B062E3">
      <w:pPr>
        <w:pStyle w:val="af2"/>
        <w:rPr>
          <w:lang w:val="af-ZA"/>
        </w:rPr>
      </w:pPr>
    </w:p>
  </w:footnote>
  <w:footnote w:id="8">
    <w:p w:rsidR="00710D52" w:rsidRPr="00503411" w:rsidRDefault="00710D52" w:rsidP="00B062E3">
      <w:pPr>
        <w:pStyle w:val="af2"/>
        <w:jc w:val="both"/>
        <w:rPr>
          <w:rFonts w:ascii="GHEA Grapalat" w:hAnsi="GHEA Grapalat"/>
          <w:i/>
        </w:rPr>
      </w:pPr>
      <w:r>
        <w:rPr>
          <w:rStyle w:val="af6"/>
        </w:rPr>
        <w:t>11</w:t>
      </w:r>
      <w:r>
        <w:t xml:space="preserve"> </w:t>
      </w:r>
      <w:r w:rsidRPr="00BF1257">
        <w:rPr>
          <w:rFonts w:ascii="GHEA Grapalat" w:hAnsi="GHEA Grapalat"/>
          <w:i/>
        </w:rPr>
        <w:t>Если</w:t>
      </w:r>
    </w:p>
    <w:p w:rsidR="00710D52" w:rsidRPr="001D0DD7" w:rsidRDefault="00710D52" w:rsidP="00B062E3">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710D52" w:rsidRPr="00503411" w:rsidRDefault="00710D52" w:rsidP="00B062E3">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w:t>
      </w:r>
      <w:proofErr w:type="gramStart"/>
      <w:r w:rsidRPr="001D0DD7">
        <w:rPr>
          <w:rFonts w:ascii="GHEA Grapalat" w:hAnsi="GHEA Grapalat"/>
          <w:i/>
        </w:rPr>
        <w:t>устанавливается следующее условие</w:t>
      </w:r>
      <w:proofErr w:type="gramEnd"/>
      <w:r w:rsidRPr="001D0DD7">
        <w:rPr>
          <w:rFonts w:ascii="GHEA Grapalat" w:hAnsi="GHEA Grapalat"/>
          <w:i/>
        </w:rPr>
        <w:t xml:space="preserve">: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710D52" w:rsidRPr="00CD2651" w:rsidRDefault="00710D52" w:rsidP="00B062E3">
      <w:pPr>
        <w:pStyle w:val="af2"/>
      </w:pPr>
    </w:p>
  </w:footnote>
  <w:footnote w:id="9">
    <w:p w:rsidR="00710D52" w:rsidRPr="00511966" w:rsidRDefault="00710D52" w:rsidP="00B062E3">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w:t>
      </w:r>
      <w:proofErr w:type="gramStart"/>
      <w:r w:rsidRPr="00C67FAB">
        <w:rPr>
          <w:rFonts w:ascii="GHEA Grapalat" w:hAnsi="GHEA Grapalat"/>
          <w:i/>
        </w:rPr>
        <w:t>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w:t>
      </w:r>
      <w:proofErr w:type="spellStart"/>
      <w:r w:rsidRPr="00C67FAB">
        <w:rPr>
          <w:rFonts w:ascii="GHEA Grapalat" w:hAnsi="GHEA Grapalat"/>
          <w:i/>
        </w:rPr>
        <w:t>драмов</w:t>
      </w:r>
      <w:proofErr w:type="spellEnd"/>
      <w:r w:rsidRPr="00C67FAB">
        <w:rPr>
          <w:rFonts w:ascii="GHEA Grapalat" w:hAnsi="GHEA Grapalat"/>
          <w:i/>
        </w:rPr>
        <w:t xml:space="preserve">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roofErr w:type="gramEnd"/>
    </w:p>
  </w:footnote>
  <w:footnote w:id="10">
    <w:p w:rsidR="00710D52" w:rsidRPr="00B15560" w:rsidRDefault="00710D52" w:rsidP="00B062E3">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710D52" w:rsidRPr="000811C1" w:rsidRDefault="00710D52" w:rsidP="00B062E3">
      <w:pPr>
        <w:pStyle w:val="af2"/>
        <w:rPr>
          <w:rFonts w:ascii="Sylfaen" w:hAnsi="Sylfaen"/>
          <w:sz w:val="18"/>
          <w:szCs w:val="18"/>
        </w:rPr>
      </w:pPr>
    </w:p>
  </w:footnote>
  <w:footnote w:id="11">
    <w:p w:rsidR="00710D52" w:rsidRPr="00A31673" w:rsidRDefault="00710D52" w:rsidP="00B062E3">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710D52" w:rsidRPr="005D119D" w:rsidRDefault="00710D52" w:rsidP="00B062E3">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710D52" w:rsidRDefault="00710D52" w:rsidP="00B062E3">
      <w:pPr>
        <w:jc w:val="both"/>
      </w:pPr>
    </w:p>
    <w:p w:rsidR="00710D52" w:rsidRPr="00503980" w:rsidRDefault="00710D52" w:rsidP="00B062E3">
      <w:pPr>
        <w:jc w:val="both"/>
        <w:rPr>
          <w:rFonts w:ascii="GHEA Grapalat" w:hAnsi="GHEA Grapalat"/>
          <w:i/>
          <w:sz w:val="20"/>
          <w:szCs w:val="20"/>
        </w:rPr>
      </w:pPr>
      <w:r w:rsidRPr="00503980">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503980">
        <w:rPr>
          <w:rFonts w:ascii="GHEA Grapalat" w:hAnsi="GHEA Grapalat"/>
          <w:i/>
          <w:sz w:val="20"/>
          <w:szCs w:val="20"/>
        </w:rPr>
        <w:t>закона</w:t>
      </w:r>
      <w:proofErr w:type="gramStart"/>
      <w:r w:rsidRPr="00503980">
        <w:rPr>
          <w:rFonts w:ascii="GHEA Grapalat" w:hAnsi="GHEA Grapalat"/>
          <w:i/>
          <w:sz w:val="20"/>
          <w:szCs w:val="20"/>
        </w:rPr>
        <w:t>"О</w:t>
      </w:r>
      <w:proofErr w:type="spellEnd"/>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10D52" w:rsidRPr="00503980" w:rsidRDefault="00710D52" w:rsidP="00B062E3">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710D52" w:rsidRPr="00503980" w:rsidRDefault="00710D52" w:rsidP="00B062E3">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710D52" w:rsidRDefault="00710D52" w:rsidP="00B062E3">
      <w:pPr>
        <w:pStyle w:val="af2"/>
        <w:rPr>
          <w:rFonts w:asciiTheme="minorHAnsi" w:hAnsiTheme="minorHAnsi"/>
          <w:lang w:val="af-ZA"/>
        </w:rPr>
      </w:pPr>
    </w:p>
  </w:footnote>
  <w:footnote w:id="13">
    <w:p w:rsidR="00710D52" w:rsidRPr="00D3436F" w:rsidRDefault="00710D52" w:rsidP="00B062E3">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710D52" w:rsidRPr="00D3436F" w:rsidRDefault="00710D52" w:rsidP="00B062E3">
      <w:pPr>
        <w:pStyle w:val="af2"/>
        <w:rPr>
          <w:lang w:val="es-ES"/>
        </w:rPr>
      </w:pPr>
    </w:p>
  </w:footnote>
  <w:footnote w:id="14">
    <w:p w:rsidR="00710D52" w:rsidRPr="008842CE" w:rsidRDefault="00710D52" w:rsidP="00B062E3">
      <w:pPr>
        <w:pStyle w:val="af2"/>
        <w:jc w:val="both"/>
      </w:pPr>
    </w:p>
  </w:footnote>
  <w:footnote w:id="15">
    <w:p w:rsidR="00710D52" w:rsidRPr="008842CE" w:rsidRDefault="00710D52" w:rsidP="00B062E3">
      <w:pPr>
        <w:pStyle w:val="af2"/>
        <w:jc w:val="both"/>
      </w:pPr>
    </w:p>
  </w:footnote>
  <w:footnote w:id="16">
    <w:p w:rsidR="00710D52" w:rsidRPr="002A7C6E" w:rsidRDefault="00710D52" w:rsidP="00B062E3">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710D52" w:rsidRPr="00EA7C34" w:rsidRDefault="00710D52" w:rsidP="00B062E3">
      <w:pPr>
        <w:pStyle w:val="af2"/>
        <w:jc w:val="both"/>
        <w:rPr>
          <w:rFonts w:ascii="Sylfaen" w:hAnsi="Sylfaen"/>
        </w:rPr>
      </w:pPr>
    </w:p>
  </w:footnote>
  <w:footnote w:id="17">
    <w:p w:rsidR="00710D52" w:rsidRPr="006F5F33" w:rsidRDefault="00710D52" w:rsidP="00B062E3">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rsidR="00710D52" w:rsidRPr="00EB336B" w:rsidRDefault="00710D52" w:rsidP="00B062E3">
      <w:pPr>
        <w:pStyle w:val="af2"/>
        <w:widowControl w:val="0"/>
        <w:jc w:val="both"/>
        <w:rPr>
          <w:rFonts w:ascii="GHEA Grapalat" w:hAnsi="GHEA Grapalat"/>
          <w:sz w:val="18"/>
          <w:szCs w:val="18"/>
          <w:lang w:val="hy-AM"/>
        </w:rPr>
      </w:pPr>
      <w:r w:rsidRPr="009B7BE7">
        <w:rPr>
          <w:rFonts w:asciiTheme="minorHAnsi" w:hAnsiTheme="minorHAnsi"/>
          <w:vertAlign w:val="superscript"/>
        </w:rPr>
        <w:t>18.1</w:t>
      </w:r>
      <w:proofErr w:type="gramStart"/>
      <w:r>
        <w:rPr>
          <w:rFonts w:asciiTheme="minorHAnsi" w:hAnsiTheme="minorHAnsi"/>
          <w:vertAlign w:val="superscript"/>
        </w:rPr>
        <w:t xml:space="preserve"> </w:t>
      </w:r>
      <w:r w:rsidRPr="00421AF9">
        <w:rPr>
          <w:rFonts w:ascii="GHEA Grapalat" w:hAnsi="GHEA Grapalat"/>
          <w:sz w:val="18"/>
          <w:szCs w:val="18"/>
          <w:lang w:val="hy-AM"/>
        </w:rPr>
        <w:t>В</w:t>
      </w:r>
      <w:proofErr w:type="gramEnd"/>
      <w:r w:rsidRPr="00421AF9">
        <w:rPr>
          <w:rFonts w:ascii="GHEA Grapalat" w:hAnsi="GHEA Grapalat"/>
          <w:sz w:val="18"/>
          <w:szCs w:val="18"/>
          <w:lang w:val="hy-AM"/>
        </w:rPr>
        <w:t xml:space="preserve">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710D52" w:rsidRDefault="00710D52" w:rsidP="00B062E3">
      <w:pPr>
        <w:pStyle w:val="af2"/>
        <w:rPr>
          <w:rFonts w:asciiTheme="minorHAnsi" w:hAnsiTheme="minorHAnsi"/>
        </w:rPr>
      </w:pPr>
    </w:p>
    <w:p w:rsidR="00710D52" w:rsidRPr="008F6EF8" w:rsidRDefault="00710D52" w:rsidP="00B062E3">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710D52" w:rsidRPr="00576D9C" w:rsidRDefault="00710D52" w:rsidP="00B062E3">
      <w:pPr>
        <w:pStyle w:val="af2"/>
        <w:rPr>
          <w:rFonts w:asciiTheme="minorHAnsi" w:hAnsiTheme="minorHAnsi"/>
        </w:rPr>
      </w:pPr>
    </w:p>
  </w:footnote>
  <w:footnote w:id="19">
    <w:p w:rsidR="00710D52" w:rsidRPr="00892F7F" w:rsidRDefault="00710D52" w:rsidP="00B062E3">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710D52" w:rsidRPr="00552088" w:rsidRDefault="00710D52" w:rsidP="00B062E3">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710D52" w:rsidRPr="006F5F33" w:rsidRDefault="00710D52" w:rsidP="00B062E3">
      <w:pPr>
        <w:pStyle w:val="af2"/>
        <w:jc w:val="both"/>
        <w:rPr>
          <w:rFonts w:ascii="GHEA Grapalat" w:hAnsi="GHEA Grapalat"/>
          <w:lang w:val="hy-AM"/>
        </w:rPr>
      </w:pPr>
      <w:r w:rsidRPr="006F5F33">
        <w:rPr>
          <w:rFonts w:ascii="GHEA Grapalat" w:hAnsi="GHEA Grapalat"/>
          <w:i/>
        </w:rPr>
        <w:t>.</w:t>
      </w:r>
    </w:p>
    <w:p w:rsidR="00710D52" w:rsidRPr="00576D9C" w:rsidRDefault="00710D52" w:rsidP="00B062E3">
      <w:pPr>
        <w:pStyle w:val="af2"/>
        <w:jc w:val="both"/>
        <w:rPr>
          <w:rFonts w:ascii="GHEA Grapalat" w:hAnsi="GHEA Grapalat"/>
          <w:lang w:val="hy-AM"/>
        </w:rPr>
      </w:pPr>
    </w:p>
  </w:footnote>
  <w:footnote w:id="20">
    <w:p w:rsidR="00710D52" w:rsidRPr="006F5F33" w:rsidRDefault="00710D52" w:rsidP="00B062E3">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1">
    <w:p w:rsidR="00710D52" w:rsidRPr="006F5F33" w:rsidRDefault="00710D52" w:rsidP="00B062E3">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710D52" w:rsidRPr="006F5F33" w:rsidRDefault="00710D52" w:rsidP="00B062E3">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3">
    <w:p w:rsidR="00710D52" w:rsidRPr="006F5F33" w:rsidRDefault="00710D52" w:rsidP="00B062E3">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710D52" w:rsidRPr="009E00B3" w:rsidRDefault="00710D52" w:rsidP="00B062E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710D52" w:rsidRPr="00A47171" w:rsidRDefault="00710D52" w:rsidP="00B062E3">
      <w:pPr>
        <w:pStyle w:val="af2"/>
        <w:jc w:val="both"/>
        <w:rPr>
          <w:rFonts w:ascii="GHEA Grapalat" w:hAnsi="GHEA Grapalat"/>
          <w:i/>
          <w:lang w:eastAsia="en-US"/>
        </w:rPr>
      </w:pPr>
      <w:r w:rsidRPr="009E00B3">
        <w:rPr>
          <w:rFonts w:ascii="GHEA Grapalat" w:hAnsi="GHEA Grapalat"/>
          <w:i/>
          <w:lang w:eastAsia="en-US"/>
        </w:rPr>
        <w:tab/>
      </w:r>
    </w:p>
  </w:footnote>
  <w:footnote w:id="24">
    <w:p w:rsidR="00710D52" w:rsidRPr="00E40AC8" w:rsidRDefault="00710D52" w:rsidP="00B062E3">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5">
    <w:p w:rsidR="00710D52" w:rsidRPr="00E40AC8" w:rsidRDefault="00710D52" w:rsidP="00B062E3">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 xml:space="preserve">исчисление срока осуществляется со дня </w:t>
      </w:r>
      <w:proofErr w:type="gramStart"/>
      <w:r w:rsidRPr="00AD29CE">
        <w:rPr>
          <w:rFonts w:ascii="GHEA Grapalat" w:hAnsi="GHEA Grapalat"/>
          <w:i/>
        </w:rPr>
        <w:t>вступления</w:t>
      </w:r>
      <w:proofErr w:type="gramEnd"/>
      <w:r w:rsidRPr="00AD29CE">
        <w:rPr>
          <w:rFonts w:ascii="GHEA Grapalat" w:hAnsi="GHEA Grapalat"/>
          <w:i/>
        </w:rPr>
        <w:t xml:space="preserve">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26">
    <w:p w:rsidR="00710D52" w:rsidRPr="00E84CB9" w:rsidRDefault="00710D52" w:rsidP="00B062E3">
      <w:pPr>
        <w:widowControl w:val="0"/>
        <w:spacing w:after="160" w:line="360" w:lineRule="auto"/>
        <w:jc w:val="both"/>
        <w:rPr>
          <w:rFonts w:ascii="GHEA Grapalat" w:hAnsi="GHEA Grapalat" w:cs="Sylfaen"/>
          <w:i/>
          <w:sz w:val="18"/>
          <w:szCs w:val="18"/>
        </w:rPr>
      </w:pPr>
      <w:r w:rsidRPr="00E84CB9">
        <w:rPr>
          <w:rStyle w:val="af6"/>
          <w:sz w:val="18"/>
          <w:szCs w:val="18"/>
        </w:rPr>
        <w:t>*</w:t>
      </w:r>
      <w:r w:rsidRPr="00E84CB9">
        <w:rPr>
          <w:sz w:val="18"/>
          <w:szCs w:val="18"/>
        </w:rPr>
        <w:t xml:space="preserve"> </w:t>
      </w:r>
      <w:r w:rsidRPr="00E84CB9">
        <w:rPr>
          <w:rFonts w:ascii="GHEA Grapalat" w:hAnsi="GHEA Grapalat"/>
          <w:i/>
          <w:sz w:val="18"/>
          <w:szCs w:val="18"/>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E84CB9">
        <w:rPr>
          <w:rFonts w:ascii="GHEA Grapalat" w:hAnsi="GHEA Grapalat"/>
          <w:i/>
          <w:sz w:val="18"/>
          <w:szCs w:val="18"/>
        </w:rPr>
        <w:t>предусмотрения</w:t>
      </w:r>
      <w:proofErr w:type="spellEnd"/>
      <w:r w:rsidRPr="00E84CB9">
        <w:rPr>
          <w:rFonts w:ascii="GHEA Grapalat" w:hAnsi="GHEA Grapalat"/>
          <w:i/>
          <w:sz w:val="18"/>
          <w:szCs w:val="18"/>
        </w:rPr>
        <w:t xml:space="preserve"> финансовых средств, в качестве его неотъемлемой части.</w:t>
      </w:r>
    </w:p>
    <w:p w:rsidR="00710D52" w:rsidRPr="00E84CB9" w:rsidRDefault="00710D52" w:rsidP="00B062E3">
      <w:pPr>
        <w:pStyle w:val="af2"/>
        <w:jc w:val="both"/>
        <w:rPr>
          <w:sz w:val="18"/>
          <w:szCs w:val="18"/>
        </w:rPr>
      </w:pPr>
    </w:p>
  </w:footnote>
  <w:footnote w:id="27">
    <w:p w:rsidR="00710D52" w:rsidRPr="00E84CB9" w:rsidRDefault="00710D52" w:rsidP="00B062E3">
      <w:pPr>
        <w:pStyle w:val="af2"/>
        <w:jc w:val="both"/>
        <w:rPr>
          <w:sz w:val="18"/>
          <w:szCs w:val="18"/>
        </w:rPr>
      </w:pPr>
      <w:r w:rsidRPr="00E84CB9">
        <w:rPr>
          <w:rStyle w:val="af6"/>
          <w:sz w:val="18"/>
          <w:szCs w:val="18"/>
        </w:rPr>
        <w:t>**</w:t>
      </w:r>
      <w:r w:rsidRPr="00E84CB9">
        <w:rPr>
          <w:sz w:val="18"/>
          <w:szCs w:val="18"/>
        </w:rPr>
        <w:t xml:space="preserve"> </w:t>
      </w:r>
      <w:r w:rsidRPr="00E84CB9">
        <w:rPr>
          <w:rFonts w:ascii="GHEA Grapalat" w:hAnsi="GHEA Grapalat"/>
          <w:i/>
          <w:sz w:val="18"/>
          <w:szCs w:val="18"/>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25F7FF0"/>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4"/>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16"/>
  </w:num>
  <w:num w:numId="24">
    <w:abstractNumId w:val="10"/>
  </w:num>
  <w:num w:numId="25">
    <w:abstractNumId w:val="3"/>
  </w:num>
  <w:num w:numId="26">
    <w:abstractNumId w:val="2"/>
  </w:num>
  <w:num w:numId="27">
    <w:abstractNumId w:val="0"/>
  </w:num>
  <w:num w:numId="28">
    <w:abstractNumId w:val="8"/>
  </w:num>
  <w:num w:numId="29">
    <w:abstractNumId w:val="23"/>
  </w:num>
  <w:num w:numId="30">
    <w:abstractNumId w:val="20"/>
  </w:num>
  <w:num w:numId="31">
    <w:abstractNumId w:val="21"/>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CF5"/>
    <w:rsid w:val="00006665"/>
    <w:rsid w:val="00015AAA"/>
    <w:rsid w:val="000164DF"/>
    <w:rsid w:val="000728AD"/>
    <w:rsid w:val="00080C43"/>
    <w:rsid w:val="00086352"/>
    <w:rsid w:val="000A77BE"/>
    <w:rsid w:val="000A7CA7"/>
    <w:rsid w:val="000C56C6"/>
    <w:rsid w:val="000D1B3C"/>
    <w:rsid w:val="000D3C3A"/>
    <w:rsid w:val="000D5E6C"/>
    <w:rsid w:val="000E3107"/>
    <w:rsid w:val="001000EF"/>
    <w:rsid w:val="00102EDF"/>
    <w:rsid w:val="00115DB5"/>
    <w:rsid w:val="0012302D"/>
    <w:rsid w:val="00145D34"/>
    <w:rsid w:val="0017794E"/>
    <w:rsid w:val="00181727"/>
    <w:rsid w:val="00183D1B"/>
    <w:rsid w:val="001B15B2"/>
    <w:rsid w:val="001D0B8F"/>
    <w:rsid w:val="001F4475"/>
    <w:rsid w:val="00200E1D"/>
    <w:rsid w:val="00217E30"/>
    <w:rsid w:val="00224176"/>
    <w:rsid w:val="00266404"/>
    <w:rsid w:val="002F6831"/>
    <w:rsid w:val="00301596"/>
    <w:rsid w:val="00305A5D"/>
    <w:rsid w:val="003D2592"/>
    <w:rsid w:val="003F08DD"/>
    <w:rsid w:val="00412356"/>
    <w:rsid w:val="00416EF2"/>
    <w:rsid w:val="004237F5"/>
    <w:rsid w:val="004240E5"/>
    <w:rsid w:val="0047389C"/>
    <w:rsid w:val="004A2C74"/>
    <w:rsid w:val="004B3075"/>
    <w:rsid w:val="004D53C7"/>
    <w:rsid w:val="004E0585"/>
    <w:rsid w:val="00505F98"/>
    <w:rsid w:val="005111D4"/>
    <w:rsid w:val="00513C78"/>
    <w:rsid w:val="00514339"/>
    <w:rsid w:val="00517712"/>
    <w:rsid w:val="00536D15"/>
    <w:rsid w:val="005417BD"/>
    <w:rsid w:val="00544416"/>
    <w:rsid w:val="00564217"/>
    <w:rsid w:val="00592807"/>
    <w:rsid w:val="00594958"/>
    <w:rsid w:val="005B2D01"/>
    <w:rsid w:val="005C3CFB"/>
    <w:rsid w:val="005E32BC"/>
    <w:rsid w:val="005F6830"/>
    <w:rsid w:val="00602D91"/>
    <w:rsid w:val="006137D5"/>
    <w:rsid w:val="00623AC3"/>
    <w:rsid w:val="00626D60"/>
    <w:rsid w:val="00670612"/>
    <w:rsid w:val="00670F1B"/>
    <w:rsid w:val="00680182"/>
    <w:rsid w:val="00687E7B"/>
    <w:rsid w:val="006B56FA"/>
    <w:rsid w:val="006F56FF"/>
    <w:rsid w:val="00710D52"/>
    <w:rsid w:val="007356FD"/>
    <w:rsid w:val="00786B10"/>
    <w:rsid w:val="007B0E1C"/>
    <w:rsid w:val="007D0706"/>
    <w:rsid w:val="007D3652"/>
    <w:rsid w:val="00802CF5"/>
    <w:rsid w:val="00806692"/>
    <w:rsid w:val="008106B5"/>
    <w:rsid w:val="00824D86"/>
    <w:rsid w:val="008366F6"/>
    <w:rsid w:val="00840F67"/>
    <w:rsid w:val="0085690B"/>
    <w:rsid w:val="00874200"/>
    <w:rsid w:val="009028A4"/>
    <w:rsid w:val="00903174"/>
    <w:rsid w:val="00907A72"/>
    <w:rsid w:val="00916235"/>
    <w:rsid w:val="009201F2"/>
    <w:rsid w:val="009328E8"/>
    <w:rsid w:val="00937C52"/>
    <w:rsid w:val="009630B2"/>
    <w:rsid w:val="0097208B"/>
    <w:rsid w:val="00985D4C"/>
    <w:rsid w:val="00986AD6"/>
    <w:rsid w:val="009A5077"/>
    <w:rsid w:val="00A05871"/>
    <w:rsid w:val="00A12E92"/>
    <w:rsid w:val="00A23547"/>
    <w:rsid w:val="00A26D84"/>
    <w:rsid w:val="00A46912"/>
    <w:rsid w:val="00A620BC"/>
    <w:rsid w:val="00A705D8"/>
    <w:rsid w:val="00A73468"/>
    <w:rsid w:val="00A77BFD"/>
    <w:rsid w:val="00A85765"/>
    <w:rsid w:val="00AD0BB7"/>
    <w:rsid w:val="00AD2D45"/>
    <w:rsid w:val="00AD2DB3"/>
    <w:rsid w:val="00AE46D9"/>
    <w:rsid w:val="00B062E3"/>
    <w:rsid w:val="00B23624"/>
    <w:rsid w:val="00B30042"/>
    <w:rsid w:val="00B62415"/>
    <w:rsid w:val="00B811DA"/>
    <w:rsid w:val="00B877A0"/>
    <w:rsid w:val="00B91F0E"/>
    <w:rsid w:val="00BA5898"/>
    <w:rsid w:val="00BB6323"/>
    <w:rsid w:val="00BE7608"/>
    <w:rsid w:val="00C352E8"/>
    <w:rsid w:val="00C47491"/>
    <w:rsid w:val="00C57637"/>
    <w:rsid w:val="00C70A24"/>
    <w:rsid w:val="00C7647E"/>
    <w:rsid w:val="00C84A0D"/>
    <w:rsid w:val="00CA2B40"/>
    <w:rsid w:val="00CB3D84"/>
    <w:rsid w:val="00CC0996"/>
    <w:rsid w:val="00CD0EFE"/>
    <w:rsid w:val="00CE5091"/>
    <w:rsid w:val="00D20FB5"/>
    <w:rsid w:val="00D36930"/>
    <w:rsid w:val="00D40C02"/>
    <w:rsid w:val="00D631DC"/>
    <w:rsid w:val="00DB0920"/>
    <w:rsid w:val="00DC08CF"/>
    <w:rsid w:val="00E602C6"/>
    <w:rsid w:val="00E67F96"/>
    <w:rsid w:val="00ED5142"/>
    <w:rsid w:val="00EE070F"/>
    <w:rsid w:val="00F306F3"/>
    <w:rsid w:val="00F51646"/>
    <w:rsid w:val="00F634DC"/>
    <w:rsid w:val="00FA1A08"/>
    <w:rsid w:val="00FA1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2E3"/>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B062E3"/>
    <w:pPr>
      <w:keepNext/>
      <w:jc w:val="center"/>
      <w:outlineLvl w:val="0"/>
    </w:pPr>
    <w:rPr>
      <w:rFonts w:ascii="Arial Armenian" w:hAnsi="Arial Armenian"/>
      <w:sz w:val="28"/>
      <w:szCs w:val="20"/>
    </w:rPr>
  </w:style>
  <w:style w:type="paragraph" w:styleId="2">
    <w:name w:val="heading 2"/>
    <w:basedOn w:val="a"/>
    <w:next w:val="a"/>
    <w:link w:val="20"/>
    <w:qFormat/>
    <w:rsid w:val="00B062E3"/>
    <w:pPr>
      <w:keepNext/>
      <w:jc w:val="both"/>
      <w:outlineLvl w:val="1"/>
    </w:pPr>
    <w:rPr>
      <w:rFonts w:ascii="Arial LatArm" w:hAnsi="Arial LatArm"/>
      <w:b/>
      <w:color w:val="0000FF"/>
      <w:sz w:val="20"/>
      <w:szCs w:val="20"/>
    </w:rPr>
  </w:style>
  <w:style w:type="paragraph" w:styleId="3">
    <w:name w:val="heading 3"/>
    <w:basedOn w:val="a"/>
    <w:next w:val="a"/>
    <w:link w:val="30"/>
    <w:qFormat/>
    <w:rsid w:val="00B062E3"/>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B062E3"/>
    <w:pPr>
      <w:keepNext/>
      <w:outlineLvl w:val="3"/>
    </w:pPr>
    <w:rPr>
      <w:rFonts w:ascii="Arial LatArm" w:hAnsi="Arial LatArm"/>
      <w:i/>
      <w:sz w:val="18"/>
      <w:szCs w:val="20"/>
    </w:rPr>
  </w:style>
  <w:style w:type="paragraph" w:styleId="5">
    <w:name w:val="heading 5"/>
    <w:basedOn w:val="a"/>
    <w:next w:val="a"/>
    <w:link w:val="50"/>
    <w:qFormat/>
    <w:rsid w:val="00B062E3"/>
    <w:pPr>
      <w:keepNext/>
      <w:jc w:val="center"/>
      <w:outlineLvl w:val="4"/>
    </w:pPr>
    <w:rPr>
      <w:rFonts w:ascii="Arial LatArm" w:hAnsi="Arial LatArm"/>
      <w:b/>
      <w:sz w:val="26"/>
      <w:szCs w:val="20"/>
    </w:rPr>
  </w:style>
  <w:style w:type="paragraph" w:styleId="6">
    <w:name w:val="heading 6"/>
    <w:basedOn w:val="a"/>
    <w:next w:val="a"/>
    <w:link w:val="60"/>
    <w:qFormat/>
    <w:rsid w:val="00B062E3"/>
    <w:pPr>
      <w:keepNext/>
      <w:outlineLvl w:val="5"/>
    </w:pPr>
    <w:rPr>
      <w:rFonts w:ascii="Arial LatArm" w:hAnsi="Arial LatArm"/>
      <w:b/>
      <w:color w:val="000000"/>
      <w:sz w:val="22"/>
      <w:szCs w:val="20"/>
    </w:rPr>
  </w:style>
  <w:style w:type="paragraph" w:styleId="7">
    <w:name w:val="heading 7"/>
    <w:basedOn w:val="a"/>
    <w:next w:val="a"/>
    <w:link w:val="70"/>
    <w:qFormat/>
    <w:rsid w:val="00B062E3"/>
    <w:pPr>
      <w:keepNext/>
      <w:ind w:left="-66"/>
      <w:jc w:val="center"/>
      <w:outlineLvl w:val="6"/>
    </w:pPr>
    <w:rPr>
      <w:rFonts w:ascii="Times Armenian" w:hAnsi="Times Armenian"/>
      <w:b/>
      <w:sz w:val="20"/>
      <w:szCs w:val="20"/>
    </w:rPr>
  </w:style>
  <w:style w:type="paragraph" w:styleId="8">
    <w:name w:val="heading 8"/>
    <w:basedOn w:val="a"/>
    <w:next w:val="a"/>
    <w:link w:val="80"/>
    <w:qFormat/>
    <w:rsid w:val="00B062E3"/>
    <w:pPr>
      <w:keepNext/>
      <w:outlineLvl w:val="7"/>
    </w:pPr>
    <w:rPr>
      <w:rFonts w:ascii="Times Armenian" w:hAnsi="Times Armenian"/>
      <w:i/>
      <w:sz w:val="20"/>
      <w:szCs w:val="20"/>
    </w:rPr>
  </w:style>
  <w:style w:type="paragraph" w:styleId="9">
    <w:name w:val="heading 9"/>
    <w:basedOn w:val="a"/>
    <w:next w:val="a"/>
    <w:link w:val="90"/>
    <w:qFormat/>
    <w:rsid w:val="00B062E3"/>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62E3"/>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B062E3"/>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B062E3"/>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B062E3"/>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B062E3"/>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B062E3"/>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B062E3"/>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B062E3"/>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B062E3"/>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B062E3"/>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B062E3"/>
    <w:rPr>
      <w:rFonts w:ascii="Arial LatArm" w:eastAsia="Times New Roman" w:hAnsi="Arial LatArm" w:cs="Times New Roman"/>
      <w:i/>
      <w:sz w:val="20"/>
      <w:szCs w:val="20"/>
      <w:lang w:eastAsia="ru-RU" w:bidi="ru-RU"/>
    </w:rPr>
  </w:style>
  <w:style w:type="paragraph" w:styleId="a5">
    <w:name w:val="footer"/>
    <w:basedOn w:val="a"/>
    <w:link w:val="a6"/>
    <w:uiPriority w:val="99"/>
    <w:rsid w:val="00B062E3"/>
    <w:pPr>
      <w:tabs>
        <w:tab w:val="center" w:pos="4320"/>
        <w:tab w:val="right" w:pos="8640"/>
      </w:tabs>
    </w:pPr>
    <w:rPr>
      <w:sz w:val="20"/>
      <w:szCs w:val="20"/>
    </w:rPr>
  </w:style>
  <w:style w:type="character" w:customStyle="1" w:styleId="a6">
    <w:name w:val="Нижний колонтитул Знак"/>
    <w:basedOn w:val="a0"/>
    <w:link w:val="a5"/>
    <w:uiPriority w:val="99"/>
    <w:rsid w:val="00B062E3"/>
    <w:rPr>
      <w:rFonts w:ascii="Times New Roman" w:eastAsia="Times New Roman" w:hAnsi="Times New Roman" w:cs="Times New Roman"/>
      <w:sz w:val="20"/>
      <w:szCs w:val="20"/>
      <w:lang w:eastAsia="ru-RU" w:bidi="ru-RU"/>
    </w:rPr>
  </w:style>
  <w:style w:type="paragraph" w:styleId="31">
    <w:name w:val="Body Text Indent 3"/>
    <w:basedOn w:val="a"/>
    <w:link w:val="32"/>
    <w:rsid w:val="00B062E3"/>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B062E3"/>
    <w:rPr>
      <w:rFonts w:ascii="Times Armenian" w:eastAsia="Times New Roman" w:hAnsi="Times Armenian" w:cs="Times New Roman"/>
      <w:sz w:val="20"/>
      <w:szCs w:val="20"/>
      <w:lang w:eastAsia="ru-RU" w:bidi="ru-RU"/>
    </w:rPr>
  </w:style>
  <w:style w:type="paragraph" w:styleId="21">
    <w:name w:val="Body Text 2"/>
    <w:basedOn w:val="a"/>
    <w:link w:val="22"/>
    <w:rsid w:val="00B062E3"/>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B062E3"/>
    <w:rPr>
      <w:rFonts w:ascii="Arial LatArm" w:eastAsia="Times New Roman" w:hAnsi="Arial LatArm" w:cs="Times New Roman"/>
      <w:sz w:val="20"/>
      <w:szCs w:val="20"/>
      <w:lang w:eastAsia="ru-RU" w:bidi="ru-RU"/>
    </w:rPr>
  </w:style>
  <w:style w:type="paragraph" w:styleId="23">
    <w:name w:val="Body Text Indent 2"/>
    <w:basedOn w:val="a"/>
    <w:link w:val="24"/>
    <w:rsid w:val="00B062E3"/>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B062E3"/>
    <w:rPr>
      <w:rFonts w:ascii="Baltica" w:eastAsia="Times New Roman" w:hAnsi="Baltica" w:cs="Times New Roman"/>
      <w:sz w:val="20"/>
      <w:szCs w:val="20"/>
      <w:lang w:eastAsia="ru-RU" w:bidi="ru-RU"/>
    </w:rPr>
  </w:style>
  <w:style w:type="paragraph" w:customStyle="1" w:styleId="Char">
    <w:name w:val="Char"/>
    <w:basedOn w:val="a"/>
    <w:semiHidden/>
    <w:rsid w:val="00B062E3"/>
    <w:pPr>
      <w:spacing w:after="160" w:line="360" w:lineRule="auto"/>
      <w:ind w:firstLine="709"/>
      <w:jc w:val="both"/>
    </w:pPr>
    <w:rPr>
      <w:rFonts w:ascii="Arial AMU" w:hAnsi="Arial AMU" w:cs="Arial"/>
      <w:sz w:val="22"/>
      <w:szCs w:val="20"/>
    </w:rPr>
  </w:style>
  <w:style w:type="paragraph" w:customStyle="1" w:styleId="Default">
    <w:name w:val="Default"/>
    <w:rsid w:val="00B062E3"/>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B062E3"/>
    <w:rPr>
      <w:rFonts w:ascii="Tahoma" w:hAnsi="Tahoma"/>
      <w:sz w:val="16"/>
      <w:szCs w:val="16"/>
    </w:rPr>
  </w:style>
  <w:style w:type="character" w:customStyle="1" w:styleId="a8">
    <w:name w:val="Текст выноски Знак"/>
    <w:basedOn w:val="a0"/>
    <w:link w:val="a7"/>
    <w:rsid w:val="00B062E3"/>
    <w:rPr>
      <w:rFonts w:ascii="Tahoma" w:eastAsia="Times New Roman" w:hAnsi="Tahoma" w:cs="Times New Roman"/>
      <w:sz w:val="16"/>
      <w:szCs w:val="16"/>
      <w:lang w:eastAsia="ru-RU" w:bidi="ru-RU"/>
    </w:rPr>
  </w:style>
  <w:style w:type="character" w:styleId="a9">
    <w:name w:val="Hyperlink"/>
    <w:rsid w:val="00B062E3"/>
    <w:rPr>
      <w:color w:val="0000FF"/>
      <w:u w:val="single"/>
    </w:rPr>
  </w:style>
  <w:style w:type="character" w:customStyle="1" w:styleId="CharChar1">
    <w:name w:val="Char Char1"/>
    <w:locked/>
    <w:rsid w:val="00B062E3"/>
    <w:rPr>
      <w:rFonts w:ascii="Arial LatArm" w:hAnsi="Arial LatArm"/>
      <w:i/>
      <w:lang w:val="ru-RU" w:eastAsia="ru-RU" w:bidi="ru-RU"/>
    </w:rPr>
  </w:style>
  <w:style w:type="paragraph" w:styleId="aa">
    <w:name w:val="Body Text"/>
    <w:basedOn w:val="a"/>
    <w:link w:val="ab"/>
    <w:rsid w:val="00B062E3"/>
    <w:pPr>
      <w:spacing w:after="120"/>
    </w:pPr>
  </w:style>
  <w:style w:type="character" w:customStyle="1" w:styleId="ab">
    <w:name w:val="Основной текст Знак"/>
    <w:basedOn w:val="a0"/>
    <w:link w:val="aa"/>
    <w:rsid w:val="00B062E3"/>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B062E3"/>
    <w:pPr>
      <w:ind w:left="240" w:hanging="240"/>
    </w:pPr>
  </w:style>
  <w:style w:type="paragraph" w:styleId="ac">
    <w:name w:val="index heading"/>
    <w:basedOn w:val="a"/>
    <w:next w:val="11"/>
    <w:semiHidden/>
    <w:rsid w:val="00B062E3"/>
    <w:rPr>
      <w:sz w:val="20"/>
      <w:szCs w:val="20"/>
    </w:rPr>
  </w:style>
  <w:style w:type="paragraph" w:styleId="ad">
    <w:name w:val="header"/>
    <w:basedOn w:val="a"/>
    <w:link w:val="ae"/>
    <w:rsid w:val="00B062E3"/>
    <w:pPr>
      <w:tabs>
        <w:tab w:val="center" w:pos="4153"/>
        <w:tab w:val="right" w:pos="8306"/>
      </w:tabs>
    </w:pPr>
    <w:rPr>
      <w:sz w:val="20"/>
      <w:szCs w:val="20"/>
    </w:rPr>
  </w:style>
  <w:style w:type="character" w:customStyle="1" w:styleId="ae">
    <w:name w:val="Верхний колонтитул Знак"/>
    <w:basedOn w:val="a0"/>
    <w:link w:val="ad"/>
    <w:rsid w:val="00B062E3"/>
    <w:rPr>
      <w:rFonts w:ascii="Times New Roman" w:eastAsia="Times New Roman" w:hAnsi="Times New Roman" w:cs="Times New Roman"/>
      <w:sz w:val="20"/>
      <w:szCs w:val="20"/>
      <w:lang w:eastAsia="ru-RU" w:bidi="ru-RU"/>
    </w:rPr>
  </w:style>
  <w:style w:type="paragraph" w:styleId="33">
    <w:name w:val="Body Text 3"/>
    <w:basedOn w:val="a"/>
    <w:link w:val="34"/>
    <w:rsid w:val="00B062E3"/>
    <w:pPr>
      <w:jc w:val="both"/>
    </w:pPr>
    <w:rPr>
      <w:rFonts w:ascii="Arial LatArm" w:hAnsi="Arial LatArm"/>
      <w:sz w:val="20"/>
      <w:szCs w:val="20"/>
    </w:rPr>
  </w:style>
  <w:style w:type="character" w:customStyle="1" w:styleId="34">
    <w:name w:val="Основной текст 3 Знак"/>
    <w:basedOn w:val="a0"/>
    <w:link w:val="33"/>
    <w:rsid w:val="00B062E3"/>
    <w:rPr>
      <w:rFonts w:ascii="Arial LatArm" w:eastAsia="Times New Roman" w:hAnsi="Arial LatArm" w:cs="Times New Roman"/>
      <w:sz w:val="20"/>
      <w:szCs w:val="20"/>
      <w:lang w:eastAsia="ru-RU" w:bidi="ru-RU"/>
    </w:rPr>
  </w:style>
  <w:style w:type="paragraph" w:styleId="af">
    <w:name w:val="Title"/>
    <w:basedOn w:val="a"/>
    <w:link w:val="af0"/>
    <w:qFormat/>
    <w:rsid w:val="00B062E3"/>
    <w:pPr>
      <w:jc w:val="center"/>
    </w:pPr>
    <w:rPr>
      <w:rFonts w:ascii="Arial Armenian" w:hAnsi="Arial Armenian"/>
      <w:szCs w:val="20"/>
    </w:rPr>
  </w:style>
  <w:style w:type="character" w:customStyle="1" w:styleId="af0">
    <w:name w:val="Название Знак"/>
    <w:basedOn w:val="a0"/>
    <w:link w:val="af"/>
    <w:rsid w:val="00B062E3"/>
    <w:rPr>
      <w:rFonts w:ascii="Arial Armenian" w:eastAsia="Times New Roman" w:hAnsi="Arial Armenian" w:cs="Times New Roman"/>
      <w:sz w:val="24"/>
      <w:szCs w:val="20"/>
      <w:lang w:eastAsia="ru-RU" w:bidi="ru-RU"/>
    </w:rPr>
  </w:style>
  <w:style w:type="character" w:styleId="af1">
    <w:name w:val="page number"/>
    <w:basedOn w:val="a0"/>
    <w:rsid w:val="00B062E3"/>
  </w:style>
  <w:style w:type="paragraph" w:styleId="af2">
    <w:name w:val="footnote text"/>
    <w:basedOn w:val="a"/>
    <w:link w:val="af3"/>
    <w:semiHidden/>
    <w:rsid w:val="00B062E3"/>
    <w:rPr>
      <w:rFonts w:ascii="Times Armenian" w:hAnsi="Times Armenian"/>
      <w:sz w:val="20"/>
      <w:szCs w:val="20"/>
    </w:rPr>
  </w:style>
  <w:style w:type="character" w:customStyle="1" w:styleId="af3">
    <w:name w:val="Текст сноски Знак"/>
    <w:basedOn w:val="a0"/>
    <w:link w:val="af2"/>
    <w:semiHidden/>
    <w:rsid w:val="00B062E3"/>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B062E3"/>
    <w:pPr>
      <w:spacing w:after="160" w:line="240" w:lineRule="exact"/>
    </w:pPr>
    <w:rPr>
      <w:rFonts w:ascii="Arial" w:hAnsi="Arial" w:cs="Arial"/>
      <w:sz w:val="20"/>
      <w:szCs w:val="20"/>
    </w:rPr>
  </w:style>
  <w:style w:type="paragraph" w:customStyle="1" w:styleId="norm">
    <w:name w:val="norm"/>
    <w:basedOn w:val="a"/>
    <w:rsid w:val="00B062E3"/>
    <w:pPr>
      <w:spacing w:line="480" w:lineRule="auto"/>
      <w:ind w:firstLine="709"/>
      <w:jc w:val="both"/>
    </w:pPr>
    <w:rPr>
      <w:rFonts w:ascii="Arial Armenian" w:hAnsi="Arial Armenian"/>
      <w:sz w:val="22"/>
      <w:szCs w:val="20"/>
    </w:rPr>
  </w:style>
  <w:style w:type="character" w:customStyle="1" w:styleId="normChar">
    <w:name w:val="norm Char"/>
    <w:locked/>
    <w:rsid w:val="00B062E3"/>
    <w:rPr>
      <w:rFonts w:ascii="Arial Armenian" w:hAnsi="Arial Armenian"/>
      <w:sz w:val="22"/>
      <w:lang w:val="ru-RU" w:eastAsia="ru-RU" w:bidi="ru-RU"/>
    </w:rPr>
  </w:style>
  <w:style w:type="character" w:customStyle="1" w:styleId="CharCharChar">
    <w:name w:val="Char Char Char"/>
    <w:rsid w:val="00B062E3"/>
    <w:rPr>
      <w:rFonts w:ascii="Arial LatArm" w:hAnsi="Arial LatArm"/>
      <w:sz w:val="24"/>
      <w:lang w:eastAsia="ru-RU"/>
    </w:rPr>
  </w:style>
  <w:style w:type="paragraph" w:styleId="af4">
    <w:name w:val="Normal (Web)"/>
    <w:basedOn w:val="a"/>
    <w:rsid w:val="00B062E3"/>
    <w:pPr>
      <w:spacing w:before="100" w:beforeAutospacing="1" w:after="100" w:afterAutospacing="1"/>
    </w:pPr>
  </w:style>
  <w:style w:type="character" w:styleId="af5">
    <w:name w:val="Strong"/>
    <w:qFormat/>
    <w:rsid w:val="00B062E3"/>
    <w:rPr>
      <w:b/>
      <w:bCs/>
    </w:rPr>
  </w:style>
  <w:style w:type="character" w:styleId="af6">
    <w:name w:val="footnote reference"/>
    <w:semiHidden/>
    <w:rsid w:val="00B062E3"/>
    <w:rPr>
      <w:vertAlign w:val="superscript"/>
    </w:rPr>
  </w:style>
  <w:style w:type="character" w:customStyle="1" w:styleId="CharChar22">
    <w:name w:val="Char Char22"/>
    <w:rsid w:val="00B062E3"/>
    <w:rPr>
      <w:rFonts w:ascii="Arial Armenian" w:hAnsi="Arial Armenian"/>
      <w:sz w:val="28"/>
      <w:lang w:val="ru-RU"/>
    </w:rPr>
  </w:style>
  <w:style w:type="character" w:customStyle="1" w:styleId="CharChar20">
    <w:name w:val="Char Char20"/>
    <w:rsid w:val="00B062E3"/>
    <w:rPr>
      <w:rFonts w:ascii="Times LatArm" w:hAnsi="Times LatArm"/>
      <w:b/>
      <w:sz w:val="28"/>
      <w:lang w:val="ru-RU"/>
    </w:rPr>
  </w:style>
  <w:style w:type="character" w:customStyle="1" w:styleId="CharChar16">
    <w:name w:val="Char Char16"/>
    <w:rsid w:val="00B062E3"/>
    <w:rPr>
      <w:rFonts w:ascii="Times Armenian" w:hAnsi="Times Armenian"/>
      <w:b/>
      <w:lang w:val="ru-RU"/>
    </w:rPr>
  </w:style>
  <w:style w:type="character" w:customStyle="1" w:styleId="CharChar15">
    <w:name w:val="Char Char15"/>
    <w:rsid w:val="00B062E3"/>
    <w:rPr>
      <w:rFonts w:ascii="Times Armenian" w:hAnsi="Times Armenian"/>
      <w:i/>
      <w:lang w:val="ru-RU"/>
    </w:rPr>
  </w:style>
  <w:style w:type="character" w:customStyle="1" w:styleId="CharChar13">
    <w:name w:val="Char Char13"/>
    <w:rsid w:val="00B062E3"/>
    <w:rPr>
      <w:rFonts w:ascii="Arial Armenian" w:hAnsi="Arial Armenian"/>
      <w:lang w:val="ru-RU"/>
    </w:rPr>
  </w:style>
  <w:style w:type="character" w:styleId="af7">
    <w:name w:val="annotation reference"/>
    <w:semiHidden/>
    <w:rsid w:val="00B062E3"/>
    <w:rPr>
      <w:sz w:val="16"/>
      <w:szCs w:val="16"/>
    </w:rPr>
  </w:style>
  <w:style w:type="paragraph" w:styleId="af8">
    <w:name w:val="annotation text"/>
    <w:basedOn w:val="a"/>
    <w:link w:val="af9"/>
    <w:semiHidden/>
    <w:rsid w:val="00B062E3"/>
    <w:rPr>
      <w:rFonts w:ascii="Times Armenian" w:hAnsi="Times Armenian"/>
      <w:sz w:val="20"/>
      <w:szCs w:val="20"/>
    </w:rPr>
  </w:style>
  <w:style w:type="character" w:customStyle="1" w:styleId="af9">
    <w:name w:val="Текст примечания Знак"/>
    <w:basedOn w:val="a0"/>
    <w:link w:val="af8"/>
    <w:semiHidden/>
    <w:rsid w:val="00B062E3"/>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B062E3"/>
    <w:rPr>
      <w:b/>
      <w:bCs/>
    </w:rPr>
  </w:style>
  <w:style w:type="character" w:customStyle="1" w:styleId="afb">
    <w:name w:val="Тема примечания Знак"/>
    <w:basedOn w:val="af9"/>
    <w:link w:val="afa"/>
    <w:semiHidden/>
    <w:rsid w:val="00B062E3"/>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B062E3"/>
    <w:rPr>
      <w:rFonts w:ascii="Times Armenian" w:hAnsi="Times Armenian"/>
      <w:sz w:val="20"/>
      <w:szCs w:val="20"/>
    </w:rPr>
  </w:style>
  <w:style w:type="character" w:customStyle="1" w:styleId="afd">
    <w:name w:val="Текст концевой сноски Знак"/>
    <w:basedOn w:val="a0"/>
    <w:link w:val="afc"/>
    <w:semiHidden/>
    <w:rsid w:val="00B062E3"/>
    <w:rPr>
      <w:rFonts w:ascii="Times Armenian" w:eastAsia="Times New Roman" w:hAnsi="Times Armenian" w:cs="Times New Roman"/>
      <w:sz w:val="20"/>
      <w:szCs w:val="20"/>
      <w:lang w:eastAsia="ru-RU" w:bidi="ru-RU"/>
    </w:rPr>
  </w:style>
  <w:style w:type="character" w:styleId="afe">
    <w:name w:val="endnote reference"/>
    <w:semiHidden/>
    <w:rsid w:val="00B062E3"/>
    <w:rPr>
      <w:vertAlign w:val="superscript"/>
    </w:rPr>
  </w:style>
  <w:style w:type="paragraph" w:styleId="aff">
    <w:name w:val="Document Map"/>
    <w:basedOn w:val="a"/>
    <w:link w:val="aff0"/>
    <w:semiHidden/>
    <w:rsid w:val="00B062E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B062E3"/>
    <w:rPr>
      <w:rFonts w:ascii="Tahoma" w:eastAsia="Times New Roman" w:hAnsi="Tahoma" w:cs="Tahoma"/>
      <w:sz w:val="20"/>
      <w:szCs w:val="20"/>
      <w:shd w:val="clear" w:color="auto" w:fill="000080"/>
      <w:lang w:eastAsia="ru-RU" w:bidi="ru-RU"/>
    </w:rPr>
  </w:style>
  <w:style w:type="paragraph" w:styleId="aff1">
    <w:name w:val="Revision"/>
    <w:hidden/>
    <w:semiHidden/>
    <w:rsid w:val="00B062E3"/>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B062E3"/>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B062E3"/>
    <w:pPr>
      <w:spacing w:after="160" w:line="240" w:lineRule="exact"/>
    </w:pPr>
    <w:rPr>
      <w:rFonts w:ascii="Verdana" w:hAnsi="Verdana"/>
      <w:sz w:val="20"/>
      <w:szCs w:val="20"/>
    </w:rPr>
  </w:style>
  <w:style w:type="paragraph" w:customStyle="1" w:styleId="Style2">
    <w:name w:val="Style2"/>
    <w:basedOn w:val="a"/>
    <w:rsid w:val="00B062E3"/>
    <w:pPr>
      <w:jc w:val="center"/>
    </w:pPr>
    <w:rPr>
      <w:rFonts w:ascii="Arial Armenian" w:hAnsi="Arial Armenian"/>
      <w:w w:val="90"/>
      <w:sz w:val="22"/>
      <w:szCs w:val="20"/>
    </w:rPr>
  </w:style>
  <w:style w:type="character" w:customStyle="1" w:styleId="CharChar23">
    <w:name w:val="Char Char23"/>
    <w:rsid w:val="00B062E3"/>
    <w:rPr>
      <w:rFonts w:ascii="Arial Armenian" w:hAnsi="Arial Armenian"/>
      <w:sz w:val="28"/>
      <w:lang w:val="ru-RU" w:eastAsia="ru-RU" w:bidi="ru-RU"/>
    </w:rPr>
  </w:style>
  <w:style w:type="character" w:customStyle="1" w:styleId="CharChar21">
    <w:name w:val="Char Char21"/>
    <w:rsid w:val="00B062E3"/>
    <w:rPr>
      <w:rFonts w:ascii="Arial LatArm" w:hAnsi="Arial LatArm"/>
      <w:b/>
      <w:color w:val="0000FF"/>
      <w:lang w:val="ru-RU" w:eastAsia="ru-RU" w:bidi="ru-RU"/>
    </w:rPr>
  </w:style>
  <w:style w:type="paragraph" w:styleId="aff3">
    <w:name w:val="List Paragraph"/>
    <w:basedOn w:val="a"/>
    <w:link w:val="aff4"/>
    <w:uiPriority w:val="34"/>
    <w:qFormat/>
    <w:rsid w:val="00B062E3"/>
    <w:pPr>
      <w:ind w:left="720"/>
    </w:pPr>
    <w:rPr>
      <w:rFonts w:ascii="Times Armenian" w:hAnsi="Times Armenian"/>
    </w:rPr>
  </w:style>
  <w:style w:type="character" w:customStyle="1" w:styleId="CharChar25">
    <w:name w:val="Char Char25"/>
    <w:rsid w:val="00B062E3"/>
    <w:rPr>
      <w:rFonts w:ascii="Arial Armenian" w:hAnsi="Arial Armenian"/>
      <w:sz w:val="28"/>
      <w:lang w:val="ru-RU" w:eastAsia="ru-RU" w:bidi="ru-RU"/>
    </w:rPr>
  </w:style>
  <w:style w:type="character" w:customStyle="1" w:styleId="CharChar24">
    <w:name w:val="Char Char24"/>
    <w:rsid w:val="00B062E3"/>
    <w:rPr>
      <w:rFonts w:ascii="Arial LatArm" w:hAnsi="Arial LatArm"/>
      <w:b/>
      <w:color w:val="0000FF"/>
      <w:lang w:val="ru-RU" w:eastAsia="ru-RU" w:bidi="ru-RU"/>
    </w:rPr>
  </w:style>
  <w:style w:type="paragraph" w:styleId="aff5">
    <w:name w:val="Block Text"/>
    <w:basedOn w:val="a"/>
    <w:rsid w:val="00B062E3"/>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B062E3"/>
    <w:pPr>
      <w:autoSpaceDE w:val="0"/>
      <w:autoSpaceDN w:val="0"/>
      <w:adjustRightInd w:val="0"/>
    </w:pPr>
    <w:rPr>
      <w:rFonts w:ascii="Times Armenian" w:hAnsi="Times Armenian"/>
    </w:rPr>
  </w:style>
  <w:style w:type="paragraph" w:customStyle="1" w:styleId="Normal2">
    <w:name w:val="Normal+2"/>
    <w:basedOn w:val="a"/>
    <w:next w:val="a"/>
    <w:rsid w:val="00B062E3"/>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B062E3"/>
    <w:pPr>
      <w:widowControl w:val="0"/>
      <w:adjustRightInd w:val="0"/>
      <w:spacing w:after="160" w:line="240" w:lineRule="exact"/>
    </w:pPr>
    <w:rPr>
      <w:sz w:val="20"/>
      <w:szCs w:val="20"/>
    </w:rPr>
  </w:style>
  <w:style w:type="paragraph" w:customStyle="1" w:styleId="xl63">
    <w:name w:val="xl63"/>
    <w:basedOn w:val="a"/>
    <w:rsid w:val="00B06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B06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B06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B06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B06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B062E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B062E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B062E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B062E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B062E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B062E3"/>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B062E3"/>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B062E3"/>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B062E3"/>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B062E3"/>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B062E3"/>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B062E3"/>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B062E3"/>
    <w:pPr>
      <w:spacing w:before="100" w:beforeAutospacing="1" w:after="100" w:afterAutospacing="1"/>
    </w:pPr>
    <w:rPr>
      <w:rFonts w:eastAsia="Arial Unicode MS"/>
      <w:sz w:val="16"/>
      <w:szCs w:val="16"/>
    </w:rPr>
  </w:style>
  <w:style w:type="paragraph" w:customStyle="1" w:styleId="font13">
    <w:name w:val="font13"/>
    <w:basedOn w:val="a"/>
    <w:rsid w:val="00B062E3"/>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B062E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B062E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B062E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B062E3"/>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B062E3"/>
    <w:pPr>
      <w:suppressAutoHyphens/>
      <w:spacing w:line="100" w:lineRule="atLeast"/>
    </w:pPr>
    <w:rPr>
      <w:kern w:val="1"/>
      <w:sz w:val="20"/>
      <w:szCs w:val="20"/>
    </w:rPr>
  </w:style>
  <w:style w:type="character" w:styleId="aff6">
    <w:name w:val="FollowedHyperlink"/>
    <w:rsid w:val="00B062E3"/>
    <w:rPr>
      <w:color w:val="800080"/>
      <w:u w:val="single"/>
    </w:rPr>
  </w:style>
  <w:style w:type="character" w:customStyle="1" w:styleId="CharCharCharChar1">
    <w:name w:val="Char Char Char Char1"/>
    <w:aliases w:val=" Char Char Char Char Char Char"/>
    <w:rsid w:val="00B062E3"/>
    <w:rPr>
      <w:rFonts w:ascii="Arial LatArm" w:hAnsi="Arial LatArm"/>
      <w:sz w:val="24"/>
      <w:lang w:val="ru-RU" w:eastAsia="ru-RU" w:bidi="ru-RU"/>
    </w:rPr>
  </w:style>
  <w:style w:type="character" w:customStyle="1" w:styleId="CharChar">
    <w:name w:val="Char Char"/>
    <w:locked/>
    <w:rsid w:val="00B062E3"/>
    <w:rPr>
      <w:lang w:val="ru-RU" w:eastAsia="ru-RU" w:bidi="ru-RU"/>
    </w:rPr>
  </w:style>
  <w:style w:type="paragraph" w:customStyle="1" w:styleId="Char3CharCharChar">
    <w:name w:val="Char3 Char Char Char"/>
    <w:basedOn w:val="a"/>
    <w:next w:val="a"/>
    <w:semiHidden/>
    <w:rsid w:val="00B062E3"/>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B062E3"/>
    <w:rPr>
      <w:rFonts w:ascii="Times Armenian" w:eastAsia="Times New Roman" w:hAnsi="Times Armenian" w:cs="Times New Roman"/>
      <w:sz w:val="24"/>
      <w:szCs w:val="24"/>
      <w:lang w:eastAsia="ru-RU" w:bidi="ru-RU"/>
    </w:rPr>
  </w:style>
  <w:style w:type="character" w:styleId="aff7">
    <w:name w:val="Emphasis"/>
    <w:qFormat/>
    <w:rsid w:val="00B062E3"/>
    <w:rPr>
      <w:i/>
      <w:iCs/>
    </w:rPr>
  </w:style>
  <w:style w:type="paragraph" w:styleId="HTML">
    <w:name w:val="HTML Preformatted"/>
    <w:basedOn w:val="a"/>
    <w:link w:val="HTML0"/>
    <w:uiPriority w:val="99"/>
    <w:unhideWhenUsed/>
    <w:rsid w:val="00B06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B062E3"/>
    <w:rPr>
      <w:rFonts w:ascii="Courier New" w:eastAsia="Times New Roman" w:hAnsi="Courier New" w:cs="Courier New"/>
      <w:sz w:val="20"/>
      <w:szCs w:val="20"/>
      <w:lang w:eastAsia="ru-RU"/>
    </w:rPr>
  </w:style>
  <w:style w:type="character" w:customStyle="1" w:styleId="y2iqfc">
    <w:name w:val="y2iqfc"/>
    <w:basedOn w:val="a0"/>
    <w:rsid w:val="00B062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2E3"/>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B062E3"/>
    <w:pPr>
      <w:keepNext/>
      <w:jc w:val="center"/>
      <w:outlineLvl w:val="0"/>
    </w:pPr>
    <w:rPr>
      <w:rFonts w:ascii="Arial Armenian" w:hAnsi="Arial Armenian"/>
      <w:sz w:val="28"/>
      <w:szCs w:val="20"/>
    </w:rPr>
  </w:style>
  <w:style w:type="paragraph" w:styleId="2">
    <w:name w:val="heading 2"/>
    <w:basedOn w:val="a"/>
    <w:next w:val="a"/>
    <w:link w:val="20"/>
    <w:qFormat/>
    <w:rsid w:val="00B062E3"/>
    <w:pPr>
      <w:keepNext/>
      <w:jc w:val="both"/>
      <w:outlineLvl w:val="1"/>
    </w:pPr>
    <w:rPr>
      <w:rFonts w:ascii="Arial LatArm" w:hAnsi="Arial LatArm"/>
      <w:b/>
      <w:color w:val="0000FF"/>
      <w:sz w:val="20"/>
      <w:szCs w:val="20"/>
    </w:rPr>
  </w:style>
  <w:style w:type="paragraph" w:styleId="3">
    <w:name w:val="heading 3"/>
    <w:basedOn w:val="a"/>
    <w:next w:val="a"/>
    <w:link w:val="30"/>
    <w:qFormat/>
    <w:rsid w:val="00B062E3"/>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B062E3"/>
    <w:pPr>
      <w:keepNext/>
      <w:outlineLvl w:val="3"/>
    </w:pPr>
    <w:rPr>
      <w:rFonts w:ascii="Arial LatArm" w:hAnsi="Arial LatArm"/>
      <w:i/>
      <w:sz w:val="18"/>
      <w:szCs w:val="20"/>
    </w:rPr>
  </w:style>
  <w:style w:type="paragraph" w:styleId="5">
    <w:name w:val="heading 5"/>
    <w:basedOn w:val="a"/>
    <w:next w:val="a"/>
    <w:link w:val="50"/>
    <w:qFormat/>
    <w:rsid w:val="00B062E3"/>
    <w:pPr>
      <w:keepNext/>
      <w:jc w:val="center"/>
      <w:outlineLvl w:val="4"/>
    </w:pPr>
    <w:rPr>
      <w:rFonts w:ascii="Arial LatArm" w:hAnsi="Arial LatArm"/>
      <w:b/>
      <w:sz w:val="26"/>
      <w:szCs w:val="20"/>
    </w:rPr>
  </w:style>
  <w:style w:type="paragraph" w:styleId="6">
    <w:name w:val="heading 6"/>
    <w:basedOn w:val="a"/>
    <w:next w:val="a"/>
    <w:link w:val="60"/>
    <w:qFormat/>
    <w:rsid w:val="00B062E3"/>
    <w:pPr>
      <w:keepNext/>
      <w:outlineLvl w:val="5"/>
    </w:pPr>
    <w:rPr>
      <w:rFonts w:ascii="Arial LatArm" w:hAnsi="Arial LatArm"/>
      <w:b/>
      <w:color w:val="000000"/>
      <w:sz w:val="22"/>
      <w:szCs w:val="20"/>
    </w:rPr>
  </w:style>
  <w:style w:type="paragraph" w:styleId="7">
    <w:name w:val="heading 7"/>
    <w:basedOn w:val="a"/>
    <w:next w:val="a"/>
    <w:link w:val="70"/>
    <w:qFormat/>
    <w:rsid w:val="00B062E3"/>
    <w:pPr>
      <w:keepNext/>
      <w:ind w:left="-66"/>
      <w:jc w:val="center"/>
      <w:outlineLvl w:val="6"/>
    </w:pPr>
    <w:rPr>
      <w:rFonts w:ascii="Times Armenian" w:hAnsi="Times Armenian"/>
      <w:b/>
      <w:sz w:val="20"/>
      <w:szCs w:val="20"/>
    </w:rPr>
  </w:style>
  <w:style w:type="paragraph" w:styleId="8">
    <w:name w:val="heading 8"/>
    <w:basedOn w:val="a"/>
    <w:next w:val="a"/>
    <w:link w:val="80"/>
    <w:qFormat/>
    <w:rsid w:val="00B062E3"/>
    <w:pPr>
      <w:keepNext/>
      <w:outlineLvl w:val="7"/>
    </w:pPr>
    <w:rPr>
      <w:rFonts w:ascii="Times Armenian" w:hAnsi="Times Armenian"/>
      <w:i/>
      <w:sz w:val="20"/>
      <w:szCs w:val="20"/>
    </w:rPr>
  </w:style>
  <w:style w:type="paragraph" w:styleId="9">
    <w:name w:val="heading 9"/>
    <w:basedOn w:val="a"/>
    <w:next w:val="a"/>
    <w:link w:val="90"/>
    <w:qFormat/>
    <w:rsid w:val="00B062E3"/>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62E3"/>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B062E3"/>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B062E3"/>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B062E3"/>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B062E3"/>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B062E3"/>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B062E3"/>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B062E3"/>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B062E3"/>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B062E3"/>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B062E3"/>
    <w:rPr>
      <w:rFonts w:ascii="Arial LatArm" w:eastAsia="Times New Roman" w:hAnsi="Arial LatArm" w:cs="Times New Roman"/>
      <w:i/>
      <w:sz w:val="20"/>
      <w:szCs w:val="20"/>
      <w:lang w:eastAsia="ru-RU" w:bidi="ru-RU"/>
    </w:rPr>
  </w:style>
  <w:style w:type="paragraph" w:styleId="a5">
    <w:name w:val="footer"/>
    <w:basedOn w:val="a"/>
    <w:link w:val="a6"/>
    <w:uiPriority w:val="99"/>
    <w:rsid w:val="00B062E3"/>
    <w:pPr>
      <w:tabs>
        <w:tab w:val="center" w:pos="4320"/>
        <w:tab w:val="right" w:pos="8640"/>
      </w:tabs>
    </w:pPr>
    <w:rPr>
      <w:sz w:val="20"/>
      <w:szCs w:val="20"/>
    </w:rPr>
  </w:style>
  <w:style w:type="character" w:customStyle="1" w:styleId="a6">
    <w:name w:val="Нижний колонтитул Знак"/>
    <w:basedOn w:val="a0"/>
    <w:link w:val="a5"/>
    <w:uiPriority w:val="99"/>
    <w:rsid w:val="00B062E3"/>
    <w:rPr>
      <w:rFonts w:ascii="Times New Roman" w:eastAsia="Times New Roman" w:hAnsi="Times New Roman" w:cs="Times New Roman"/>
      <w:sz w:val="20"/>
      <w:szCs w:val="20"/>
      <w:lang w:eastAsia="ru-RU" w:bidi="ru-RU"/>
    </w:rPr>
  </w:style>
  <w:style w:type="paragraph" w:styleId="31">
    <w:name w:val="Body Text Indent 3"/>
    <w:basedOn w:val="a"/>
    <w:link w:val="32"/>
    <w:rsid w:val="00B062E3"/>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B062E3"/>
    <w:rPr>
      <w:rFonts w:ascii="Times Armenian" w:eastAsia="Times New Roman" w:hAnsi="Times Armenian" w:cs="Times New Roman"/>
      <w:sz w:val="20"/>
      <w:szCs w:val="20"/>
      <w:lang w:eastAsia="ru-RU" w:bidi="ru-RU"/>
    </w:rPr>
  </w:style>
  <w:style w:type="paragraph" w:styleId="21">
    <w:name w:val="Body Text 2"/>
    <w:basedOn w:val="a"/>
    <w:link w:val="22"/>
    <w:rsid w:val="00B062E3"/>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B062E3"/>
    <w:rPr>
      <w:rFonts w:ascii="Arial LatArm" w:eastAsia="Times New Roman" w:hAnsi="Arial LatArm" w:cs="Times New Roman"/>
      <w:sz w:val="20"/>
      <w:szCs w:val="20"/>
      <w:lang w:eastAsia="ru-RU" w:bidi="ru-RU"/>
    </w:rPr>
  </w:style>
  <w:style w:type="paragraph" w:styleId="23">
    <w:name w:val="Body Text Indent 2"/>
    <w:basedOn w:val="a"/>
    <w:link w:val="24"/>
    <w:rsid w:val="00B062E3"/>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B062E3"/>
    <w:rPr>
      <w:rFonts w:ascii="Baltica" w:eastAsia="Times New Roman" w:hAnsi="Baltica" w:cs="Times New Roman"/>
      <w:sz w:val="20"/>
      <w:szCs w:val="20"/>
      <w:lang w:eastAsia="ru-RU" w:bidi="ru-RU"/>
    </w:rPr>
  </w:style>
  <w:style w:type="paragraph" w:customStyle="1" w:styleId="Char">
    <w:name w:val="Char"/>
    <w:basedOn w:val="a"/>
    <w:semiHidden/>
    <w:rsid w:val="00B062E3"/>
    <w:pPr>
      <w:spacing w:after="160" w:line="360" w:lineRule="auto"/>
      <w:ind w:firstLine="709"/>
      <w:jc w:val="both"/>
    </w:pPr>
    <w:rPr>
      <w:rFonts w:ascii="Arial AMU" w:hAnsi="Arial AMU" w:cs="Arial"/>
      <w:sz w:val="22"/>
      <w:szCs w:val="20"/>
    </w:rPr>
  </w:style>
  <w:style w:type="paragraph" w:customStyle="1" w:styleId="Default">
    <w:name w:val="Default"/>
    <w:rsid w:val="00B062E3"/>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B062E3"/>
    <w:rPr>
      <w:rFonts w:ascii="Tahoma" w:hAnsi="Tahoma"/>
      <w:sz w:val="16"/>
      <w:szCs w:val="16"/>
    </w:rPr>
  </w:style>
  <w:style w:type="character" w:customStyle="1" w:styleId="a8">
    <w:name w:val="Текст выноски Знак"/>
    <w:basedOn w:val="a0"/>
    <w:link w:val="a7"/>
    <w:rsid w:val="00B062E3"/>
    <w:rPr>
      <w:rFonts w:ascii="Tahoma" w:eastAsia="Times New Roman" w:hAnsi="Tahoma" w:cs="Times New Roman"/>
      <w:sz w:val="16"/>
      <w:szCs w:val="16"/>
      <w:lang w:eastAsia="ru-RU" w:bidi="ru-RU"/>
    </w:rPr>
  </w:style>
  <w:style w:type="character" w:styleId="a9">
    <w:name w:val="Hyperlink"/>
    <w:rsid w:val="00B062E3"/>
    <w:rPr>
      <w:color w:val="0000FF"/>
      <w:u w:val="single"/>
    </w:rPr>
  </w:style>
  <w:style w:type="character" w:customStyle="1" w:styleId="CharChar1">
    <w:name w:val="Char Char1"/>
    <w:locked/>
    <w:rsid w:val="00B062E3"/>
    <w:rPr>
      <w:rFonts w:ascii="Arial LatArm" w:hAnsi="Arial LatArm"/>
      <w:i/>
      <w:lang w:val="ru-RU" w:eastAsia="ru-RU" w:bidi="ru-RU"/>
    </w:rPr>
  </w:style>
  <w:style w:type="paragraph" w:styleId="aa">
    <w:name w:val="Body Text"/>
    <w:basedOn w:val="a"/>
    <w:link w:val="ab"/>
    <w:rsid w:val="00B062E3"/>
    <w:pPr>
      <w:spacing w:after="120"/>
    </w:pPr>
  </w:style>
  <w:style w:type="character" w:customStyle="1" w:styleId="ab">
    <w:name w:val="Основной текст Знак"/>
    <w:basedOn w:val="a0"/>
    <w:link w:val="aa"/>
    <w:rsid w:val="00B062E3"/>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B062E3"/>
    <w:pPr>
      <w:ind w:left="240" w:hanging="240"/>
    </w:pPr>
  </w:style>
  <w:style w:type="paragraph" w:styleId="ac">
    <w:name w:val="index heading"/>
    <w:basedOn w:val="a"/>
    <w:next w:val="11"/>
    <w:semiHidden/>
    <w:rsid w:val="00B062E3"/>
    <w:rPr>
      <w:sz w:val="20"/>
      <w:szCs w:val="20"/>
    </w:rPr>
  </w:style>
  <w:style w:type="paragraph" w:styleId="ad">
    <w:name w:val="header"/>
    <w:basedOn w:val="a"/>
    <w:link w:val="ae"/>
    <w:rsid w:val="00B062E3"/>
    <w:pPr>
      <w:tabs>
        <w:tab w:val="center" w:pos="4153"/>
        <w:tab w:val="right" w:pos="8306"/>
      </w:tabs>
    </w:pPr>
    <w:rPr>
      <w:sz w:val="20"/>
      <w:szCs w:val="20"/>
    </w:rPr>
  </w:style>
  <w:style w:type="character" w:customStyle="1" w:styleId="ae">
    <w:name w:val="Верхний колонтитул Знак"/>
    <w:basedOn w:val="a0"/>
    <w:link w:val="ad"/>
    <w:rsid w:val="00B062E3"/>
    <w:rPr>
      <w:rFonts w:ascii="Times New Roman" w:eastAsia="Times New Roman" w:hAnsi="Times New Roman" w:cs="Times New Roman"/>
      <w:sz w:val="20"/>
      <w:szCs w:val="20"/>
      <w:lang w:eastAsia="ru-RU" w:bidi="ru-RU"/>
    </w:rPr>
  </w:style>
  <w:style w:type="paragraph" w:styleId="33">
    <w:name w:val="Body Text 3"/>
    <w:basedOn w:val="a"/>
    <w:link w:val="34"/>
    <w:rsid w:val="00B062E3"/>
    <w:pPr>
      <w:jc w:val="both"/>
    </w:pPr>
    <w:rPr>
      <w:rFonts w:ascii="Arial LatArm" w:hAnsi="Arial LatArm"/>
      <w:sz w:val="20"/>
      <w:szCs w:val="20"/>
    </w:rPr>
  </w:style>
  <w:style w:type="character" w:customStyle="1" w:styleId="34">
    <w:name w:val="Основной текст 3 Знак"/>
    <w:basedOn w:val="a0"/>
    <w:link w:val="33"/>
    <w:rsid w:val="00B062E3"/>
    <w:rPr>
      <w:rFonts w:ascii="Arial LatArm" w:eastAsia="Times New Roman" w:hAnsi="Arial LatArm" w:cs="Times New Roman"/>
      <w:sz w:val="20"/>
      <w:szCs w:val="20"/>
      <w:lang w:eastAsia="ru-RU" w:bidi="ru-RU"/>
    </w:rPr>
  </w:style>
  <w:style w:type="paragraph" w:styleId="af">
    <w:name w:val="Title"/>
    <w:basedOn w:val="a"/>
    <w:link w:val="af0"/>
    <w:qFormat/>
    <w:rsid w:val="00B062E3"/>
    <w:pPr>
      <w:jc w:val="center"/>
    </w:pPr>
    <w:rPr>
      <w:rFonts w:ascii="Arial Armenian" w:hAnsi="Arial Armenian"/>
      <w:szCs w:val="20"/>
    </w:rPr>
  </w:style>
  <w:style w:type="character" w:customStyle="1" w:styleId="af0">
    <w:name w:val="Название Знак"/>
    <w:basedOn w:val="a0"/>
    <w:link w:val="af"/>
    <w:rsid w:val="00B062E3"/>
    <w:rPr>
      <w:rFonts w:ascii="Arial Armenian" w:eastAsia="Times New Roman" w:hAnsi="Arial Armenian" w:cs="Times New Roman"/>
      <w:sz w:val="24"/>
      <w:szCs w:val="20"/>
      <w:lang w:eastAsia="ru-RU" w:bidi="ru-RU"/>
    </w:rPr>
  </w:style>
  <w:style w:type="character" w:styleId="af1">
    <w:name w:val="page number"/>
    <w:basedOn w:val="a0"/>
    <w:rsid w:val="00B062E3"/>
  </w:style>
  <w:style w:type="paragraph" w:styleId="af2">
    <w:name w:val="footnote text"/>
    <w:basedOn w:val="a"/>
    <w:link w:val="af3"/>
    <w:semiHidden/>
    <w:rsid w:val="00B062E3"/>
    <w:rPr>
      <w:rFonts w:ascii="Times Armenian" w:hAnsi="Times Armenian"/>
      <w:sz w:val="20"/>
      <w:szCs w:val="20"/>
    </w:rPr>
  </w:style>
  <w:style w:type="character" w:customStyle="1" w:styleId="af3">
    <w:name w:val="Текст сноски Знак"/>
    <w:basedOn w:val="a0"/>
    <w:link w:val="af2"/>
    <w:semiHidden/>
    <w:rsid w:val="00B062E3"/>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B062E3"/>
    <w:pPr>
      <w:spacing w:after="160" w:line="240" w:lineRule="exact"/>
    </w:pPr>
    <w:rPr>
      <w:rFonts w:ascii="Arial" w:hAnsi="Arial" w:cs="Arial"/>
      <w:sz w:val="20"/>
      <w:szCs w:val="20"/>
    </w:rPr>
  </w:style>
  <w:style w:type="paragraph" w:customStyle="1" w:styleId="norm">
    <w:name w:val="norm"/>
    <w:basedOn w:val="a"/>
    <w:rsid w:val="00B062E3"/>
    <w:pPr>
      <w:spacing w:line="480" w:lineRule="auto"/>
      <w:ind w:firstLine="709"/>
      <w:jc w:val="both"/>
    </w:pPr>
    <w:rPr>
      <w:rFonts w:ascii="Arial Armenian" w:hAnsi="Arial Armenian"/>
      <w:sz w:val="22"/>
      <w:szCs w:val="20"/>
    </w:rPr>
  </w:style>
  <w:style w:type="character" w:customStyle="1" w:styleId="normChar">
    <w:name w:val="norm Char"/>
    <w:locked/>
    <w:rsid w:val="00B062E3"/>
    <w:rPr>
      <w:rFonts w:ascii="Arial Armenian" w:hAnsi="Arial Armenian"/>
      <w:sz w:val="22"/>
      <w:lang w:val="ru-RU" w:eastAsia="ru-RU" w:bidi="ru-RU"/>
    </w:rPr>
  </w:style>
  <w:style w:type="character" w:customStyle="1" w:styleId="CharCharChar">
    <w:name w:val="Char Char Char"/>
    <w:rsid w:val="00B062E3"/>
    <w:rPr>
      <w:rFonts w:ascii="Arial LatArm" w:hAnsi="Arial LatArm"/>
      <w:sz w:val="24"/>
      <w:lang w:eastAsia="ru-RU"/>
    </w:rPr>
  </w:style>
  <w:style w:type="paragraph" w:styleId="af4">
    <w:name w:val="Normal (Web)"/>
    <w:basedOn w:val="a"/>
    <w:rsid w:val="00B062E3"/>
    <w:pPr>
      <w:spacing w:before="100" w:beforeAutospacing="1" w:after="100" w:afterAutospacing="1"/>
    </w:pPr>
  </w:style>
  <w:style w:type="character" w:styleId="af5">
    <w:name w:val="Strong"/>
    <w:qFormat/>
    <w:rsid w:val="00B062E3"/>
    <w:rPr>
      <w:b/>
      <w:bCs/>
    </w:rPr>
  </w:style>
  <w:style w:type="character" w:styleId="af6">
    <w:name w:val="footnote reference"/>
    <w:semiHidden/>
    <w:rsid w:val="00B062E3"/>
    <w:rPr>
      <w:vertAlign w:val="superscript"/>
    </w:rPr>
  </w:style>
  <w:style w:type="character" w:customStyle="1" w:styleId="CharChar22">
    <w:name w:val="Char Char22"/>
    <w:rsid w:val="00B062E3"/>
    <w:rPr>
      <w:rFonts w:ascii="Arial Armenian" w:hAnsi="Arial Armenian"/>
      <w:sz w:val="28"/>
      <w:lang w:val="ru-RU"/>
    </w:rPr>
  </w:style>
  <w:style w:type="character" w:customStyle="1" w:styleId="CharChar20">
    <w:name w:val="Char Char20"/>
    <w:rsid w:val="00B062E3"/>
    <w:rPr>
      <w:rFonts w:ascii="Times LatArm" w:hAnsi="Times LatArm"/>
      <w:b/>
      <w:sz w:val="28"/>
      <w:lang w:val="ru-RU"/>
    </w:rPr>
  </w:style>
  <w:style w:type="character" w:customStyle="1" w:styleId="CharChar16">
    <w:name w:val="Char Char16"/>
    <w:rsid w:val="00B062E3"/>
    <w:rPr>
      <w:rFonts w:ascii="Times Armenian" w:hAnsi="Times Armenian"/>
      <w:b/>
      <w:lang w:val="ru-RU"/>
    </w:rPr>
  </w:style>
  <w:style w:type="character" w:customStyle="1" w:styleId="CharChar15">
    <w:name w:val="Char Char15"/>
    <w:rsid w:val="00B062E3"/>
    <w:rPr>
      <w:rFonts w:ascii="Times Armenian" w:hAnsi="Times Armenian"/>
      <w:i/>
      <w:lang w:val="ru-RU"/>
    </w:rPr>
  </w:style>
  <w:style w:type="character" w:customStyle="1" w:styleId="CharChar13">
    <w:name w:val="Char Char13"/>
    <w:rsid w:val="00B062E3"/>
    <w:rPr>
      <w:rFonts w:ascii="Arial Armenian" w:hAnsi="Arial Armenian"/>
      <w:lang w:val="ru-RU"/>
    </w:rPr>
  </w:style>
  <w:style w:type="character" w:styleId="af7">
    <w:name w:val="annotation reference"/>
    <w:semiHidden/>
    <w:rsid w:val="00B062E3"/>
    <w:rPr>
      <w:sz w:val="16"/>
      <w:szCs w:val="16"/>
    </w:rPr>
  </w:style>
  <w:style w:type="paragraph" w:styleId="af8">
    <w:name w:val="annotation text"/>
    <w:basedOn w:val="a"/>
    <w:link w:val="af9"/>
    <w:semiHidden/>
    <w:rsid w:val="00B062E3"/>
    <w:rPr>
      <w:rFonts w:ascii="Times Armenian" w:hAnsi="Times Armenian"/>
      <w:sz w:val="20"/>
      <w:szCs w:val="20"/>
    </w:rPr>
  </w:style>
  <w:style w:type="character" w:customStyle="1" w:styleId="af9">
    <w:name w:val="Текст примечания Знак"/>
    <w:basedOn w:val="a0"/>
    <w:link w:val="af8"/>
    <w:semiHidden/>
    <w:rsid w:val="00B062E3"/>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B062E3"/>
    <w:rPr>
      <w:b/>
      <w:bCs/>
    </w:rPr>
  </w:style>
  <w:style w:type="character" w:customStyle="1" w:styleId="afb">
    <w:name w:val="Тема примечания Знак"/>
    <w:basedOn w:val="af9"/>
    <w:link w:val="afa"/>
    <w:semiHidden/>
    <w:rsid w:val="00B062E3"/>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B062E3"/>
    <w:rPr>
      <w:rFonts w:ascii="Times Armenian" w:hAnsi="Times Armenian"/>
      <w:sz w:val="20"/>
      <w:szCs w:val="20"/>
    </w:rPr>
  </w:style>
  <w:style w:type="character" w:customStyle="1" w:styleId="afd">
    <w:name w:val="Текст концевой сноски Знак"/>
    <w:basedOn w:val="a0"/>
    <w:link w:val="afc"/>
    <w:semiHidden/>
    <w:rsid w:val="00B062E3"/>
    <w:rPr>
      <w:rFonts w:ascii="Times Armenian" w:eastAsia="Times New Roman" w:hAnsi="Times Armenian" w:cs="Times New Roman"/>
      <w:sz w:val="20"/>
      <w:szCs w:val="20"/>
      <w:lang w:eastAsia="ru-RU" w:bidi="ru-RU"/>
    </w:rPr>
  </w:style>
  <w:style w:type="character" w:styleId="afe">
    <w:name w:val="endnote reference"/>
    <w:semiHidden/>
    <w:rsid w:val="00B062E3"/>
    <w:rPr>
      <w:vertAlign w:val="superscript"/>
    </w:rPr>
  </w:style>
  <w:style w:type="paragraph" w:styleId="aff">
    <w:name w:val="Document Map"/>
    <w:basedOn w:val="a"/>
    <w:link w:val="aff0"/>
    <w:semiHidden/>
    <w:rsid w:val="00B062E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B062E3"/>
    <w:rPr>
      <w:rFonts w:ascii="Tahoma" w:eastAsia="Times New Roman" w:hAnsi="Tahoma" w:cs="Tahoma"/>
      <w:sz w:val="20"/>
      <w:szCs w:val="20"/>
      <w:shd w:val="clear" w:color="auto" w:fill="000080"/>
      <w:lang w:eastAsia="ru-RU" w:bidi="ru-RU"/>
    </w:rPr>
  </w:style>
  <w:style w:type="paragraph" w:styleId="aff1">
    <w:name w:val="Revision"/>
    <w:hidden/>
    <w:semiHidden/>
    <w:rsid w:val="00B062E3"/>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B062E3"/>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B062E3"/>
    <w:pPr>
      <w:spacing w:after="160" w:line="240" w:lineRule="exact"/>
    </w:pPr>
    <w:rPr>
      <w:rFonts w:ascii="Verdana" w:hAnsi="Verdana"/>
      <w:sz w:val="20"/>
      <w:szCs w:val="20"/>
    </w:rPr>
  </w:style>
  <w:style w:type="paragraph" w:customStyle="1" w:styleId="Style2">
    <w:name w:val="Style2"/>
    <w:basedOn w:val="a"/>
    <w:rsid w:val="00B062E3"/>
    <w:pPr>
      <w:jc w:val="center"/>
    </w:pPr>
    <w:rPr>
      <w:rFonts w:ascii="Arial Armenian" w:hAnsi="Arial Armenian"/>
      <w:w w:val="90"/>
      <w:sz w:val="22"/>
      <w:szCs w:val="20"/>
    </w:rPr>
  </w:style>
  <w:style w:type="character" w:customStyle="1" w:styleId="CharChar23">
    <w:name w:val="Char Char23"/>
    <w:rsid w:val="00B062E3"/>
    <w:rPr>
      <w:rFonts w:ascii="Arial Armenian" w:hAnsi="Arial Armenian"/>
      <w:sz w:val="28"/>
      <w:lang w:val="ru-RU" w:eastAsia="ru-RU" w:bidi="ru-RU"/>
    </w:rPr>
  </w:style>
  <w:style w:type="character" w:customStyle="1" w:styleId="CharChar21">
    <w:name w:val="Char Char21"/>
    <w:rsid w:val="00B062E3"/>
    <w:rPr>
      <w:rFonts w:ascii="Arial LatArm" w:hAnsi="Arial LatArm"/>
      <w:b/>
      <w:color w:val="0000FF"/>
      <w:lang w:val="ru-RU" w:eastAsia="ru-RU" w:bidi="ru-RU"/>
    </w:rPr>
  </w:style>
  <w:style w:type="paragraph" w:styleId="aff3">
    <w:name w:val="List Paragraph"/>
    <w:basedOn w:val="a"/>
    <w:link w:val="aff4"/>
    <w:uiPriority w:val="34"/>
    <w:qFormat/>
    <w:rsid w:val="00B062E3"/>
    <w:pPr>
      <w:ind w:left="720"/>
    </w:pPr>
    <w:rPr>
      <w:rFonts w:ascii="Times Armenian" w:hAnsi="Times Armenian"/>
    </w:rPr>
  </w:style>
  <w:style w:type="character" w:customStyle="1" w:styleId="CharChar25">
    <w:name w:val="Char Char25"/>
    <w:rsid w:val="00B062E3"/>
    <w:rPr>
      <w:rFonts w:ascii="Arial Armenian" w:hAnsi="Arial Armenian"/>
      <w:sz w:val="28"/>
      <w:lang w:val="ru-RU" w:eastAsia="ru-RU" w:bidi="ru-RU"/>
    </w:rPr>
  </w:style>
  <w:style w:type="character" w:customStyle="1" w:styleId="CharChar24">
    <w:name w:val="Char Char24"/>
    <w:rsid w:val="00B062E3"/>
    <w:rPr>
      <w:rFonts w:ascii="Arial LatArm" w:hAnsi="Arial LatArm"/>
      <w:b/>
      <w:color w:val="0000FF"/>
      <w:lang w:val="ru-RU" w:eastAsia="ru-RU" w:bidi="ru-RU"/>
    </w:rPr>
  </w:style>
  <w:style w:type="paragraph" w:styleId="aff5">
    <w:name w:val="Block Text"/>
    <w:basedOn w:val="a"/>
    <w:rsid w:val="00B062E3"/>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B062E3"/>
    <w:pPr>
      <w:autoSpaceDE w:val="0"/>
      <w:autoSpaceDN w:val="0"/>
      <w:adjustRightInd w:val="0"/>
    </w:pPr>
    <w:rPr>
      <w:rFonts w:ascii="Times Armenian" w:hAnsi="Times Armenian"/>
    </w:rPr>
  </w:style>
  <w:style w:type="paragraph" w:customStyle="1" w:styleId="Normal2">
    <w:name w:val="Normal+2"/>
    <w:basedOn w:val="a"/>
    <w:next w:val="a"/>
    <w:rsid w:val="00B062E3"/>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B062E3"/>
    <w:pPr>
      <w:widowControl w:val="0"/>
      <w:adjustRightInd w:val="0"/>
      <w:spacing w:after="160" w:line="240" w:lineRule="exact"/>
    </w:pPr>
    <w:rPr>
      <w:sz w:val="20"/>
      <w:szCs w:val="20"/>
    </w:rPr>
  </w:style>
  <w:style w:type="paragraph" w:customStyle="1" w:styleId="xl63">
    <w:name w:val="xl63"/>
    <w:basedOn w:val="a"/>
    <w:rsid w:val="00B06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B06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B06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B06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B06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B062E3"/>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B062E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B062E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B062E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B062E3"/>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B062E3"/>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B062E3"/>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B062E3"/>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B062E3"/>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B062E3"/>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B062E3"/>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B062E3"/>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B062E3"/>
    <w:pPr>
      <w:spacing w:before="100" w:beforeAutospacing="1" w:after="100" w:afterAutospacing="1"/>
    </w:pPr>
    <w:rPr>
      <w:rFonts w:eastAsia="Arial Unicode MS"/>
      <w:sz w:val="16"/>
      <w:szCs w:val="16"/>
    </w:rPr>
  </w:style>
  <w:style w:type="paragraph" w:customStyle="1" w:styleId="font13">
    <w:name w:val="font13"/>
    <w:basedOn w:val="a"/>
    <w:rsid w:val="00B062E3"/>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B062E3"/>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B062E3"/>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B062E3"/>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B062E3"/>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B062E3"/>
    <w:pPr>
      <w:suppressAutoHyphens/>
      <w:spacing w:line="100" w:lineRule="atLeast"/>
    </w:pPr>
    <w:rPr>
      <w:kern w:val="1"/>
      <w:sz w:val="20"/>
      <w:szCs w:val="20"/>
    </w:rPr>
  </w:style>
  <w:style w:type="character" w:styleId="aff6">
    <w:name w:val="FollowedHyperlink"/>
    <w:rsid w:val="00B062E3"/>
    <w:rPr>
      <w:color w:val="800080"/>
      <w:u w:val="single"/>
    </w:rPr>
  </w:style>
  <w:style w:type="character" w:customStyle="1" w:styleId="CharCharCharChar1">
    <w:name w:val="Char Char Char Char1"/>
    <w:aliases w:val=" Char Char Char Char Char Char"/>
    <w:rsid w:val="00B062E3"/>
    <w:rPr>
      <w:rFonts w:ascii="Arial LatArm" w:hAnsi="Arial LatArm"/>
      <w:sz w:val="24"/>
      <w:lang w:val="ru-RU" w:eastAsia="ru-RU" w:bidi="ru-RU"/>
    </w:rPr>
  </w:style>
  <w:style w:type="character" w:customStyle="1" w:styleId="CharChar">
    <w:name w:val="Char Char"/>
    <w:locked/>
    <w:rsid w:val="00B062E3"/>
    <w:rPr>
      <w:lang w:val="ru-RU" w:eastAsia="ru-RU" w:bidi="ru-RU"/>
    </w:rPr>
  </w:style>
  <w:style w:type="paragraph" w:customStyle="1" w:styleId="Char3CharCharChar">
    <w:name w:val="Char3 Char Char Char"/>
    <w:basedOn w:val="a"/>
    <w:next w:val="a"/>
    <w:semiHidden/>
    <w:rsid w:val="00B062E3"/>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B062E3"/>
    <w:rPr>
      <w:rFonts w:ascii="Times Armenian" w:eastAsia="Times New Roman" w:hAnsi="Times Armenian" w:cs="Times New Roman"/>
      <w:sz w:val="24"/>
      <w:szCs w:val="24"/>
      <w:lang w:eastAsia="ru-RU" w:bidi="ru-RU"/>
    </w:rPr>
  </w:style>
  <w:style w:type="character" w:styleId="aff7">
    <w:name w:val="Emphasis"/>
    <w:qFormat/>
    <w:rsid w:val="00B062E3"/>
    <w:rPr>
      <w:i/>
      <w:iCs/>
    </w:rPr>
  </w:style>
  <w:style w:type="paragraph" w:styleId="HTML">
    <w:name w:val="HTML Preformatted"/>
    <w:basedOn w:val="a"/>
    <w:link w:val="HTML0"/>
    <w:uiPriority w:val="99"/>
    <w:unhideWhenUsed/>
    <w:rsid w:val="00B06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B062E3"/>
    <w:rPr>
      <w:rFonts w:ascii="Courier New" w:eastAsia="Times New Roman" w:hAnsi="Courier New" w:cs="Courier New"/>
      <w:sz w:val="20"/>
      <w:szCs w:val="20"/>
      <w:lang w:eastAsia="ru-RU"/>
    </w:rPr>
  </w:style>
  <w:style w:type="character" w:customStyle="1" w:styleId="y2iqfc">
    <w:name w:val="y2iqfc"/>
    <w:basedOn w:val="a0"/>
    <w:rsid w:val="00B062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3452">
      <w:bodyDiv w:val="1"/>
      <w:marLeft w:val="0"/>
      <w:marRight w:val="0"/>
      <w:marTop w:val="0"/>
      <w:marBottom w:val="0"/>
      <w:divBdr>
        <w:top w:val="none" w:sz="0" w:space="0" w:color="auto"/>
        <w:left w:val="none" w:sz="0" w:space="0" w:color="auto"/>
        <w:bottom w:val="none" w:sz="0" w:space="0" w:color="auto"/>
        <w:right w:val="none" w:sz="0" w:space="0" w:color="auto"/>
      </w:divBdr>
    </w:div>
    <w:div w:id="25907911">
      <w:bodyDiv w:val="1"/>
      <w:marLeft w:val="0"/>
      <w:marRight w:val="0"/>
      <w:marTop w:val="0"/>
      <w:marBottom w:val="0"/>
      <w:divBdr>
        <w:top w:val="none" w:sz="0" w:space="0" w:color="auto"/>
        <w:left w:val="none" w:sz="0" w:space="0" w:color="auto"/>
        <w:bottom w:val="none" w:sz="0" w:space="0" w:color="auto"/>
        <w:right w:val="none" w:sz="0" w:space="0" w:color="auto"/>
      </w:divBdr>
    </w:div>
    <w:div w:id="36778624">
      <w:bodyDiv w:val="1"/>
      <w:marLeft w:val="0"/>
      <w:marRight w:val="0"/>
      <w:marTop w:val="0"/>
      <w:marBottom w:val="0"/>
      <w:divBdr>
        <w:top w:val="none" w:sz="0" w:space="0" w:color="auto"/>
        <w:left w:val="none" w:sz="0" w:space="0" w:color="auto"/>
        <w:bottom w:val="none" w:sz="0" w:space="0" w:color="auto"/>
        <w:right w:val="none" w:sz="0" w:space="0" w:color="auto"/>
      </w:divBdr>
    </w:div>
    <w:div w:id="39478436">
      <w:bodyDiv w:val="1"/>
      <w:marLeft w:val="0"/>
      <w:marRight w:val="0"/>
      <w:marTop w:val="0"/>
      <w:marBottom w:val="0"/>
      <w:divBdr>
        <w:top w:val="none" w:sz="0" w:space="0" w:color="auto"/>
        <w:left w:val="none" w:sz="0" w:space="0" w:color="auto"/>
        <w:bottom w:val="none" w:sz="0" w:space="0" w:color="auto"/>
        <w:right w:val="none" w:sz="0" w:space="0" w:color="auto"/>
      </w:divBdr>
    </w:div>
    <w:div w:id="45645385">
      <w:bodyDiv w:val="1"/>
      <w:marLeft w:val="0"/>
      <w:marRight w:val="0"/>
      <w:marTop w:val="0"/>
      <w:marBottom w:val="0"/>
      <w:divBdr>
        <w:top w:val="none" w:sz="0" w:space="0" w:color="auto"/>
        <w:left w:val="none" w:sz="0" w:space="0" w:color="auto"/>
        <w:bottom w:val="none" w:sz="0" w:space="0" w:color="auto"/>
        <w:right w:val="none" w:sz="0" w:space="0" w:color="auto"/>
      </w:divBdr>
    </w:div>
    <w:div w:id="105121012">
      <w:bodyDiv w:val="1"/>
      <w:marLeft w:val="0"/>
      <w:marRight w:val="0"/>
      <w:marTop w:val="0"/>
      <w:marBottom w:val="0"/>
      <w:divBdr>
        <w:top w:val="none" w:sz="0" w:space="0" w:color="auto"/>
        <w:left w:val="none" w:sz="0" w:space="0" w:color="auto"/>
        <w:bottom w:val="none" w:sz="0" w:space="0" w:color="auto"/>
        <w:right w:val="none" w:sz="0" w:space="0" w:color="auto"/>
      </w:divBdr>
    </w:div>
    <w:div w:id="248582996">
      <w:bodyDiv w:val="1"/>
      <w:marLeft w:val="0"/>
      <w:marRight w:val="0"/>
      <w:marTop w:val="0"/>
      <w:marBottom w:val="0"/>
      <w:divBdr>
        <w:top w:val="none" w:sz="0" w:space="0" w:color="auto"/>
        <w:left w:val="none" w:sz="0" w:space="0" w:color="auto"/>
        <w:bottom w:val="none" w:sz="0" w:space="0" w:color="auto"/>
        <w:right w:val="none" w:sz="0" w:space="0" w:color="auto"/>
      </w:divBdr>
    </w:div>
    <w:div w:id="325867878">
      <w:bodyDiv w:val="1"/>
      <w:marLeft w:val="0"/>
      <w:marRight w:val="0"/>
      <w:marTop w:val="0"/>
      <w:marBottom w:val="0"/>
      <w:divBdr>
        <w:top w:val="none" w:sz="0" w:space="0" w:color="auto"/>
        <w:left w:val="none" w:sz="0" w:space="0" w:color="auto"/>
        <w:bottom w:val="none" w:sz="0" w:space="0" w:color="auto"/>
        <w:right w:val="none" w:sz="0" w:space="0" w:color="auto"/>
      </w:divBdr>
    </w:div>
    <w:div w:id="543756700">
      <w:bodyDiv w:val="1"/>
      <w:marLeft w:val="0"/>
      <w:marRight w:val="0"/>
      <w:marTop w:val="0"/>
      <w:marBottom w:val="0"/>
      <w:divBdr>
        <w:top w:val="none" w:sz="0" w:space="0" w:color="auto"/>
        <w:left w:val="none" w:sz="0" w:space="0" w:color="auto"/>
        <w:bottom w:val="none" w:sz="0" w:space="0" w:color="auto"/>
        <w:right w:val="none" w:sz="0" w:space="0" w:color="auto"/>
      </w:divBdr>
    </w:div>
    <w:div w:id="654841535">
      <w:bodyDiv w:val="1"/>
      <w:marLeft w:val="0"/>
      <w:marRight w:val="0"/>
      <w:marTop w:val="0"/>
      <w:marBottom w:val="0"/>
      <w:divBdr>
        <w:top w:val="none" w:sz="0" w:space="0" w:color="auto"/>
        <w:left w:val="none" w:sz="0" w:space="0" w:color="auto"/>
        <w:bottom w:val="none" w:sz="0" w:space="0" w:color="auto"/>
        <w:right w:val="none" w:sz="0" w:space="0" w:color="auto"/>
      </w:divBdr>
    </w:div>
    <w:div w:id="684670415">
      <w:bodyDiv w:val="1"/>
      <w:marLeft w:val="0"/>
      <w:marRight w:val="0"/>
      <w:marTop w:val="0"/>
      <w:marBottom w:val="0"/>
      <w:divBdr>
        <w:top w:val="none" w:sz="0" w:space="0" w:color="auto"/>
        <w:left w:val="none" w:sz="0" w:space="0" w:color="auto"/>
        <w:bottom w:val="none" w:sz="0" w:space="0" w:color="auto"/>
        <w:right w:val="none" w:sz="0" w:space="0" w:color="auto"/>
      </w:divBdr>
    </w:div>
    <w:div w:id="695890793">
      <w:bodyDiv w:val="1"/>
      <w:marLeft w:val="0"/>
      <w:marRight w:val="0"/>
      <w:marTop w:val="0"/>
      <w:marBottom w:val="0"/>
      <w:divBdr>
        <w:top w:val="none" w:sz="0" w:space="0" w:color="auto"/>
        <w:left w:val="none" w:sz="0" w:space="0" w:color="auto"/>
        <w:bottom w:val="none" w:sz="0" w:space="0" w:color="auto"/>
        <w:right w:val="none" w:sz="0" w:space="0" w:color="auto"/>
      </w:divBdr>
    </w:div>
    <w:div w:id="926157821">
      <w:bodyDiv w:val="1"/>
      <w:marLeft w:val="0"/>
      <w:marRight w:val="0"/>
      <w:marTop w:val="0"/>
      <w:marBottom w:val="0"/>
      <w:divBdr>
        <w:top w:val="none" w:sz="0" w:space="0" w:color="auto"/>
        <w:left w:val="none" w:sz="0" w:space="0" w:color="auto"/>
        <w:bottom w:val="none" w:sz="0" w:space="0" w:color="auto"/>
        <w:right w:val="none" w:sz="0" w:space="0" w:color="auto"/>
      </w:divBdr>
    </w:div>
    <w:div w:id="1108357773">
      <w:bodyDiv w:val="1"/>
      <w:marLeft w:val="0"/>
      <w:marRight w:val="0"/>
      <w:marTop w:val="0"/>
      <w:marBottom w:val="0"/>
      <w:divBdr>
        <w:top w:val="none" w:sz="0" w:space="0" w:color="auto"/>
        <w:left w:val="none" w:sz="0" w:space="0" w:color="auto"/>
        <w:bottom w:val="none" w:sz="0" w:space="0" w:color="auto"/>
        <w:right w:val="none" w:sz="0" w:space="0" w:color="auto"/>
      </w:divBdr>
    </w:div>
    <w:div w:id="1113598701">
      <w:bodyDiv w:val="1"/>
      <w:marLeft w:val="0"/>
      <w:marRight w:val="0"/>
      <w:marTop w:val="0"/>
      <w:marBottom w:val="0"/>
      <w:divBdr>
        <w:top w:val="none" w:sz="0" w:space="0" w:color="auto"/>
        <w:left w:val="none" w:sz="0" w:space="0" w:color="auto"/>
        <w:bottom w:val="none" w:sz="0" w:space="0" w:color="auto"/>
        <w:right w:val="none" w:sz="0" w:space="0" w:color="auto"/>
      </w:divBdr>
    </w:div>
    <w:div w:id="1344865966">
      <w:bodyDiv w:val="1"/>
      <w:marLeft w:val="0"/>
      <w:marRight w:val="0"/>
      <w:marTop w:val="0"/>
      <w:marBottom w:val="0"/>
      <w:divBdr>
        <w:top w:val="none" w:sz="0" w:space="0" w:color="auto"/>
        <w:left w:val="none" w:sz="0" w:space="0" w:color="auto"/>
        <w:bottom w:val="none" w:sz="0" w:space="0" w:color="auto"/>
        <w:right w:val="none" w:sz="0" w:space="0" w:color="auto"/>
      </w:divBdr>
    </w:div>
    <w:div w:id="1346906430">
      <w:bodyDiv w:val="1"/>
      <w:marLeft w:val="0"/>
      <w:marRight w:val="0"/>
      <w:marTop w:val="0"/>
      <w:marBottom w:val="0"/>
      <w:divBdr>
        <w:top w:val="none" w:sz="0" w:space="0" w:color="auto"/>
        <w:left w:val="none" w:sz="0" w:space="0" w:color="auto"/>
        <w:bottom w:val="none" w:sz="0" w:space="0" w:color="auto"/>
        <w:right w:val="none" w:sz="0" w:space="0" w:color="auto"/>
      </w:divBdr>
    </w:div>
    <w:div w:id="1379477046">
      <w:bodyDiv w:val="1"/>
      <w:marLeft w:val="0"/>
      <w:marRight w:val="0"/>
      <w:marTop w:val="0"/>
      <w:marBottom w:val="0"/>
      <w:divBdr>
        <w:top w:val="none" w:sz="0" w:space="0" w:color="auto"/>
        <w:left w:val="none" w:sz="0" w:space="0" w:color="auto"/>
        <w:bottom w:val="none" w:sz="0" w:space="0" w:color="auto"/>
        <w:right w:val="none" w:sz="0" w:space="0" w:color="auto"/>
      </w:divBdr>
    </w:div>
    <w:div w:id="1727332806">
      <w:bodyDiv w:val="1"/>
      <w:marLeft w:val="0"/>
      <w:marRight w:val="0"/>
      <w:marTop w:val="0"/>
      <w:marBottom w:val="0"/>
      <w:divBdr>
        <w:top w:val="none" w:sz="0" w:space="0" w:color="auto"/>
        <w:left w:val="none" w:sz="0" w:space="0" w:color="auto"/>
        <w:bottom w:val="none" w:sz="0" w:space="0" w:color="auto"/>
        <w:right w:val="none" w:sz="0" w:space="0" w:color="auto"/>
      </w:divBdr>
    </w:div>
    <w:div w:id="1832678203">
      <w:bodyDiv w:val="1"/>
      <w:marLeft w:val="0"/>
      <w:marRight w:val="0"/>
      <w:marTop w:val="0"/>
      <w:marBottom w:val="0"/>
      <w:divBdr>
        <w:top w:val="none" w:sz="0" w:space="0" w:color="auto"/>
        <w:left w:val="none" w:sz="0" w:space="0" w:color="auto"/>
        <w:bottom w:val="none" w:sz="0" w:space="0" w:color="auto"/>
        <w:right w:val="none" w:sz="0" w:space="0" w:color="auto"/>
      </w:divBdr>
    </w:div>
    <w:div w:id="2019766988">
      <w:bodyDiv w:val="1"/>
      <w:marLeft w:val="0"/>
      <w:marRight w:val="0"/>
      <w:marTop w:val="0"/>
      <w:marBottom w:val="0"/>
      <w:divBdr>
        <w:top w:val="none" w:sz="0" w:space="0" w:color="auto"/>
        <w:left w:val="none" w:sz="0" w:space="0" w:color="auto"/>
        <w:bottom w:val="none" w:sz="0" w:space="0" w:color="auto"/>
        <w:right w:val="none" w:sz="0" w:space="0" w:color="auto"/>
      </w:divBdr>
    </w:div>
    <w:div w:id="2032217619">
      <w:bodyDiv w:val="1"/>
      <w:marLeft w:val="0"/>
      <w:marRight w:val="0"/>
      <w:marTop w:val="0"/>
      <w:marBottom w:val="0"/>
      <w:divBdr>
        <w:top w:val="none" w:sz="0" w:space="0" w:color="auto"/>
        <w:left w:val="none" w:sz="0" w:space="0" w:color="auto"/>
        <w:bottom w:val="none" w:sz="0" w:space="0" w:color="auto"/>
        <w:right w:val="none" w:sz="0" w:space="0" w:color="auto"/>
      </w:divBdr>
    </w:div>
    <w:div w:id="2039431746">
      <w:bodyDiv w:val="1"/>
      <w:marLeft w:val="0"/>
      <w:marRight w:val="0"/>
      <w:marTop w:val="0"/>
      <w:marBottom w:val="0"/>
      <w:divBdr>
        <w:top w:val="none" w:sz="0" w:space="0" w:color="auto"/>
        <w:left w:val="none" w:sz="0" w:space="0" w:color="auto"/>
        <w:bottom w:val="none" w:sz="0" w:space="0" w:color="auto"/>
        <w:right w:val="none" w:sz="0" w:space="0" w:color="auto"/>
      </w:divBdr>
    </w:div>
    <w:div w:id="206995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1A430-A8CC-428A-BBEB-E8D57D406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72</Pages>
  <Words>22688</Words>
  <Characters>129323</Characters>
  <Application>Microsoft Office Word</Application>
  <DocSecurity>0</DocSecurity>
  <Lines>1077</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2022-11-01T19:32:00Z</dcterms:created>
  <dcterms:modified xsi:type="dcterms:W3CDTF">2022-11-02T08:57:00Z</dcterms:modified>
</cp:coreProperties>
</file>